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1260"/>
        <w:gridCol w:w="900"/>
        <w:gridCol w:w="6660"/>
      </w:tblGrid>
      <w:tr w:rsidR="00CC0366" w14:paraId="3C6642E3" w14:textId="77777777" w:rsidTr="1E86F5E9">
        <w:tc>
          <w:tcPr>
            <w:tcW w:w="1620" w:type="dxa"/>
            <w:tcBorders>
              <w:bottom w:val="single" w:sz="4" w:space="0" w:color="auto"/>
            </w:tcBorders>
            <w:shd w:val="clear" w:color="auto" w:fill="FFFFFF" w:themeFill="background1"/>
            <w:vAlign w:val="center"/>
          </w:tcPr>
          <w:p w14:paraId="1DB23675" w14:textId="5BFDF046" w:rsidR="00CC0366" w:rsidRDefault="00CC0366" w:rsidP="00CC0366">
            <w:pPr>
              <w:pStyle w:val="Header"/>
            </w:pPr>
            <w:r>
              <w:t>NPRR Number</w:t>
            </w:r>
          </w:p>
        </w:tc>
        <w:tc>
          <w:tcPr>
            <w:tcW w:w="1260" w:type="dxa"/>
            <w:tcBorders>
              <w:bottom w:val="single" w:sz="4" w:space="0" w:color="auto"/>
            </w:tcBorders>
            <w:vAlign w:val="center"/>
          </w:tcPr>
          <w:p w14:paraId="58DFDEEC" w14:textId="7037515C" w:rsidR="00CC0366" w:rsidRDefault="00CC0366" w:rsidP="00CC0366">
            <w:pPr>
              <w:pStyle w:val="Header"/>
            </w:pPr>
            <w:hyperlink r:id="rId11" w:history="1">
              <w:r w:rsidRPr="00266C8F">
                <w:rPr>
                  <w:rStyle w:val="Hyperlink"/>
                </w:rPr>
                <w:t>1317</w:t>
              </w:r>
            </w:hyperlink>
          </w:p>
        </w:tc>
        <w:tc>
          <w:tcPr>
            <w:tcW w:w="900" w:type="dxa"/>
            <w:tcBorders>
              <w:bottom w:val="single" w:sz="4" w:space="0" w:color="auto"/>
            </w:tcBorders>
            <w:shd w:val="clear" w:color="auto" w:fill="FFFFFF" w:themeFill="background1"/>
            <w:vAlign w:val="center"/>
          </w:tcPr>
          <w:p w14:paraId="1F77FB52" w14:textId="4D03170B" w:rsidR="00CC0366" w:rsidRDefault="00CC0366" w:rsidP="00CC0366">
            <w:pPr>
              <w:pStyle w:val="Header"/>
            </w:pPr>
            <w:r>
              <w:t>NPRR Title</w:t>
            </w:r>
          </w:p>
        </w:tc>
        <w:tc>
          <w:tcPr>
            <w:tcW w:w="6660" w:type="dxa"/>
            <w:tcBorders>
              <w:bottom w:val="single" w:sz="4" w:space="0" w:color="auto"/>
            </w:tcBorders>
            <w:vAlign w:val="center"/>
          </w:tcPr>
          <w:p w14:paraId="58F14EBB" w14:textId="0003664A" w:rsidR="00CC0366" w:rsidRDefault="00CC0366" w:rsidP="00CC0366">
            <w:pPr>
              <w:pStyle w:val="Header"/>
            </w:pPr>
            <w:r>
              <w:t>Creation of Non-Settled Generator (NSG) and Clarification of the Types, Usage, and Registration of Distributed Generation</w:t>
            </w:r>
          </w:p>
        </w:tc>
      </w:tr>
      <w:tr w:rsidR="00067FE2" w:rsidRPr="00E01925" w14:paraId="398BCBF4" w14:textId="77777777" w:rsidTr="1E86F5E9">
        <w:trPr>
          <w:trHeight w:val="518"/>
        </w:trPr>
        <w:tc>
          <w:tcPr>
            <w:tcW w:w="2880" w:type="dxa"/>
            <w:gridSpan w:val="2"/>
            <w:shd w:val="clear" w:color="auto" w:fill="FFFFFF" w:themeFill="background1"/>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426F28C9" w:rsidR="00067FE2" w:rsidRPr="00E01925" w:rsidRDefault="0027520B" w:rsidP="00F44236">
            <w:pPr>
              <w:pStyle w:val="NormalArial"/>
            </w:pPr>
            <w:r>
              <w:t>December 19, 2025</w:t>
            </w:r>
          </w:p>
        </w:tc>
      </w:tr>
      <w:tr w:rsidR="00067FE2" w14:paraId="788C839C" w14:textId="77777777" w:rsidTr="1E86F5E9">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1E86F5E9">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770C01B6" w:rsidR="009D17F0" w:rsidRPr="00FB509B" w:rsidRDefault="0066370F" w:rsidP="00176375">
            <w:pPr>
              <w:pStyle w:val="NormalArial"/>
              <w:spacing w:before="120" w:after="120"/>
            </w:pPr>
            <w:r w:rsidRPr="00FB509B">
              <w:t>Normal</w:t>
            </w:r>
          </w:p>
        </w:tc>
      </w:tr>
      <w:tr w:rsidR="009D17F0" w14:paraId="117EEC9D" w14:textId="77777777" w:rsidTr="1E86F5E9">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03E2B3F" w14:textId="6E96ACC0" w:rsidR="003F3666" w:rsidRDefault="003F3666" w:rsidP="00DD7BCD">
            <w:pPr>
              <w:pStyle w:val="NormalArial"/>
              <w:spacing w:before="120"/>
            </w:pPr>
            <w:r>
              <w:t>1.6, Open Access to the ERCOT Transmission Grid</w:t>
            </w:r>
          </w:p>
          <w:p w14:paraId="588860CB" w14:textId="73AEB40C" w:rsidR="009D17F0" w:rsidRDefault="006F3BA5" w:rsidP="003F3666">
            <w:pPr>
              <w:pStyle w:val="NormalArial"/>
            </w:pPr>
            <w:r w:rsidRPr="006F3BA5">
              <w:t>1.6.5</w:t>
            </w:r>
            <w:r>
              <w:t xml:space="preserve">, </w:t>
            </w:r>
            <w:r w:rsidRPr="006F3BA5">
              <w:t>Interconnection of New or Existing Generation</w:t>
            </w:r>
          </w:p>
          <w:p w14:paraId="3B242246" w14:textId="77777777" w:rsidR="006F3BA5" w:rsidRDefault="006F3BA5" w:rsidP="00F44236">
            <w:pPr>
              <w:pStyle w:val="NormalArial"/>
            </w:pPr>
            <w:r>
              <w:t>2.1, Definitions</w:t>
            </w:r>
          </w:p>
          <w:p w14:paraId="6AE286A2" w14:textId="77777777" w:rsidR="00DD7BCD" w:rsidRDefault="00DD7BCD" w:rsidP="00F44236">
            <w:pPr>
              <w:pStyle w:val="NormalArial"/>
            </w:pPr>
            <w:r w:rsidRPr="00DD7BCD">
              <w:t>2.2</w:t>
            </w:r>
            <w:r>
              <w:t>, Acronyms and Abbreviations</w:t>
            </w:r>
          </w:p>
          <w:p w14:paraId="40CBBD5F" w14:textId="77777777" w:rsidR="00DD7BCD" w:rsidRDefault="008646AD" w:rsidP="00F44236">
            <w:pPr>
              <w:pStyle w:val="NormalArial"/>
            </w:pPr>
            <w:r w:rsidRPr="008646AD">
              <w:t>3.1.4.3</w:t>
            </w:r>
            <w:r>
              <w:t xml:space="preserve">, </w:t>
            </w:r>
            <w:r w:rsidRPr="008646AD">
              <w:t>Reporting for Planned Outages, Maintenance Outages, and Rescheduled Outages of Resource and Transmission Facilities</w:t>
            </w:r>
          </w:p>
          <w:p w14:paraId="0CD13454" w14:textId="2F694696" w:rsidR="00793FCA" w:rsidRDefault="00793FCA" w:rsidP="00F44236">
            <w:pPr>
              <w:pStyle w:val="NormalArial"/>
            </w:pPr>
            <w:r w:rsidRPr="00793FCA">
              <w:t>3.1.5.1</w:t>
            </w:r>
            <w:r>
              <w:t xml:space="preserve">, </w:t>
            </w:r>
            <w:r w:rsidRPr="00793FCA">
              <w:t>ERCOT Evaluation of Planned Outage and Maintenance Outage of Transmission Facilities</w:t>
            </w:r>
          </w:p>
          <w:p w14:paraId="4A82BF8B" w14:textId="77777777" w:rsidR="003A612C" w:rsidRDefault="003A612C" w:rsidP="00F44236">
            <w:pPr>
              <w:pStyle w:val="NormalArial"/>
            </w:pPr>
            <w:r w:rsidRPr="003A612C">
              <w:t>3.6.2</w:t>
            </w:r>
            <w:r w:rsidR="00043248">
              <w:t xml:space="preserve">, </w:t>
            </w:r>
            <w:r w:rsidRPr="003A612C">
              <w:t>Decision Making Entity for a Resource</w:t>
            </w:r>
          </w:p>
          <w:p w14:paraId="0500C3EF" w14:textId="77777777" w:rsidR="00043248" w:rsidRDefault="00043248" w:rsidP="00F44236">
            <w:pPr>
              <w:pStyle w:val="NormalArial"/>
            </w:pPr>
            <w:r w:rsidRPr="00043248">
              <w:t>3.8.1</w:t>
            </w:r>
            <w:r>
              <w:t xml:space="preserve">, </w:t>
            </w:r>
            <w:r w:rsidRPr="00043248">
              <w:t>Split Generation Resources</w:t>
            </w:r>
          </w:p>
          <w:p w14:paraId="35EA3932" w14:textId="77777777" w:rsidR="00043248" w:rsidRDefault="00043248" w:rsidP="00F44236">
            <w:pPr>
              <w:pStyle w:val="NormalArial"/>
            </w:pPr>
            <w:r w:rsidRPr="00043248">
              <w:t>3.8.7</w:t>
            </w:r>
            <w:r>
              <w:t xml:space="preserve">, </w:t>
            </w:r>
            <w:r w:rsidRPr="00043248">
              <w:t>Self-Limiting Facility</w:t>
            </w:r>
          </w:p>
          <w:p w14:paraId="04A0E3FB" w14:textId="77777777" w:rsidR="00043248" w:rsidRDefault="00043248" w:rsidP="00F44236">
            <w:pPr>
              <w:pStyle w:val="NormalArial"/>
            </w:pPr>
            <w:r w:rsidRPr="00043248">
              <w:t>3.8.9</w:t>
            </w:r>
            <w:r>
              <w:t xml:space="preserve">, </w:t>
            </w:r>
            <w:r w:rsidRPr="00043248">
              <w:t>Interconnection of a Non-Settled Generator</w:t>
            </w:r>
            <w:r>
              <w:t xml:space="preserve"> (new)</w:t>
            </w:r>
          </w:p>
          <w:p w14:paraId="1528C3A2" w14:textId="77777777" w:rsidR="00043248" w:rsidRDefault="00DF34BA" w:rsidP="00F44236">
            <w:pPr>
              <w:pStyle w:val="NormalArial"/>
            </w:pPr>
            <w:r w:rsidRPr="00DF34BA">
              <w:t>3.10.7.2</w:t>
            </w:r>
            <w:r>
              <w:t xml:space="preserve">, </w:t>
            </w:r>
            <w:r w:rsidRPr="00DF34BA">
              <w:t>Modeling of Resources and Transmission Loads</w:t>
            </w:r>
          </w:p>
          <w:p w14:paraId="3A9AE3D3" w14:textId="77777777" w:rsidR="00DC1534" w:rsidRDefault="00DC1534" w:rsidP="00F44236">
            <w:pPr>
              <w:pStyle w:val="NormalArial"/>
            </w:pPr>
            <w:r w:rsidRPr="00DC1534">
              <w:t>3.14.1</w:t>
            </w:r>
            <w:r>
              <w:t xml:space="preserve">, </w:t>
            </w:r>
            <w:r w:rsidRPr="00DC1534">
              <w:t>Reliability Must Run</w:t>
            </w:r>
          </w:p>
          <w:p w14:paraId="4F8E65DE" w14:textId="77777777" w:rsidR="00DC1534" w:rsidRDefault="00DC1534" w:rsidP="00F44236">
            <w:pPr>
              <w:pStyle w:val="NormalArial"/>
            </w:pPr>
            <w:r w:rsidRPr="00DC1534">
              <w:t>3.14.1.8</w:t>
            </w:r>
            <w:r>
              <w:t xml:space="preserve">, </w:t>
            </w:r>
            <w:r w:rsidRPr="00DC1534">
              <w:t>RMR and/or MRA Contract Extension</w:t>
            </w:r>
          </w:p>
          <w:p w14:paraId="46E09281" w14:textId="41751E05" w:rsidR="00DC1534" w:rsidRDefault="00DC1534" w:rsidP="00F44236">
            <w:pPr>
              <w:pStyle w:val="NormalArial"/>
            </w:pPr>
            <w:r w:rsidRPr="00DC1534">
              <w:t>3.14.1.9</w:t>
            </w:r>
            <w:r>
              <w:t>,</w:t>
            </w:r>
            <w:r w:rsidR="00856059">
              <w:t xml:space="preserve"> </w:t>
            </w:r>
            <w:r w:rsidR="00856059" w:rsidRPr="00856059">
              <w:t>Generation Resource/Energy Storage Resource Status Updates</w:t>
            </w:r>
          </w:p>
          <w:p w14:paraId="1B1CD656" w14:textId="2FB37CE1" w:rsidR="00DC1534" w:rsidRDefault="00DC1534" w:rsidP="00F44236">
            <w:pPr>
              <w:pStyle w:val="NormalArial"/>
            </w:pPr>
            <w:r w:rsidRPr="00DC1534">
              <w:t>3.14.1.10</w:t>
            </w:r>
            <w:r>
              <w:t xml:space="preserve">, </w:t>
            </w:r>
            <w:r w:rsidRPr="00DC1534">
              <w:t>Eligible Costs</w:t>
            </w:r>
          </w:p>
          <w:p w14:paraId="7D5148E6" w14:textId="7D4E5260" w:rsidR="00DC1534" w:rsidRDefault="00DC1534" w:rsidP="00F44236">
            <w:pPr>
              <w:pStyle w:val="NormalArial"/>
            </w:pPr>
            <w:r w:rsidRPr="00DC1534">
              <w:t>3.14.1.19</w:t>
            </w:r>
            <w:r>
              <w:t xml:space="preserve">, </w:t>
            </w:r>
            <w:r w:rsidRPr="00DC1534">
              <w:t>Charge for Contributed Capital Expenditures</w:t>
            </w:r>
          </w:p>
          <w:p w14:paraId="27D4B2BD" w14:textId="5E4E85FE" w:rsidR="00DC1534" w:rsidRDefault="00DC1534" w:rsidP="00F44236">
            <w:pPr>
              <w:pStyle w:val="NormalArial"/>
            </w:pPr>
            <w:r w:rsidRPr="00DC1534">
              <w:t>3.14.4.1</w:t>
            </w:r>
            <w:r>
              <w:t xml:space="preserve">, </w:t>
            </w:r>
            <w:r w:rsidRPr="00DC1534">
              <w:t>Overview and Description of MRAs</w:t>
            </w:r>
          </w:p>
          <w:p w14:paraId="4A0F7A1D" w14:textId="09FE0C84" w:rsidR="00DC1534" w:rsidRDefault="00DC1534" w:rsidP="00F44236">
            <w:pPr>
              <w:pStyle w:val="NormalArial"/>
            </w:pPr>
            <w:r w:rsidRPr="00DC1534">
              <w:t>3.15</w:t>
            </w:r>
            <w:r>
              <w:t xml:space="preserve">, </w:t>
            </w:r>
            <w:r w:rsidRPr="00DC1534">
              <w:t>Voltage Support</w:t>
            </w:r>
          </w:p>
          <w:p w14:paraId="1580D9C0" w14:textId="4F9762BD" w:rsidR="00DC1534" w:rsidRDefault="00DC1534" w:rsidP="00F44236">
            <w:pPr>
              <w:pStyle w:val="NormalArial"/>
            </w:pPr>
            <w:r w:rsidRPr="00DC1534">
              <w:t>6.5.5.2</w:t>
            </w:r>
            <w:r>
              <w:t xml:space="preserve">, </w:t>
            </w:r>
            <w:r w:rsidRPr="00DC1534">
              <w:t>Operational Data Requirements</w:t>
            </w:r>
          </w:p>
          <w:p w14:paraId="48BE9DC2" w14:textId="77777777" w:rsidR="00DC1534" w:rsidRDefault="00DC1534" w:rsidP="00F44236">
            <w:pPr>
              <w:pStyle w:val="NormalArial"/>
            </w:pPr>
            <w:r w:rsidRPr="00DC1534">
              <w:t>10.2.2</w:t>
            </w:r>
            <w:r>
              <w:t xml:space="preserve">, </w:t>
            </w:r>
            <w:r w:rsidRPr="00DC1534">
              <w:t>TSP and DSP Metered Entities</w:t>
            </w:r>
          </w:p>
          <w:p w14:paraId="02BFDB80" w14:textId="35AEF34D" w:rsidR="00B72BC4" w:rsidRDefault="00B72BC4" w:rsidP="00F44236">
            <w:pPr>
              <w:pStyle w:val="NormalArial"/>
            </w:pPr>
            <w:r>
              <w:t>10.2.3, ERCOT-Polled Settlement Meters</w:t>
            </w:r>
          </w:p>
          <w:p w14:paraId="2FFEB2CB" w14:textId="7D3DC5F0" w:rsidR="00DC1534" w:rsidRDefault="00517DBB" w:rsidP="00F44236">
            <w:pPr>
              <w:pStyle w:val="NormalArial"/>
            </w:pPr>
            <w:r w:rsidRPr="00517DBB">
              <w:t>10.3.2.1</w:t>
            </w:r>
            <w:r>
              <w:t xml:space="preserve">, </w:t>
            </w:r>
            <w:r w:rsidRPr="00517DBB">
              <w:t>Generation Resource Meter Splitting</w:t>
            </w:r>
          </w:p>
          <w:p w14:paraId="55C09B2F" w14:textId="175640F1" w:rsidR="00517DBB" w:rsidRDefault="00517DBB" w:rsidP="00F44236">
            <w:pPr>
              <w:pStyle w:val="NormalArial"/>
            </w:pPr>
            <w:r w:rsidRPr="00517DBB">
              <w:t>16.5</w:t>
            </w:r>
            <w:r>
              <w:t xml:space="preserve">, </w:t>
            </w:r>
            <w:r w:rsidRPr="00517DBB">
              <w:t>Registration of a Resource Entity</w:t>
            </w:r>
          </w:p>
          <w:p w14:paraId="6BD9DB2A" w14:textId="77777777" w:rsidR="00517DBB" w:rsidRDefault="00517DBB" w:rsidP="00F44236">
            <w:pPr>
              <w:pStyle w:val="NormalArial"/>
            </w:pPr>
            <w:r w:rsidRPr="00517DBB">
              <w:t>16.5.1</w:t>
            </w:r>
            <w:r>
              <w:t xml:space="preserve">, </w:t>
            </w:r>
            <w:r w:rsidRPr="00517DBB">
              <w:t>Technical and Managerial Requirements for Resource Entity Applicants</w:t>
            </w:r>
          </w:p>
          <w:p w14:paraId="177F6576" w14:textId="77777777" w:rsidR="00517DBB" w:rsidRDefault="00517DBB" w:rsidP="00F44236">
            <w:pPr>
              <w:pStyle w:val="NormalArial"/>
            </w:pPr>
            <w:r>
              <w:t xml:space="preserve">16.5.1.1, </w:t>
            </w:r>
            <w:r w:rsidRPr="00517DBB">
              <w:t>Designation of a Qualified Scheduling Entity</w:t>
            </w:r>
          </w:p>
          <w:p w14:paraId="113777DC" w14:textId="4BD92310" w:rsidR="00517DBB" w:rsidRDefault="007C1E34" w:rsidP="00F44236">
            <w:pPr>
              <w:pStyle w:val="NormalArial"/>
            </w:pPr>
            <w:r w:rsidRPr="007C1E34">
              <w:t>16.5.2</w:t>
            </w:r>
            <w:r>
              <w:t xml:space="preserve">, </w:t>
            </w:r>
            <w:r w:rsidRPr="007C1E34">
              <w:t>Registration Process for a Resource Entity</w:t>
            </w:r>
          </w:p>
          <w:p w14:paraId="063CBD89" w14:textId="16EAEE8B" w:rsidR="00517DBB" w:rsidRDefault="007C1E34" w:rsidP="00F44236">
            <w:pPr>
              <w:pStyle w:val="NormalArial"/>
            </w:pPr>
            <w:r>
              <w:t>16.5.3, Changing QSE Designation</w:t>
            </w:r>
          </w:p>
          <w:p w14:paraId="7FC617D3" w14:textId="77777777" w:rsidR="007C1E34" w:rsidRDefault="009252B5" w:rsidP="00F44236">
            <w:pPr>
              <w:pStyle w:val="NormalArial"/>
            </w:pPr>
            <w:r w:rsidRPr="009252B5">
              <w:t>18.2</w:t>
            </w:r>
            <w:r>
              <w:t xml:space="preserve">, </w:t>
            </w:r>
            <w:r w:rsidRPr="009252B5">
              <w:t>Methodology</w:t>
            </w:r>
          </w:p>
          <w:p w14:paraId="6A19BB74" w14:textId="77777777" w:rsidR="009252B5" w:rsidRDefault="009252B5" w:rsidP="007A15B2">
            <w:pPr>
              <w:pStyle w:val="NormalArial"/>
            </w:pPr>
            <w:r>
              <w:t xml:space="preserve">23, Form C, </w:t>
            </w:r>
            <w:r w:rsidRPr="009252B5">
              <w:t>Managed Capacity Declaration</w:t>
            </w:r>
          </w:p>
          <w:p w14:paraId="3356516F" w14:textId="7F6CA58A" w:rsidR="007A15B2" w:rsidRPr="00FB509B" w:rsidRDefault="007A15B2" w:rsidP="009252B5">
            <w:pPr>
              <w:pStyle w:val="NormalArial"/>
              <w:spacing w:after="120"/>
            </w:pPr>
            <w:r>
              <w:t xml:space="preserve">23, Form U, </w:t>
            </w:r>
            <w:r w:rsidRPr="007A15B2">
              <w:t>NSG QSE Acknowledgement</w:t>
            </w:r>
            <w:r>
              <w:t xml:space="preserve"> (new)</w:t>
            </w:r>
          </w:p>
        </w:tc>
      </w:tr>
      <w:tr w:rsidR="00C9766A" w14:paraId="112502C0" w14:textId="77777777" w:rsidTr="1E86F5E9">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C956DD1" w:rsidR="00C9766A" w:rsidRPr="00FB509B" w:rsidRDefault="00591C1B" w:rsidP="00591C1B">
            <w:pPr>
              <w:pStyle w:val="NormalArial"/>
              <w:spacing w:before="120" w:after="120"/>
            </w:pPr>
            <w:r w:rsidRPr="00913D92">
              <w:t xml:space="preserve">Planning Guide Revision Request (PGRR) </w:t>
            </w:r>
            <w:r w:rsidR="00226F47">
              <w:t>140</w:t>
            </w:r>
            <w:r w:rsidRPr="00913D92">
              <w:t>, Related to NPRR</w:t>
            </w:r>
            <w:r w:rsidR="00226F47">
              <w:t>1317</w:t>
            </w:r>
            <w:r w:rsidRPr="00913D92">
              <w:t xml:space="preserve">, </w:t>
            </w:r>
            <w:r w:rsidR="00226F47" w:rsidRPr="00226F47">
              <w:t>Creation of Non-Settled Generator (NSG) and Clarification of the Types, Usage, and Registration of Distributed Generation</w:t>
            </w:r>
          </w:p>
        </w:tc>
      </w:tr>
      <w:tr w:rsidR="009D17F0" w14:paraId="37367474" w14:textId="77777777" w:rsidTr="1E86F5E9">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249E9D7" w14:textId="0D778CC2" w:rsidR="00AD25AC" w:rsidRDefault="00591C1B" w:rsidP="00591C1B">
            <w:pPr>
              <w:pStyle w:val="NormalArial"/>
              <w:spacing w:before="120" w:after="120"/>
            </w:pPr>
            <w:r>
              <w:t xml:space="preserve">This NPRR clarifies </w:t>
            </w:r>
            <w:r w:rsidR="003819AB">
              <w:t>the term</w:t>
            </w:r>
            <w:r>
              <w:t xml:space="preserve"> “Distributed Generation” (DG) and, introduces </w:t>
            </w:r>
            <w:r w:rsidR="004522A8">
              <w:t xml:space="preserve">the categories </w:t>
            </w:r>
            <w:r w:rsidR="00FA41E1">
              <w:t>of “Distributed Generation</w:t>
            </w:r>
            <w:r w:rsidR="00920A51">
              <w:t>,” which include</w:t>
            </w:r>
            <w:r w:rsidR="00AD25AC">
              <w:t>:</w:t>
            </w:r>
          </w:p>
          <w:p w14:paraId="72A1A171" w14:textId="1A1DCEF9" w:rsidR="00D66C48" w:rsidRDefault="00D66C48">
            <w:pPr>
              <w:pStyle w:val="NormalArial"/>
              <w:numPr>
                <w:ilvl w:val="0"/>
                <w:numId w:val="26"/>
              </w:numPr>
              <w:spacing w:before="120" w:after="120"/>
            </w:pPr>
            <w:r>
              <w:t>Unregistered Distributed Generator</w:t>
            </w:r>
            <w:r w:rsidR="003E1EC8">
              <w:t>;</w:t>
            </w:r>
          </w:p>
          <w:p w14:paraId="3624B8D3" w14:textId="5EB99742" w:rsidR="00032026" w:rsidRDefault="001A5566">
            <w:pPr>
              <w:pStyle w:val="NormalArial"/>
              <w:numPr>
                <w:ilvl w:val="0"/>
                <w:numId w:val="26"/>
              </w:numPr>
              <w:spacing w:before="120" w:after="120"/>
            </w:pPr>
            <w:r>
              <w:t>Distrib</w:t>
            </w:r>
            <w:r w:rsidR="00CC50E7">
              <w:t>ution Generation Resource</w:t>
            </w:r>
            <w:r w:rsidR="003E1EC8">
              <w:t>;</w:t>
            </w:r>
          </w:p>
          <w:p w14:paraId="465DFDFC" w14:textId="331BE780" w:rsidR="00CC50E7" w:rsidRDefault="00CC50E7">
            <w:pPr>
              <w:pStyle w:val="NormalArial"/>
              <w:numPr>
                <w:ilvl w:val="0"/>
                <w:numId w:val="26"/>
              </w:numPr>
              <w:spacing w:before="120" w:after="120"/>
            </w:pPr>
            <w:r>
              <w:t>Settlement Only Distribution Energy Storage System</w:t>
            </w:r>
            <w:r w:rsidR="003E1EC8">
              <w:t>;</w:t>
            </w:r>
          </w:p>
          <w:p w14:paraId="0BE515D8" w14:textId="1D84E5A9" w:rsidR="00CC50E7" w:rsidRDefault="00CC50E7">
            <w:pPr>
              <w:pStyle w:val="NormalArial"/>
              <w:numPr>
                <w:ilvl w:val="0"/>
                <w:numId w:val="26"/>
              </w:numPr>
              <w:spacing w:before="120" w:after="120"/>
            </w:pPr>
            <w:r>
              <w:t>Settlement Only Distribution Generator; and</w:t>
            </w:r>
          </w:p>
          <w:p w14:paraId="298574F7" w14:textId="7A83007E" w:rsidR="00CC50E7" w:rsidRDefault="00CC50E7" w:rsidP="00AA37B2">
            <w:pPr>
              <w:pStyle w:val="NormalArial"/>
              <w:numPr>
                <w:ilvl w:val="0"/>
                <w:numId w:val="26"/>
              </w:numPr>
              <w:spacing w:before="120" w:after="120"/>
            </w:pPr>
            <w:r>
              <w:t>Non-Settled Distribution Generator</w:t>
            </w:r>
            <w:r w:rsidR="003E1EC8">
              <w:t xml:space="preserve">. </w:t>
            </w:r>
          </w:p>
          <w:p w14:paraId="2A8F79DC" w14:textId="4BFBED4A" w:rsidR="00591C1B" w:rsidRDefault="00591C1B" w:rsidP="00E90BF3">
            <w:pPr>
              <w:pStyle w:val="NormalArial"/>
              <w:spacing w:before="120" w:after="120"/>
            </w:pPr>
            <w:r>
              <w:t xml:space="preserve">This NPRR also clarifies the Resource registration process for Resource Entities.  </w:t>
            </w:r>
            <w:r w:rsidR="000B4D99">
              <w:t xml:space="preserve">Additionally, this NPRR </w:t>
            </w:r>
            <w:r w:rsidR="00E76BB7">
              <w:t>updates DG interconnection, registration, and reporting requirements to ensure consistency</w:t>
            </w:r>
            <w:r w:rsidR="003819AB">
              <w:t xml:space="preserve"> </w:t>
            </w:r>
            <w:r w:rsidR="00627D68">
              <w:t>throughout the ERCOT System as it relates to DG</w:t>
            </w:r>
            <w:r w:rsidR="00ED1FC6">
              <w:t xml:space="preserve">. </w:t>
            </w:r>
            <w:r>
              <w:t>Specifically, this NPRR:</w:t>
            </w:r>
          </w:p>
          <w:p w14:paraId="5D42C3C3" w14:textId="77777777" w:rsidR="00591C1B" w:rsidRDefault="00591C1B" w:rsidP="00591C1B">
            <w:pPr>
              <w:pStyle w:val="NormalArial"/>
              <w:numPr>
                <w:ilvl w:val="0"/>
                <w:numId w:val="21"/>
              </w:numPr>
              <w:spacing w:before="120" w:after="120"/>
              <w:ind w:left="414"/>
            </w:pPr>
            <w:r>
              <w:t>Creates a new defined term “Non-Settled Generation” (NSG) along with its two subcategories “Non-Settled Distributed Generation” (NSDG), and “Non-Settled Transmission Generation” (NSTG);</w:t>
            </w:r>
          </w:p>
          <w:p w14:paraId="655CFDAF" w14:textId="77777777" w:rsidR="00591C1B" w:rsidRDefault="00591C1B" w:rsidP="00591C1B">
            <w:pPr>
              <w:pStyle w:val="NormalArial"/>
              <w:numPr>
                <w:ilvl w:val="0"/>
                <w:numId w:val="21"/>
              </w:numPr>
              <w:spacing w:before="120" w:after="120"/>
              <w:ind w:left="414"/>
            </w:pPr>
            <w:r>
              <w:t>Replaces the phrase “unregistered Distributed Generation” with the appropriate language throughout the Protocols;</w:t>
            </w:r>
          </w:p>
          <w:p w14:paraId="3B7D075A" w14:textId="77777777" w:rsidR="00591C1B" w:rsidRDefault="00591C1B" w:rsidP="00591C1B">
            <w:pPr>
              <w:pStyle w:val="NormalArial"/>
              <w:numPr>
                <w:ilvl w:val="0"/>
                <w:numId w:val="21"/>
              </w:numPr>
              <w:spacing w:before="120" w:after="120"/>
              <w:ind w:left="414"/>
            </w:pPr>
            <w:proofErr w:type="gramStart"/>
            <w:r>
              <w:t>Replaces</w:t>
            </w:r>
            <w:proofErr w:type="gramEnd"/>
            <w:r>
              <w:t xml:space="preserve"> DG with the appropriate language;</w:t>
            </w:r>
          </w:p>
          <w:p w14:paraId="157EA65A" w14:textId="3EA80A1D" w:rsidR="00902C51" w:rsidRDefault="001F2635" w:rsidP="00591C1B">
            <w:pPr>
              <w:pStyle w:val="NormalArial"/>
              <w:numPr>
                <w:ilvl w:val="0"/>
                <w:numId w:val="21"/>
              </w:numPr>
              <w:spacing w:before="120" w:after="120"/>
              <w:ind w:left="414"/>
            </w:pPr>
            <w:r>
              <w:t xml:space="preserve">Creates </w:t>
            </w:r>
            <w:r w:rsidR="006577E4">
              <w:t>new Section 3.8.9</w:t>
            </w:r>
            <w:r w:rsidR="00D517BE">
              <w:t xml:space="preserve">, which establishes </w:t>
            </w:r>
            <w:r w:rsidR="00C91635">
              <w:t>interconnection requirements for a</w:t>
            </w:r>
            <w:r w:rsidR="00A81E44">
              <w:t>n</w:t>
            </w:r>
            <w:r w:rsidR="00C91635">
              <w:t xml:space="preserve"> NSG;</w:t>
            </w:r>
          </w:p>
          <w:p w14:paraId="4FCA56B6" w14:textId="5D6B0D79" w:rsidR="00FC0F95" w:rsidRDefault="002D6F12" w:rsidP="00591C1B">
            <w:pPr>
              <w:pStyle w:val="NormalArial"/>
              <w:numPr>
                <w:ilvl w:val="0"/>
                <w:numId w:val="21"/>
              </w:numPr>
              <w:spacing w:before="120" w:after="120"/>
              <w:ind w:left="414"/>
            </w:pPr>
            <w:r>
              <w:t>Establishes new paragraph (22)</w:t>
            </w:r>
            <w:r w:rsidR="002B77D1">
              <w:t xml:space="preserve"> of Section 6.</w:t>
            </w:r>
            <w:r w:rsidR="00326F10">
              <w:t xml:space="preserve">5.5.2, which </w:t>
            </w:r>
            <w:r w:rsidR="0058173E">
              <w:t xml:space="preserve">lists Real-Time telemetry </w:t>
            </w:r>
            <w:r w:rsidR="003A4ECF">
              <w:t xml:space="preserve">information </w:t>
            </w:r>
            <w:r w:rsidR="00C50015">
              <w:t xml:space="preserve">a QSE representing an owner of an NSG greater than 10 MW </w:t>
            </w:r>
            <w:r w:rsidR="003A4ECF">
              <w:t>must provide to ERCOT;</w:t>
            </w:r>
          </w:p>
          <w:p w14:paraId="09B4B747" w14:textId="77777777" w:rsidR="00591C1B" w:rsidRPr="00913D92" w:rsidRDefault="00591C1B" w:rsidP="00591C1B">
            <w:pPr>
              <w:pStyle w:val="NormalArial"/>
              <w:numPr>
                <w:ilvl w:val="0"/>
                <w:numId w:val="21"/>
              </w:numPr>
              <w:spacing w:before="120" w:after="120"/>
              <w:ind w:left="414"/>
            </w:pPr>
            <w:r>
              <w:t>Within paragraph (5) of Section 3.10.7.2, requires the owner of an NSDG to provide ERCOT, its interconnecting DSP, and the TSP that interconnects the DSP to the transmission system</w:t>
            </w:r>
            <w:r w:rsidRPr="000D3DD4">
              <w:t xml:space="preserve"> with </w:t>
            </w:r>
            <w:r w:rsidRPr="00913D92">
              <w:t>information describing each of its NSDG facilities;</w:t>
            </w:r>
          </w:p>
          <w:p w14:paraId="74E7DB1B" w14:textId="4A9C0729" w:rsidR="00591C1B" w:rsidRPr="00913D92" w:rsidRDefault="00591C1B" w:rsidP="00591C1B">
            <w:pPr>
              <w:pStyle w:val="NormalArial"/>
              <w:numPr>
                <w:ilvl w:val="0"/>
                <w:numId w:val="21"/>
              </w:numPr>
              <w:spacing w:before="120" w:after="120"/>
              <w:ind w:left="414"/>
            </w:pPr>
            <w:r w:rsidRPr="00913D92">
              <w:t>Modifies the definition of Resource Entity to clarify who is responsible for the Resource and in what capacity each Entity is responsible; and</w:t>
            </w:r>
          </w:p>
          <w:p w14:paraId="7DCDA379" w14:textId="77777777" w:rsidR="00591C1B" w:rsidRDefault="00591C1B" w:rsidP="00591C1B">
            <w:pPr>
              <w:pStyle w:val="NormalArial"/>
              <w:numPr>
                <w:ilvl w:val="0"/>
                <w:numId w:val="21"/>
              </w:numPr>
              <w:spacing w:before="120" w:after="120"/>
              <w:ind w:left="414"/>
            </w:pPr>
            <w:r w:rsidRPr="00913D92">
              <w:t>Modifies Section 16</w:t>
            </w:r>
            <w:r>
              <w:t>.5 to explicitly require:</w:t>
            </w:r>
          </w:p>
          <w:p w14:paraId="55056526" w14:textId="77777777" w:rsidR="00591C1B" w:rsidRDefault="00591C1B" w:rsidP="00591C1B">
            <w:pPr>
              <w:pStyle w:val="NormalArial"/>
              <w:spacing w:before="120" w:after="120"/>
              <w:ind w:left="864" w:hanging="450"/>
            </w:pPr>
            <w:r>
              <w:t>(1)</w:t>
            </w:r>
            <w:r w:rsidRPr="00BE4E0B">
              <w:t xml:space="preserve"> </w:t>
            </w:r>
            <w:r w:rsidRPr="00BE4E0B">
              <w:tab/>
            </w:r>
            <w:r>
              <w:t xml:space="preserve">An Entity that owns a Generation Resource, SOG, or Load Resource to ensure that the Entity or its agent register with ERCOT as a Resource Entity for a generator or Load; </w:t>
            </w:r>
          </w:p>
          <w:p w14:paraId="6BA1F056" w14:textId="77777777" w:rsidR="00591C1B" w:rsidRDefault="00591C1B" w:rsidP="00591C1B">
            <w:pPr>
              <w:pStyle w:val="NormalArial"/>
              <w:spacing w:before="120" w:after="120"/>
              <w:ind w:left="864" w:hanging="450"/>
            </w:pPr>
            <w:r>
              <w:lastRenderedPageBreak/>
              <w:t>(2)</w:t>
            </w:r>
            <w:r w:rsidRPr="00BE4E0B">
              <w:t xml:space="preserve"> </w:t>
            </w:r>
            <w:r w:rsidRPr="00BE4E0B">
              <w:tab/>
            </w:r>
            <w:r>
              <w:t>An Entity that owns a generator or load that comes within the definition of Generation Resource, SOG, or Load Resource DG to ensure that the generator or load is registered with ERCOT as a Generation Resource, SOG, or Load Resource as appropriate; and</w:t>
            </w:r>
          </w:p>
          <w:p w14:paraId="6A00AE95" w14:textId="738C623F" w:rsidR="009D17F0" w:rsidRPr="00FB509B" w:rsidRDefault="00591C1B" w:rsidP="00591C1B">
            <w:pPr>
              <w:pStyle w:val="NormalArial"/>
              <w:spacing w:before="120" w:after="120"/>
              <w:ind w:left="864" w:hanging="450"/>
            </w:pPr>
            <w:r>
              <w:t>(3)</w:t>
            </w:r>
            <w:r w:rsidRPr="00BE4E0B">
              <w:t xml:space="preserve"> </w:t>
            </w:r>
            <w:r w:rsidRPr="00BE4E0B">
              <w:tab/>
            </w:r>
            <w:r>
              <w:t>An Entity that owns any generation facility of 1 MW or greater to provide all required information on that facility as required by Section 3.10.7.2.</w:t>
            </w:r>
          </w:p>
        </w:tc>
      </w:tr>
      <w:tr w:rsidR="009D17F0" w14:paraId="7C0519CA" w14:textId="77777777" w:rsidTr="1E86F5E9">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3F2A15B" w14:textId="1281698D" w:rsidR="00555554" w:rsidRDefault="00CC0366"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14.4pt;height:14.4pt">
                  <v:imagedata r:id="rId12"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4236F281" w:rsidR="00555554" w:rsidRPr="00BD53C5" w:rsidRDefault="00CC0366" w:rsidP="00555554">
            <w:pPr>
              <w:pStyle w:val="NormalArial"/>
              <w:tabs>
                <w:tab w:val="left" w:pos="432"/>
              </w:tabs>
              <w:spacing w:before="120"/>
              <w:ind w:left="432" w:hanging="432"/>
              <w:rPr>
                <w:rFonts w:cs="Arial"/>
                <w:color w:val="000000"/>
              </w:rPr>
            </w:pPr>
            <w:r>
              <w:pict w14:anchorId="613324DE">
                <v:shape id="_x0000_i1074" type="#_x0000_t75" style="width:14.4pt;height:14.4pt">
                  <v:imagedata r:id="rId12" o:title=""/>
                </v:shape>
              </w:pict>
            </w:r>
            <w:r w:rsidR="00555554" w:rsidRPr="00CD242D">
              <w:t xml:space="preserve">  </w:t>
            </w:r>
            <w:hyperlink r:id="rId14"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142188D2" w:rsidR="00555554" w:rsidRPr="00BD53C5" w:rsidRDefault="00CC0366" w:rsidP="00555554">
            <w:pPr>
              <w:pStyle w:val="NormalArial"/>
              <w:spacing w:before="120"/>
              <w:ind w:left="432" w:hanging="432"/>
              <w:rPr>
                <w:rFonts w:cs="Arial"/>
                <w:color w:val="000000"/>
              </w:rPr>
            </w:pPr>
            <w:r>
              <w:pict w14:anchorId="021A3F14">
                <v:shape id="_x0000_i1075" type="#_x0000_t75" style="width:14.4pt;height:14.4pt">
                  <v:imagedata r:id="rId12" o:title=""/>
                </v:shape>
              </w:pict>
            </w:r>
            <w:r w:rsidR="00555554" w:rsidRPr="006629C8">
              <w:t xml:space="preserve">  </w:t>
            </w:r>
            <w:hyperlink r:id="rId15"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 xml:space="preserve">industry expert and an </w:t>
            </w:r>
            <w:proofErr w:type="gramStart"/>
            <w:r w:rsidR="00555554" w:rsidRPr="00BD53C5">
              <w:rPr>
                <w:rFonts w:cs="Arial"/>
                <w:color w:val="000000"/>
              </w:rPr>
              <w:t>employer</w:t>
            </w:r>
            <w:proofErr w:type="gramEnd"/>
            <w:r w:rsidR="00555554" w:rsidRPr="00BD53C5">
              <w:rPr>
                <w:rFonts w:cs="Arial"/>
                <w:color w:val="000000"/>
              </w:rPr>
              <w:t xml:space="preserve">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53B813BF" w:rsidR="00E71C39" w:rsidRDefault="00CC0366" w:rsidP="00E71C39">
            <w:pPr>
              <w:pStyle w:val="NormalArial"/>
              <w:spacing w:before="120"/>
              <w:rPr>
                <w:iCs/>
                <w:kern w:val="24"/>
              </w:rPr>
            </w:pPr>
            <w:r>
              <w:pict w14:anchorId="200A7673">
                <v:shape id="_x0000_i1076" type="#_x0000_t75" style="width:14.4pt;height:14.4pt">
                  <v:imagedata r:id="rId12" o:title=""/>
                </v:shape>
              </w:pict>
            </w:r>
            <w:r w:rsidR="00E71C39" w:rsidRPr="006629C8">
              <w:t xml:space="preserve">  </w:t>
            </w:r>
            <w:r w:rsidR="00ED3965" w:rsidRPr="00344591">
              <w:rPr>
                <w:iCs/>
                <w:kern w:val="24"/>
              </w:rPr>
              <w:t>General system and/or process improvement(s)</w:t>
            </w:r>
          </w:p>
          <w:p w14:paraId="17096D73" w14:textId="086FBF62" w:rsidR="00E71C39" w:rsidRDefault="00CC0366" w:rsidP="00E71C39">
            <w:pPr>
              <w:pStyle w:val="NormalArial"/>
              <w:spacing w:before="120"/>
              <w:rPr>
                <w:iCs/>
                <w:kern w:val="24"/>
              </w:rPr>
            </w:pPr>
            <w:r>
              <w:pict w14:anchorId="4C6ED319">
                <v:shape id="_x0000_i1077" type="#_x0000_t75" style="width:14.4pt;height:14.4pt">
                  <v:imagedata r:id="rId16" o:title=""/>
                </v:shape>
              </w:pict>
            </w:r>
            <w:r w:rsidR="00E71C39" w:rsidRPr="006629C8">
              <w:t xml:space="preserve">  </w:t>
            </w:r>
            <w:r w:rsidR="00E71C39">
              <w:rPr>
                <w:iCs/>
                <w:kern w:val="24"/>
              </w:rPr>
              <w:t>Regulatory requirements</w:t>
            </w:r>
          </w:p>
          <w:p w14:paraId="5FB89AD5" w14:textId="56979325" w:rsidR="00E71C39" w:rsidRPr="00CD242D" w:rsidRDefault="00CC0366" w:rsidP="00E71C39">
            <w:pPr>
              <w:pStyle w:val="NormalArial"/>
              <w:spacing w:before="120"/>
              <w:rPr>
                <w:rFonts w:cs="Arial"/>
                <w:color w:val="000000"/>
              </w:rPr>
            </w:pPr>
            <w:r>
              <w:pict w14:anchorId="52A53E32">
                <v:shape id="_x0000_i1078" type="#_x0000_t75" style="width:14.4pt;height:14.4pt">
                  <v:imagedata r:id="rId12"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591C1B" w14:paraId="3F80A5FA" w14:textId="77777777" w:rsidTr="1E86F5E9">
        <w:trPr>
          <w:trHeight w:val="518"/>
        </w:trPr>
        <w:tc>
          <w:tcPr>
            <w:tcW w:w="2880" w:type="dxa"/>
            <w:gridSpan w:val="2"/>
            <w:tcBorders>
              <w:bottom w:val="single" w:sz="4" w:space="0" w:color="auto"/>
            </w:tcBorders>
            <w:shd w:val="clear" w:color="auto" w:fill="FFFFFF" w:themeFill="background1"/>
            <w:vAlign w:val="center"/>
          </w:tcPr>
          <w:p w14:paraId="6ABB5F27" w14:textId="61EC6BB8" w:rsidR="00591C1B" w:rsidRDefault="00591C1B" w:rsidP="00591C1B">
            <w:pPr>
              <w:pStyle w:val="Header"/>
            </w:pPr>
            <w:r>
              <w:t>Justification of Reason for Revision and Market Impacts</w:t>
            </w:r>
          </w:p>
        </w:tc>
        <w:tc>
          <w:tcPr>
            <w:tcW w:w="7560" w:type="dxa"/>
            <w:gridSpan w:val="2"/>
            <w:tcBorders>
              <w:bottom w:val="single" w:sz="4" w:space="0" w:color="auto"/>
            </w:tcBorders>
            <w:vAlign w:val="center"/>
          </w:tcPr>
          <w:p w14:paraId="574E61C1" w14:textId="4DF8EF21" w:rsidR="00591C1B" w:rsidRDefault="00591C1B" w:rsidP="00591C1B">
            <w:pPr>
              <w:pStyle w:val="NormalArial"/>
              <w:spacing w:before="120" w:after="120"/>
            </w:pPr>
            <w:r>
              <w:t>The existing use of the term “Distributed Generation” (DG) is too broad and varies throughout the Protocols.  This NPRR incorporates the Resource Definition Task Force’s (RTF’s) RTF-5 defined terms “Non-Settled Generation” (NSG) to clarify the appropriate use of DG or subtype of DG throughout the Protocols and meets the RTF’s objectives to “identify[] problematic terms” in the Protocols and “improv[e] the current structure and terms where practical.”</w:t>
            </w:r>
          </w:p>
          <w:p w14:paraId="313E5647" w14:textId="4C6FB8DD" w:rsidR="00591C1B" w:rsidRPr="003F3666" w:rsidRDefault="00591C1B" w:rsidP="00591C1B">
            <w:pPr>
              <w:pStyle w:val="NormalArial"/>
              <w:spacing w:before="120" w:after="120"/>
            </w:pPr>
            <w:r>
              <w:t xml:space="preserve">Furthermore, to clear up any confusion around who is responsible for acting in a certain manner throughout the Protocols, this NPRR clarifies that a Resource Entity is responsible for a Resource, including for making decisions regarding the Resource. </w:t>
            </w:r>
            <w:r w:rsidR="00980FF7">
              <w:t xml:space="preserve"> </w:t>
            </w:r>
            <w:r>
              <w:t xml:space="preserve">The NPRR also clarifies that the rules and law concerning agency already apply to a Resource Entity and/or its agent. </w:t>
            </w:r>
            <w:r w:rsidR="00980FF7">
              <w:t xml:space="preserve"> </w:t>
            </w:r>
            <w:r>
              <w:t>Therefore, language referring to a Resource Entity that “owns or controls” is redundant and has been removed throughout the Protocols.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80"/>
        <w:gridCol w:w="7560"/>
      </w:tblGrid>
      <w:tr w:rsidR="0025723C"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16BFBB1B" w:rsidR="00537CE1" w:rsidRPr="00591C1B" w:rsidRDefault="009A3772" w:rsidP="00591C1B">
            <w:pPr>
              <w:pStyle w:val="Header"/>
              <w:jc w:val="center"/>
              <w:rPr>
                <w:bCs w:val="0"/>
              </w:rPr>
            </w:pPr>
            <w:bookmarkStart w:id="0" w:name="_Hlk154568842"/>
            <w:r>
              <w:t>Sponsor</w:t>
            </w:r>
          </w:p>
        </w:tc>
      </w:tr>
      <w:tr w:rsidR="00591C1B" w14:paraId="18960E6E" w14:textId="77777777" w:rsidTr="00D176CF">
        <w:trPr>
          <w:cantSplit/>
          <w:trHeight w:val="432"/>
        </w:trPr>
        <w:tc>
          <w:tcPr>
            <w:tcW w:w="2880" w:type="dxa"/>
            <w:shd w:val="clear" w:color="auto" w:fill="FFFFFF"/>
            <w:vAlign w:val="center"/>
          </w:tcPr>
          <w:p w14:paraId="3D988A51" w14:textId="5479AD3C" w:rsidR="00591C1B" w:rsidRPr="00591C1B" w:rsidRDefault="00591C1B" w:rsidP="00591C1B">
            <w:pPr>
              <w:pStyle w:val="Header"/>
              <w:rPr>
                <w:bCs w:val="0"/>
              </w:rPr>
            </w:pPr>
            <w:r w:rsidRPr="00B93CA0">
              <w:rPr>
                <w:bCs w:val="0"/>
              </w:rPr>
              <w:lastRenderedPageBreak/>
              <w:t>Name</w:t>
            </w:r>
          </w:p>
        </w:tc>
        <w:tc>
          <w:tcPr>
            <w:tcW w:w="7560" w:type="dxa"/>
            <w:vAlign w:val="center"/>
          </w:tcPr>
          <w:p w14:paraId="1FFF1A06" w14:textId="64B64DEB" w:rsidR="00591C1B" w:rsidRDefault="00591C1B" w:rsidP="00591C1B">
            <w:pPr>
              <w:pStyle w:val="NormalArial"/>
            </w:pPr>
            <w:r>
              <w:t>Thinesh Devadhas Mohanadhas</w:t>
            </w:r>
            <w:r w:rsidR="001D3ADF">
              <w:t xml:space="preserve"> / Douglas Fohn</w:t>
            </w:r>
          </w:p>
        </w:tc>
      </w:tr>
      <w:tr w:rsidR="00591C1B" w14:paraId="7FB64D61" w14:textId="77777777" w:rsidTr="00D176CF">
        <w:trPr>
          <w:cantSplit/>
          <w:trHeight w:val="432"/>
        </w:trPr>
        <w:tc>
          <w:tcPr>
            <w:tcW w:w="2880" w:type="dxa"/>
            <w:shd w:val="clear" w:color="auto" w:fill="FFFFFF"/>
            <w:vAlign w:val="center"/>
          </w:tcPr>
          <w:p w14:paraId="4FB458EB" w14:textId="77777777" w:rsidR="00591C1B" w:rsidRPr="00B93CA0" w:rsidRDefault="00591C1B" w:rsidP="00591C1B">
            <w:pPr>
              <w:pStyle w:val="Header"/>
              <w:rPr>
                <w:bCs w:val="0"/>
              </w:rPr>
            </w:pPr>
            <w:r w:rsidRPr="00B93CA0">
              <w:rPr>
                <w:bCs w:val="0"/>
              </w:rPr>
              <w:t>E-mail Address</w:t>
            </w:r>
          </w:p>
        </w:tc>
        <w:tc>
          <w:tcPr>
            <w:tcW w:w="7560" w:type="dxa"/>
            <w:vAlign w:val="center"/>
          </w:tcPr>
          <w:p w14:paraId="54C409BC" w14:textId="7A488BB5" w:rsidR="00591C1B" w:rsidRDefault="00591C1B" w:rsidP="00591C1B">
            <w:pPr>
              <w:pStyle w:val="NormalArial"/>
            </w:pPr>
            <w:hyperlink r:id="rId17" w:history="1">
              <w:r w:rsidRPr="00DB4F45">
                <w:rPr>
                  <w:rStyle w:val="Hyperlink"/>
                </w:rPr>
                <w:t>Thinesh.Devadhas.Mohanadhas@ercot.com</w:t>
              </w:r>
            </w:hyperlink>
            <w:r w:rsidR="001D3ADF">
              <w:t xml:space="preserve"> / </w:t>
            </w:r>
            <w:hyperlink r:id="rId18" w:history="1">
              <w:r w:rsidR="005809C4" w:rsidRPr="00402B64">
                <w:rPr>
                  <w:rStyle w:val="Hyperlink"/>
                </w:rPr>
                <w:t>Douglas.Fohn@ercot.com</w:t>
              </w:r>
            </w:hyperlink>
          </w:p>
        </w:tc>
      </w:tr>
      <w:tr w:rsidR="00591C1B" w14:paraId="343A715E" w14:textId="77777777" w:rsidTr="00D176CF">
        <w:trPr>
          <w:cantSplit/>
          <w:trHeight w:val="432"/>
        </w:trPr>
        <w:tc>
          <w:tcPr>
            <w:tcW w:w="2880" w:type="dxa"/>
            <w:shd w:val="clear" w:color="auto" w:fill="FFFFFF"/>
            <w:vAlign w:val="center"/>
          </w:tcPr>
          <w:p w14:paraId="0FC38B83" w14:textId="77777777" w:rsidR="00591C1B" w:rsidRPr="00B93CA0" w:rsidRDefault="00591C1B" w:rsidP="00591C1B">
            <w:pPr>
              <w:pStyle w:val="Header"/>
              <w:rPr>
                <w:bCs w:val="0"/>
              </w:rPr>
            </w:pPr>
            <w:r w:rsidRPr="00B93CA0">
              <w:rPr>
                <w:bCs w:val="0"/>
              </w:rPr>
              <w:t>Company</w:t>
            </w:r>
          </w:p>
        </w:tc>
        <w:tc>
          <w:tcPr>
            <w:tcW w:w="7560" w:type="dxa"/>
            <w:vAlign w:val="center"/>
          </w:tcPr>
          <w:p w14:paraId="5BCBCB13" w14:textId="1EFFEA21" w:rsidR="00591C1B" w:rsidRDefault="00591C1B" w:rsidP="00591C1B">
            <w:pPr>
              <w:pStyle w:val="NormalArial"/>
            </w:pPr>
            <w:r>
              <w:t>ERCOT</w:t>
            </w:r>
          </w:p>
        </w:tc>
      </w:tr>
      <w:tr w:rsidR="0025723C"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591C1B" w:rsidRPr="00B93CA0" w:rsidRDefault="00591C1B" w:rsidP="00591C1B">
            <w:pPr>
              <w:pStyle w:val="Header"/>
              <w:rPr>
                <w:bCs w:val="0"/>
              </w:rPr>
            </w:pPr>
            <w:r w:rsidRPr="00B93CA0">
              <w:rPr>
                <w:bCs w:val="0"/>
              </w:rPr>
              <w:t>Phone Number</w:t>
            </w:r>
          </w:p>
        </w:tc>
        <w:tc>
          <w:tcPr>
            <w:tcW w:w="7560" w:type="dxa"/>
            <w:tcBorders>
              <w:bottom w:val="single" w:sz="4" w:space="0" w:color="auto"/>
            </w:tcBorders>
            <w:vAlign w:val="center"/>
          </w:tcPr>
          <w:p w14:paraId="69130F99" w14:textId="0D126FAE" w:rsidR="00591C1B" w:rsidRDefault="00591C1B" w:rsidP="00591C1B">
            <w:pPr>
              <w:pStyle w:val="NormalArial"/>
            </w:pPr>
            <w:r>
              <w:t>512-248-6922</w:t>
            </w:r>
            <w:r w:rsidR="0027000A">
              <w:t xml:space="preserve"> / </w:t>
            </w:r>
            <w:r w:rsidR="0027000A" w:rsidRPr="0027000A">
              <w:t>512</w:t>
            </w:r>
            <w:r w:rsidR="0027000A">
              <w:t>-</w:t>
            </w:r>
            <w:r w:rsidR="0027000A" w:rsidRPr="0027000A">
              <w:t>275</w:t>
            </w:r>
            <w:r w:rsidR="0027000A">
              <w:t>-</w:t>
            </w:r>
            <w:r w:rsidR="0027000A" w:rsidRPr="0027000A">
              <w:t>7447</w:t>
            </w:r>
          </w:p>
        </w:tc>
      </w:tr>
      <w:tr w:rsidR="00591C1B" w14:paraId="5A40C307" w14:textId="77777777" w:rsidTr="00D176CF">
        <w:trPr>
          <w:cantSplit/>
          <w:trHeight w:val="432"/>
        </w:trPr>
        <w:tc>
          <w:tcPr>
            <w:tcW w:w="2880" w:type="dxa"/>
            <w:shd w:val="clear" w:color="auto" w:fill="FFFFFF"/>
            <w:vAlign w:val="center"/>
          </w:tcPr>
          <w:p w14:paraId="0D6A67F9" w14:textId="77777777" w:rsidR="00591C1B" w:rsidRPr="00B93CA0" w:rsidRDefault="00591C1B" w:rsidP="00591C1B">
            <w:pPr>
              <w:pStyle w:val="Header"/>
              <w:rPr>
                <w:bCs w:val="0"/>
              </w:rPr>
            </w:pPr>
            <w:r>
              <w:rPr>
                <w:bCs w:val="0"/>
              </w:rPr>
              <w:t>Cell</w:t>
            </w:r>
            <w:r w:rsidRPr="00B93CA0">
              <w:rPr>
                <w:bCs w:val="0"/>
              </w:rPr>
              <w:t xml:space="preserve"> Number</w:t>
            </w:r>
          </w:p>
        </w:tc>
        <w:tc>
          <w:tcPr>
            <w:tcW w:w="7560" w:type="dxa"/>
            <w:vAlign w:val="center"/>
          </w:tcPr>
          <w:p w14:paraId="46237B5F" w14:textId="6FCCA2D3" w:rsidR="00591C1B" w:rsidRDefault="00591C1B" w:rsidP="00591C1B">
            <w:pPr>
              <w:pStyle w:val="NormalArial"/>
            </w:pPr>
            <w:r>
              <w:t>571-239-8606</w:t>
            </w:r>
          </w:p>
        </w:tc>
      </w:tr>
      <w:tr w:rsidR="0025723C"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591C1B" w:rsidRPr="00B93CA0" w:rsidRDefault="00591C1B" w:rsidP="00591C1B">
            <w:pPr>
              <w:pStyle w:val="Header"/>
              <w:rPr>
                <w:bCs w:val="0"/>
              </w:rPr>
            </w:pPr>
            <w:r>
              <w:rPr>
                <w:bCs w:val="0"/>
              </w:rPr>
              <w:t>Market Segment</w:t>
            </w:r>
          </w:p>
        </w:tc>
        <w:tc>
          <w:tcPr>
            <w:tcW w:w="7560" w:type="dxa"/>
            <w:tcBorders>
              <w:bottom w:val="single" w:sz="4" w:space="0" w:color="auto"/>
            </w:tcBorders>
            <w:vAlign w:val="center"/>
          </w:tcPr>
          <w:p w14:paraId="2A021FEE" w14:textId="188F7483" w:rsidR="00591C1B" w:rsidRDefault="00591C1B" w:rsidP="00591C1B">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591C1B" w:rsidRPr="00D56D61" w14:paraId="10A3A547" w14:textId="77777777" w:rsidTr="00D176CF">
        <w:trPr>
          <w:cantSplit/>
          <w:trHeight w:val="432"/>
        </w:trPr>
        <w:tc>
          <w:tcPr>
            <w:tcW w:w="2880" w:type="dxa"/>
            <w:vAlign w:val="center"/>
          </w:tcPr>
          <w:p w14:paraId="7884BA3B" w14:textId="77777777" w:rsidR="00591C1B" w:rsidRPr="007C199B" w:rsidRDefault="00591C1B" w:rsidP="00591C1B">
            <w:pPr>
              <w:pStyle w:val="NormalArial"/>
              <w:rPr>
                <w:b/>
              </w:rPr>
            </w:pPr>
            <w:r w:rsidRPr="007C199B">
              <w:rPr>
                <w:b/>
              </w:rPr>
              <w:t>Name</w:t>
            </w:r>
          </w:p>
        </w:tc>
        <w:tc>
          <w:tcPr>
            <w:tcW w:w="7560" w:type="dxa"/>
            <w:vAlign w:val="center"/>
          </w:tcPr>
          <w:p w14:paraId="16E95662" w14:textId="29E56620" w:rsidR="00591C1B" w:rsidRPr="00D56D61" w:rsidRDefault="00591C1B" w:rsidP="00591C1B">
            <w:pPr>
              <w:pStyle w:val="NormalArial"/>
            </w:pPr>
            <w:r>
              <w:t>Cory Phillips</w:t>
            </w:r>
          </w:p>
        </w:tc>
      </w:tr>
      <w:tr w:rsidR="00591C1B" w:rsidRPr="00D56D61" w14:paraId="6B648C6B" w14:textId="77777777" w:rsidTr="00D176CF">
        <w:trPr>
          <w:cantSplit/>
          <w:trHeight w:val="432"/>
        </w:trPr>
        <w:tc>
          <w:tcPr>
            <w:tcW w:w="2880" w:type="dxa"/>
            <w:vAlign w:val="center"/>
          </w:tcPr>
          <w:p w14:paraId="710846B1" w14:textId="77777777" w:rsidR="00591C1B" w:rsidRPr="007C199B" w:rsidRDefault="00591C1B" w:rsidP="00591C1B">
            <w:pPr>
              <w:pStyle w:val="NormalArial"/>
              <w:rPr>
                <w:b/>
              </w:rPr>
            </w:pPr>
            <w:r w:rsidRPr="007C199B">
              <w:rPr>
                <w:b/>
              </w:rPr>
              <w:t>E-Mail Address</w:t>
            </w:r>
          </w:p>
        </w:tc>
        <w:tc>
          <w:tcPr>
            <w:tcW w:w="7560" w:type="dxa"/>
            <w:vAlign w:val="center"/>
          </w:tcPr>
          <w:p w14:paraId="658CF374" w14:textId="608B987D" w:rsidR="00591C1B" w:rsidRPr="00D56D61" w:rsidRDefault="00591C1B" w:rsidP="00591C1B">
            <w:pPr>
              <w:pStyle w:val="NormalArial"/>
            </w:pPr>
            <w:hyperlink r:id="rId19" w:history="1">
              <w:r w:rsidRPr="00480D65">
                <w:rPr>
                  <w:rStyle w:val="Hyperlink"/>
                </w:rPr>
                <w:t>Cory.phillips@ercot.com</w:t>
              </w:r>
            </w:hyperlink>
            <w:r>
              <w:t xml:space="preserve"> </w:t>
            </w:r>
          </w:p>
        </w:tc>
      </w:tr>
      <w:tr w:rsidR="00591C1B" w:rsidRPr="005370B5" w14:paraId="4DE85C0D" w14:textId="77777777" w:rsidTr="00D176CF">
        <w:trPr>
          <w:cantSplit/>
          <w:trHeight w:val="432"/>
        </w:trPr>
        <w:tc>
          <w:tcPr>
            <w:tcW w:w="2880" w:type="dxa"/>
            <w:vAlign w:val="center"/>
          </w:tcPr>
          <w:p w14:paraId="0B6BD890" w14:textId="77777777" w:rsidR="00591C1B" w:rsidRPr="007C199B" w:rsidRDefault="00591C1B" w:rsidP="00591C1B">
            <w:pPr>
              <w:pStyle w:val="NormalArial"/>
              <w:rPr>
                <w:b/>
              </w:rPr>
            </w:pPr>
            <w:r w:rsidRPr="007C199B">
              <w:rPr>
                <w:b/>
              </w:rPr>
              <w:t>Phone Number</w:t>
            </w:r>
          </w:p>
        </w:tc>
        <w:tc>
          <w:tcPr>
            <w:tcW w:w="7560" w:type="dxa"/>
            <w:vAlign w:val="center"/>
          </w:tcPr>
          <w:p w14:paraId="435FD12C" w14:textId="6665DC75" w:rsidR="00591C1B" w:rsidRDefault="00591C1B" w:rsidP="00591C1B">
            <w:pPr>
              <w:pStyle w:val="NormalArial"/>
            </w:pPr>
            <w:r>
              <w:t>512-248-6464</w:t>
            </w:r>
          </w:p>
        </w:tc>
      </w:tr>
    </w:tbl>
    <w:p w14:paraId="16ED0744" w14:textId="77777777" w:rsidR="00591C1B" w:rsidRDefault="00591C1B" w:rsidP="00591C1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0440"/>
      </w:tblGrid>
      <w:tr w:rsidR="00591C1B" w14:paraId="100EE30D" w14:textId="77777777" w:rsidTr="00C54A16">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1E3C72DA" w14:textId="77777777" w:rsidR="00591C1B" w:rsidRDefault="00591C1B" w:rsidP="00C54A16">
            <w:pPr>
              <w:pStyle w:val="NormalArial"/>
              <w:jc w:val="center"/>
              <w:rPr>
                <w:b/>
              </w:rPr>
            </w:pPr>
            <w:r w:rsidRPr="0013583E">
              <w:rPr>
                <w:b/>
              </w:rPr>
              <w:t>Market Rules Notes</w:t>
            </w:r>
          </w:p>
        </w:tc>
      </w:tr>
    </w:tbl>
    <w:p w14:paraId="262912A3" w14:textId="77777777" w:rsidR="00591C1B" w:rsidRDefault="00591C1B" w:rsidP="00591C1B">
      <w:pPr>
        <w:pStyle w:val="NormalArial"/>
        <w:spacing w:before="240" w:after="120"/>
        <w:rPr>
          <w:rFonts w:cs="Arial"/>
        </w:rPr>
      </w:pPr>
      <w:r w:rsidRPr="0080555B">
        <w:rPr>
          <w:rFonts w:cs="Arial"/>
        </w:rPr>
        <w:t>Please note the following NPRR</w:t>
      </w:r>
      <w:r>
        <w:rPr>
          <w:rFonts w:cs="Arial"/>
        </w:rPr>
        <w:t>(s)</w:t>
      </w:r>
      <w:r w:rsidRPr="0080555B">
        <w:rPr>
          <w:rFonts w:cs="Arial"/>
        </w:rPr>
        <w:t xml:space="preserve"> also prop</w:t>
      </w:r>
      <w:r>
        <w:rPr>
          <w:rFonts w:cs="Arial"/>
        </w:rPr>
        <w:t>ose revisions to the following sections:</w:t>
      </w:r>
    </w:p>
    <w:p w14:paraId="57C15D19" w14:textId="253B7421" w:rsidR="008F057E" w:rsidRDefault="008F057E" w:rsidP="002479D0">
      <w:pPr>
        <w:pStyle w:val="ListParagraph"/>
        <w:numPr>
          <w:ilvl w:val="0"/>
          <w:numId w:val="22"/>
        </w:numPr>
        <w:spacing w:before="120"/>
        <w:contextualSpacing w:val="0"/>
        <w:rPr>
          <w:rFonts w:ascii="Arial" w:hAnsi="Arial" w:cs="Arial"/>
        </w:rPr>
      </w:pPr>
      <w:r>
        <w:rPr>
          <w:rFonts w:ascii="Arial" w:hAnsi="Arial" w:cs="Arial"/>
        </w:rPr>
        <w:t>NPRR</w:t>
      </w:r>
      <w:r w:rsidR="002479D0">
        <w:rPr>
          <w:rFonts w:ascii="Arial" w:hAnsi="Arial" w:cs="Arial"/>
        </w:rPr>
        <w:t xml:space="preserve">1272, </w:t>
      </w:r>
      <w:r w:rsidR="002479D0" w:rsidRPr="002479D0">
        <w:rPr>
          <w:rFonts w:ascii="Arial" w:hAnsi="Arial" w:cs="Arial"/>
        </w:rPr>
        <w:t>Voltage Support at Private Use Networks</w:t>
      </w:r>
    </w:p>
    <w:p w14:paraId="3F84FBCB" w14:textId="57B74B1D" w:rsidR="002479D0" w:rsidRDefault="002479D0" w:rsidP="002479D0">
      <w:pPr>
        <w:pStyle w:val="ListParagraph"/>
        <w:numPr>
          <w:ilvl w:val="1"/>
          <w:numId w:val="22"/>
        </w:numPr>
        <w:spacing w:after="120"/>
        <w:contextualSpacing w:val="0"/>
        <w:rPr>
          <w:rFonts w:ascii="Arial" w:hAnsi="Arial" w:cs="Arial"/>
        </w:rPr>
      </w:pPr>
      <w:r>
        <w:rPr>
          <w:rFonts w:ascii="Arial" w:hAnsi="Arial" w:cs="Arial"/>
        </w:rPr>
        <w:t>Section 3.15</w:t>
      </w:r>
    </w:p>
    <w:p w14:paraId="2750BF72" w14:textId="61E9FDDE" w:rsidR="00521876" w:rsidRDefault="00521876" w:rsidP="00521876">
      <w:pPr>
        <w:pStyle w:val="ListParagraph"/>
        <w:numPr>
          <w:ilvl w:val="0"/>
          <w:numId w:val="22"/>
        </w:numPr>
        <w:spacing w:before="120"/>
        <w:contextualSpacing w:val="0"/>
        <w:rPr>
          <w:rFonts w:ascii="Arial" w:hAnsi="Arial" w:cs="Arial"/>
        </w:rPr>
      </w:pPr>
      <w:r>
        <w:rPr>
          <w:rFonts w:ascii="Arial" w:hAnsi="Arial" w:cs="Arial"/>
        </w:rPr>
        <w:t xml:space="preserve">NPRR1306, </w:t>
      </w:r>
      <w:r w:rsidRPr="00521876">
        <w:rPr>
          <w:rFonts w:ascii="Arial" w:hAnsi="Arial" w:cs="Arial"/>
        </w:rPr>
        <w:t>Removal of Digital Certificate References for Market Participants with ERCOT MIS Access</w:t>
      </w:r>
    </w:p>
    <w:p w14:paraId="12BAE786" w14:textId="6CDD478F" w:rsidR="00521876" w:rsidRPr="00521876" w:rsidRDefault="003102FE" w:rsidP="00521876">
      <w:pPr>
        <w:pStyle w:val="ListParagraph"/>
        <w:numPr>
          <w:ilvl w:val="1"/>
          <w:numId w:val="22"/>
        </w:numPr>
        <w:spacing w:after="120"/>
        <w:contextualSpacing w:val="0"/>
        <w:rPr>
          <w:rFonts w:ascii="Arial" w:hAnsi="Arial" w:cs="Arial"/>
        </w:rPr>
      </w:pPr>
      <w:r>
        <w:rPr>
          <w:rFonts w:ascii="Arial" w:hAnsi="Arial" w:cs="Arial"/>
        </w:rPr>
        <w:t xml:space="preserve">Section 23, </w:t>
      </w:r>
      <w:r w:rsidR="00521876">
        <w:rPr>
          <w:rFonts w:ascii="Arial" w:hAnsi="Arial" w:cs="Arial"/>
        </w:rPr>
        <w:t>Form C</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0ED9965" w14:textId="2E8EBF9D" w:rsidR="003F3666" w:rsidRDefault="003F3666" w:rsidP="003F3666">
      <w:pPr>
        <w:pStyle w:val="H2"/>
      </w:pPr>
      <w:bookmarkStart w:id="1" w:name="_Toc113073439"/>
      <w:bookmarkStart w:id="2" w:name="_Toc141685027"/>
      <w:bookmarkStart w:id="3" w:name="_Toc193981786"/>
      <w:bookmarkStart w:id="4" w:name="_Toc113073444"/>
      <w:bookmarkStart w:id="5" w:name="_Toc141685032"/>
      <w:bookmarkStart w:id="6" w:name="_Toc73088746"/>
      <w:r>
        <w:t>1.6</w:t>
      </w:r>
      <w:r>
        <w:tab/>
      </w:r>
      <w:del w:id="7" w:author="ERCOT" w:date="2025-12-19T12:57:00Z" w16du:dateUtc="2025-12-19T18:57:00Z">
        <w:r w:rsidDel="00266C8F">
          <w:delText>Open Access</w:delText>
        </w:r>
      </w:del>
      <w:ins w:id="8" w:author="ERCOT" w:date="2025-12-19T12:57:00Z" w16du:dateUtc="2025-12-19T18:57:00Z">
        <w:r w:rsidR="00266C8F">
          <w:t>Interconnection</w:t>
        </w:r>
      </w:ins>
      <w:r>
        <w:t xml:space="preserve"> to the ERCOT </w:t>
      </w:r>
      <w:ins w:id="9" w:author="ERCOT" w:date="2025-12-03T10:06:00Z" w16du:dateUtc="2025-12-03T16:06:00Z">
        <w:r>
          <w:t>System</w:t>
        </w:r>
      </w:ins>
      <w:del w:id="10" w:author="ERCOT" w:date="2025-12-03T10:06:00Z" w16du:dateUtc="2025-12-03T16:06:00Z">
        <w:r w:rsidDel="003F3666">
          <w:delText>Transmission Grid</w:delText>
        </w:r>
      </w:del>
      <w:bookmarkEnd w:id="1"/>
      <w:bookmarkEnd w:id="2"/>
      <w:bookmarkEnd w:id="3"/>
      <w:r>
        <w:t xml:space="preserve"> </w:t>
      </w:r>
    </w:p>
    <w:p w14:paraId="5375EFAB" w14:textId="41FC8C3E" w:rsidR="006F3BA5" w:rsidRPr="006F3BA5" w:rsidRDefault="006F3BA5" w:rsidP="006F3BA5">
      <w:pPr>
        <w:keepNext/>
        <w:tabs>
          <w:tab w:val="left" w:pos="1080"/>
        </w:tabs>
        <w:spacing w:before="240" w:after="240"/>
        <w:ind w:left="1080" w:hanging="1080"/>
        <w:outlineLvl w:val="2"/>
        <w:rPr>
          <w:b/>
          <w:bCs/>
          <w:i/>
          <w:szCs w:val="20"/>
        </w:rPr>
      </w:pPr>
      <w:r w:rsidRPr="006F3BA5">
        <w:rPr>
          <w:b/>
          <w:bCs/>
          <w:i/>
          <w:szCs w:val="20"/>
        </w:rPr>
        <w:t>1.6.5</w:t>
      </w:r>
      <w:r w:rsidRPr="006F3BA5">
        <w:rPr>
          <w:b/>
          <w:bCs/>
          <w:i/>
          <w:szCs w:val="20"/>
        </w:rPr>
        <w:tab/>
        <w:t>Interconnection of New or Existing Generation</w:t>
      </w:r>
      <w:bookmarkEnd w:id="4"/>
      <w:bookmarkEnd w:id="5"/>
      <w:bookmarkEnd w:id="6"/>
    </w:p>
    <w:p w14:paraId="01B8E20A" w14:textId="77777777" w:rsidR="000F685F" w:rsidRPr="000F685F" w:rsidRDefault="000F685F" w:rsidP="000F685F">
      <w:pPr>
        <w:spacing w:after="240"/>
        <w:ind w:left="720" w:hanging="720"/>
      </w:pPr>
      <w:r w:rsidRPr="000F685F">
        <w:t>(1)</w:t>
      </w:r>
      <w:r w:rsidRPr="000F685F">
        <w:tab/>
        <w:t xml:space="preserve">Interconnection of new Generation Resources, Energy Storage Resources (ESRs),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F685F" w:rsidRPr="000F685F" w14:paraId="14EFCBCE" w14:textId="77777777" w:rsidTr="00073D1A">
        <w:tc>
          <w:tcPr>
            <w:tcW w:w="9558" w:type="dxa"/>
            <w:tcBorders>
              <w:top w:val="single" w:sz="4" w:space="0" w:color="auto"/>
              <w:left w:val="single" w:sz="4" w:space="0" w:color="auto"/>
              <w:bottom w:val="single" w:sz="4" w:space="0" w:color="auto"/>
              <w:right w:val="single" w:sz="4" w:space="0" w:color="auto"/>
            </w:tcBorders>
            <w:shd w:val="clear" w:color="auto" w:fill="D9D9D9"/>
          </w:tcPr>
          <w:p w14:paraId="2CC437E8" w14:textId="77777777" w:rsidR="000F685F" w:rsidRPr="000F685F" w:rsidRDefault="000F685F" w:rsidP="000F685F">
            <w:pPr>
              <w:spacing w:before="120" w:after="240"/>
              <w:rPr>
                <w:b/>
                <w:i/>
                <w:szCs w:val="20"/>
              </w:rPr>
            </w:pPr>
            <w:r w:rsidRPr="000F685F">
              <w:rPr>
                <w:b/>
                <w:i/>
                <w:szCs w:val="20"/>
              </w:rPr>
              <w:t>[NPRR995:  Replace paragraph (1) above with the following upon system implementation:]</w:t>
            </w:r>
          </w:p>
          <w:p w14:paraId="7EA18171" w14:textId="77777777" w:rsidR="000F685F" w:rsidRPr="000F685F" w:rsidRDefault="000F685F" w:rsidP="000F685F">
            <w:pPr>
              <w:spacing w:after="240"/>
              <w:ind w:left="720" w:hanging="720"/>
            </w:pPr>
            <w:r w:rsidRPr="000F685F">
              <w:t>(1)</w:t>
            </w:r>
            <w:r w:rsidRPr="000F685F">
              <w:tab/>
              <w:t>Interconnection of new Generation Resources, Energy Storage Resources (ESRs), Settlement Only Generators (SOGs), or Settlement Only Energy Storage Systems (SOESSs) to the ERCOT Transmission Grid must be in accordance with the Protocols, the Planning Guide, the Nodal Operating Guide and Other Binding Documents.</w:t>
            </w:r>
          </w:p>
        </w:tc>
      </w:tr>
    </w:tbl>
    <w:p w14:paraId="4E6A6C23" w14:textId="77777777" w:rsidR="000F685F" w:rsidRPr="000F685F" w:rsidRDefault="000F685F" w:rsidP="000F685F">
      <w:pPr>
        <w:spacing w:before="240" w:after="240"/>
        <w:ind w:left="720" w:hanging="720"/>
      </w:pPr>
      <w:r w:rsidRPr="000F685F">
        <w:lastRenderedPageBreak/>
        <w:t>(2)</w:t>
      </w:r>
      <w:r w:rsidRPr="000F685F">
        <w:tab/>
        <w:t>For existing Generation Resources, ESRs, and SOGs which connect to a new Point of Interconnection (POI) or which utilize more than one POI to the ERCOT Transmission Grid, any Protocol or Other Binding Document requirements applicable to Generation Resources, ESRs,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F685F" w:rsidRPr="000F685F" w14:paraId="4F6F7AC1" w14:textId="77777777" w:rsidTr="00073D1A">
        <w:tc>
          <w:tcPr>
            <w:tcW w:w="9558" w:type="dxa"/>
            <w:tcBorders>
              <w:top w:val="single" w:sz="4" w:space="0" w:color="auto"/>
              <w:left w:val="single" w:sz="4" w:space="0" w:color="auto"/>
              <w:bottom w:val="single" w:sz="4" w:space="0" w:color="auto"/>
              <w:right w:val="single" w:sz="4" w:space="0" w:color="auto"/>
            </w:tcBorders>
            <w:shd w:val="clear" w:color="auto" w:fill="D9D9D9"/>
          </w:tcPr>
          <w:p w14:paraId="63C34D6F" w14:textId="77777777" w:rsidR="000F685F" w:rsidRPr="000F685F" w:rsidRDefault="000F685F" w:rsidP="000F685F">
            <w:pPr>
              <w:spacing w:before="120" w:after="240"/>
              <w:rPr>
                <w:b/>
                <w:i/>
                <w:szCs w:val="20"/>
              </w:rPr>
            </w:pPr>
            <w:r w:rsidRPr="000F685F">
              <w:rPr>
                <w:b/>
                <w:i/>
                <w:szCs w:val="20"/>
              </w:rPr>
              <w:t>[NPRR995:  Replace paragraph (2) above with the following upon system implementation:]</w:t>
            </w:r>
          </w:p>
          <w:p w14:paraId="567E898B" w14:textId="77777777" w:rsidR="000F685F" w:rsidRPr="000F685F" w:rsidRDefault="000F685F" w:rsidP="000F685F">
            <w:pPr>
              <w:spacing w:after="240"/>
              <w:ind w:left="720" w:hanging="720"/>
            </w:pPr>
            <w:r w:rsidRPr="000F685F">
              <w:t>(2)</w:t>
            </w:r>
            <w:r w:rsidRPr="000F685F">
              <w:tab/>
              <w:t>For existing Generation Resources, ESRs, SOGs, and SOESSs which connect to a new Point of Interconnection (POI) or which utilize more than one POI to the ERCOT Transmission Grid, any Protocol or Other Binding Document requirements applicable to Generation Resources, ESRs, SOGs, and SOESSs which are based upon the execution date of the Standard Generation Interconnection Agreement (SGIA) shall be applied to the date of the first executed SGIA with the following exceptions:</w:t>
            </w:r>
          </w:p>
        </w:tc>
      </w:tr>
    </w:tbl>
    <w:p w14:paraId="02C50F1D" w14:textId="77777777" w:rsidR="000F685F" w:rsidRPr="000F685F" w:rsidRDefault="000F685F" w:rsidP="000F685F">
      <w:pPr>
        <w:spacing w:before="240" w:after="240"/>
        <w:ind w:left="1440" w:hanging="720"/>
        <w:rPr>
          <w:szCs w:val="20"/>
        </w:rPr>
      </w:pPr>
      <w:r w:rsidRPr="000F685F">
        <w:rPr>
          <w:szCs w:val="20"/>
        </w:rPr>
        <w:t>(a)</w:t>
      </w:r>
      <w:r w:rsidRPr="000F685F">
        <w:rPr>
          <w:szCs w:val="20"/>
        </w:rPr>
        <w:tab/>
        <w:t>For a new POI, existing Generation Resources, ESRs,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5CE18C92" w14:textId="77777777" w:rsidR="000F685F" w:rsidRPr="000F685F" w:rsidRDefault="000F685F" w:rsidP="000F685F">
      <w:pPr>
        <w:spacing w:after="240"/>
        <w:ind w:left="1440" w:hanging="720"/>
        <w:rPr>
          <w:iCs/>
          <w:szCs w:val="20"/>
        </w:rPr>
      </w:pPr>
      <w:r w:rsidRPr="000F685F">
        <w:rPr>
          <w:iCs/>
          <w:szCs w:val="20"/>
        </w:rPr>
        <w:t>(b)</w:t>
      </w:r>
      <w:r w:rsidRPr="000F685F">
        <w:rPr>
          <w:iCs/>
          <w:szCs w:val="20"/>
        </w:rPr>
        <w:tab/>
        <w:t>For more than one POI, existing Generation Resources, ESRs, and SOTSGs shall comply with the requirements in Section 3.15 and Nodal Operating Guide Section 2.9 based upon the execution date of the SGIA relative to the POI where the Generation Resource, ESR, or SOTSG is electrically connected.</w:t>
      </w:r>
    </w:p>
    <w:p w14:paraId="53DAB05B" w14:textId="77777777" w:rsidR="000F685F" w:rsidRPr="000F685F" w:rsidRDefault="000F685F" w:rsidP="000F685F">
      <w:pPr>
        <w:tabs>
          <w:tab w:val="left" w:pos="720"/>
        </w:tabs>
        <w:spacing w:after="240"/>
        <w:ind w:left="720" w:hanging="720"/>
        <w:rPr>
          <w:color w:val="000000"/>
          <w:szCs w:val="20"/>
        </w:rPr>
      </w:pPr>
      <w:r w:rsidRPr="000F685F">
        <w:rPr>
          <w:color w:val="000000"/>
          <w:szCs w:val="20"/>
        </w:rPr>
        <w:t>(3)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w:t>
      </w:r>
      <w:r w:rsidRPr="000F685F">
        <w:rPr>
          <w:szCs w:val="20"/>
        </w:rPr>
        <w:t>, ESRs,</w:t>
      </w:r>
      <w:r w:rsidRPr="000F685F">
        <w:rPr>
          <w:color w:val="000000"/>
          <w:szCs w:val="20"/>
        </w:rPr>
        <w:t xml:space="preserve"> or SOGs that were installed, connected, operating, or had an SGIA executed before a specified date, then ERCOT, in its sole discretion, may apply the alternate requirement to the MOU’s or EC’s generation unit, subject to the following: </w:t>
      </w:r>
    </w:p>
    <w:p w14:paraId="07AC7272" w14:textId="77777777" w:rsidR="000F685F" w:rsidRPr="000F685F" w:rsidRDefault="000F685F" w:rsidP="000F685F">
      <w:pPr>
        <w:tabs>
          <w:tab w:val="left" w:pos="720"/>
        </w:tabs>
        <w:spacing w:after="240"/>
        <w:ind w:left="1350" w:hanging="630"/>
        <w:rPr>
          <w:color w:val="000000"/>
          <w:szCs w:val="20"/>
        </w:rPr>
      </w:pPr>
      <w:r w:rsidRPr="000F685F">
        <w:rPr>
          <w:color w:val="000000"/>
          <w:szCs w:val="20"/>
        </w:rPr>
        <w:t>(a)</w:t>
      </w:r>
      <w:r w:rsidRPr="000F685F">
        <w:rPr>
          <w:color w:val="000000"/>
          <w:szCs w:val="20"/>
        </w:rPr>
        <w:tab/>
        <w:t>The generation unit must have been operating in the non-ERCOT Control Area on or before the date specified in the Protocol, Planning Guide, Nodal Operating Guide or Other Binding Document provision that sets forth the alternate requirement;</w:t>
      </w:r>
    </w:p>
    <w:p w14:paraId="7DAF3BA7" w14:textId="77777777" w:rsidR="000F685F" w:rsidRPr="000F685F" w:rsidRDefault="000F685F" w:rsidP="000F685F">
      <w:pPr>
        <w:tabs>
          <w:tab w:val="left" w:pos="720"/>
        </w:tabs>
        <w:spacing w:after="240"/>
        <w:ind w:left="1350" w:hanging="630"/>
        <w:rPr>
          <w:color w:val="000000"/>
          <w:szCs w:val="20"/>
        </w:rPr>
      </w:pPr>
      <w:r w:rsidRPr="000F685F">
        <w:rPr>
          <w:color w:val="000000"/>
          <w:szCs w:val="20"/>
        </w:rPr>
        <w:t>(b)</w:t>
      </w:r>
      <w:r w:rsidRPr="000F685F">
        <w:rPr>
          <w:color w:val="000000"/>
          <w:szCs w:val="20"/>
        </w:rPr>
        <w:tab/>
        <w:t xml:space="preserve">The generation unit has not undergone a modification pursuant to paragraph (1)(c) of Planning Guide Section 5.2.1, Applicability, </w:t>
      </w:r>
      <w:proofErr w:type="gramStart"/>
      <w:r w:rsidRPr="000F685F">
        <w:rPr>
          <w:color w:val="000000"/>
          <w:szCs w:val="20"/>
        </w:rPr>
        <w:t>subsequent to</w:t>
      </w:r>
      <w:proofErr w:type="gramEnd"/>
      <w:r w:rsidRPr="000F685F">
        <w:rPr>
          <w:color w:val="000000"/>
          <w:szCs w:val="20"/>
        </w:rPr>
        <w:t xml:space="preserve"> the specified date from paragraph (3) above;</w:t>
      </w:r>
    </w:p>
    <w:p w14:paraId="4690775E" w14:textId="77777777" w:rsidR="000F685F" w:rsidRPr="000F685F" w:rsidRDefault="000F685F" w:rsidP="000F685F">
      <w:pPr>
        <w:tabs>
          <w:tab w:val="left" w:pos="720"/>
        </w:tabs>
        <w:spacing w:after="240"/>
        <w:ind w:left="1350" w:hanging="630"/>
        <w:rPr>
          <w:color w:val="000000"/>
          <w:szCs w:val="20"/>
        </w:rPr>
      </w:pPr>
      <w:r w:rsidRPr="000F685F">
        <w:rPr>
          <w:color w:val="000000"/>
          <w:szCs w:val="20"/>
        </w:rPr>
        <w:lastRenderedPageBreak/>
        <w:t>(c)</w:t>
      </w:r>
      <w:r w:rsidRPr="000F685F">
        <w:rPr>
          <w:color w:val="000000"/>
          <w:szCs w:val="20"/>
        </w:rPr>
        <w:tab/>
        <w:t>The MOU or EC must submit a written request to ERCOT that identifies the alternate requirement(s) it seeks to have applied and explains why compliance with the requirement(s) applicable to new Generation Resources</w:t>
      </w:r>
      <w:r w:rsidRPr="000F685F">
        <w:rPr>
          <w:szCs w:val="20"/>
        </w:rPr>
        <w:t>, ESRs,</w:t>
      </w:r>
      <w:r w:rsidRPr="000F685F">
        <w:rPr>
          <w:color w:val="000000"/>
          <w:szCs w:val="20"/>
        </w:rPr>
        <w:t xml:space="preserve"> or SOGs is not feasible at a reasonable cost; and</w:t>
      </w:r>
    </w:p>
    <w:p w14:paraId="2F403B2C" w14:textId="77777777" w:rsidR="000F685F" w:rsidRPr="000F685F" w:rsidRDefault="000F685F" w:rsidP="000F685F">
      <w:pPr>
        <w:tabs>
          <w:tab w:val="left" w:pos="720"/>
        </w:tabs>
        <w:spacing w:after="240"/>
        <w:ind w:left="1350" w:hanging="630"/>
        <w:rPr>
          <w:color w:val="000000"/>
          <w:szCs w:val="20"/>
        </w:rPr>
      </w:pPr>
      <w:r w:rsidRPr="000F685F">
        <w:rPr>
          <w:color w:val="000000"/>
          <w:szCs w:val="20"/>
        </w:rPr>
        <w:t>(d)</w:t>
      </w:r>
      <w:r w:rsidRPr="000F685F">
        <w:rPr>
          <w:color w:val="000000"/>
          <w:szCs w:val="20"/>
        </w:rPr>
        <w:tab/>
        <w:t xml:space="preserve">The MOU or EC must </w:t>
      </w:r>
      <w:proofErr w:type="gramStart"/>
      <w:r w:rsidRPr="000F685F">
        <w:rPr>
          <w:color w:val="000000"/>
          <w:szCs w:val="20"/>
        </w:rPr>
        <w:t>demonstrate to</w:t>
      </w:r>
      <w:proofErr w:type="gramEnd"/>
      <w:r w:rsidRPr="000F685F">
        <w:rPr>
          <w:color w:val="000000"/>
          <w:szCs w:val="20"/>
        </w:rPr>
        <w:t xml:space="preserve"> ERCOT’s satisfaction through interconnection or similar studies that allowing the generation unit to comply with the alternate requirement will not create a risk to the reliability of the ERCOT System.</w:t>
      </w:r>
    </w:p>
    <w:p w14:paraId="45FDDBF6" w14:textId="7577C485" w:rsidR="001428E5" w:rsidRPr="006F3BA5" w:rsidRDefault="001428E5" w:rsidP="001428E5">
      <w:pPr>
        <w:tabs>
          <w:tab w:val="left" w:pos="720"/>
        </w:tabs>
        <w:spacing w:after="240"/>
        <w:ind w:left="720" w:hanging="720"/>
        <w:rPr>
          <w:iCs/>
          <w:szCs w:val="20"/>
        </w:rPr>
      </w:pPr>
      <w:ins w:id="11" w:author="ERCOT" w:date="2024-10-15T12:53:00Z">
        <w:r>
          <w:rPr>
            <w:iCs/>
            <w:szCs w:val="20"/>
          </w:rPr>
          <w:t>(</w:t>
        </w:r>
      </w:ins>
      <w:ins w:id="12" w:author="ERCOT" w:date="2024-10-15T12:54:00Z">
        <w:r>
          <w:rPr>
            <w:iCs/>
            <w:szCs w:val="20"/>
          </w:rPr>
          <w:t>4</w:t>
        </w:r>
      </w:ins>
      <w:ins w:id="13" w:author="ERCOT" w:date="2024-10-15T12:53:00Z">
        <w:r>
          <w:rPr>
            <w:iCs/>
            <w:szCs w:val="20"/>
          </w:rPr>
          <w:t>)</w:t>
        </w:r>
        <w:r>
          <w:rPr>
            <w:iCs/>
            <w:szCs w:val="20"/>
          </w:rPr>
          <w:tab/>
          <w:t xml:space="preserve">To initiate a new interconnection or maintain an existing interconnection to the ERCOT System, Distributed Generators </w:t>
        </w:r>
      </w:ins>
      <w:ins w:id="14" w:author="ERCOT" w:date="2025-09-26T08:30:00Z" w16du:dateUtc="2025-09-26T13:30:00Z">
        <w:r w:rsidR="00EE4659">
          <w:rPr>
            <w:iCs/>
            <w:szCs w:val="20"/>
          </w:rPr>
          <w:t>(DGs)</w:t>
        </w:r>
      </w:ins>
      <w:ins w:id="15" w:author="ERCOT" w:date="2025-11-17T14:21:00Z" w16du:dateUtc="2025-11-17T20:21:00Z">
        <w:r w:rsidR="003C095B">
          <w:rPr>
            <w:iCs/>
            <w:szCs w:val="20"/>
          </w:rPr>
          <w:t xml:space="preserve"> and Non-Settled Transmissi</w:t>
        </w:r>
      </w:ins>
      <w:ins w:id="16" w:author="ERCOT" w:date="2025-11-17T14:22:00Z" w16du:dateUtc="2025-11-17T20:22:00Z">
        <w:r w:rsidR="003C095B">
          <w:rPr>
            <w:iCs/>
            <w:szCs w:val="20"/>
          </w:rPr>
          <w:t>on Generators (</w:t>
        </w:r>
      </w:ins>
      <w:ins w:id="17" w:author="ERCOT" w:date="2025-11-17T14:21:00Z" w16du:dateUtc="2025-11-17T20:21:00Z">
        <w:r w:rsidR="003C095B">
          <w:rPr>
            <w:iCs/>
            <w:szCs w:val="20"/>
          </w:rPr>
          <w:t>NSTGs</w:t>
        </w:r>
      </w:ins>
      <w:ins w:id="18" w:author="ERCOT" w:date="2025-11-17T14:22:00Z" w16du:dateUtc="2025-11-17T20:22:00Z">
        <w:r w:rsidR="003C095B">
          <w:rPr>
            <w:iCs/>
            <w:szCs w:val="20"/>
          </w:rPr>
          <w:t>)</w:t>
        </w:r>
      </w:ins>
      <w:ins w:id="19" w:author="ERCOT" w:date="2025-09-26T08:30:00Z" w16du:dateUtc="2025-09-26T13:30:00Z">
        <w:r w:rsidR="00EE4659">
          <w:rPr>
            <w:iCs/>
            <w:szCs w:val="20"/>
          </w:rPr>
          <w:t xml:space="preserve"> </w:t>
        </w:r>
      </w:ins>
      <w:ins w:id="20" w:author="ERCOT" w:date="2024-10-15T12:53:00Z">
        <w:r w:rsidRPr="00D70F74">
          <w:rPr>
            <w:iCs/>
            <w:szCs w:val="20"/>
          </w:rPr>
          <w:t xml:space="preserve">must </w:t>
        </w:r>
        <w:r>
          <w:rPr>
            <w:iCs/>
            <w:szCs w:val="20"/>
          </w:rPr>
          <w:t xml:space="preserve">comply </w:t>
        </w:r>
        <w:r w:rsidRPr="00D70F74">
          <w:rPr>
            <w:iCs/>
            <w:szCs w:val="20"/>
          </w:rPr>
          <w:t xml:space="preserve">with </w:t>
        </w:r>
        <w:r>
          <w:rPr>
            <w:iCs/>
            <w:szCs w:val="20"/>
          </w:rPr>
          <w:t xml:space="preserve">all applicable </w:t>
        </w:r>
        <w:r w:rsidRPr="001428E5">
          <w:rPr>
            <w:color w:val="000000"/>
            <w:szCs w:val="20"/>
          </w:rPr>
          <w:t>requirements</w:t>
        </w:r>
        <w:r>
          <w:rPr>
            <w:iCs/>
            <w:szCs w:val="20"/>
          </w:rPr>
          <w:t xml:space="preserve"> in the </w:t>
        </w:r>
        <w:r w:rsidRPr="00D70F74">
          <w:rPr>
            <w:iCs/>
            <w:szCs w:val="20"/>
          </w:rPr>
          <w:t>Protocols, the Planning Guide, the Nodal Operating Guide and Other Binding Documents.</w:t>
        </w:r>
      </w:ins>
    </w:p>
    <w:p w14:paraId="3188D975" w14:textId="77777777" w:rsidR="006F3BA5" w:rsidRDefault="006F3BA5" w:rsidP="006F3BA5">
      <w:pPr>
        <w:pStyle w:val="Heading2"/>
        <w:numPr>
          <w:ilvl w:val="0"/>
          <w:numId w:val="0"/>
        </w:numPr>
      </w:pPr>
      <w:bookmarkStart w:id="21" w:name="_Toc73847662"/>
      <w:bookmarkStart w:id="22" w:name="_Toc118224377"/>
      <w:bookmarkStart w:id="23" w:name="_Toc118909445"/>
      <w:bookmarkStart w:id="24" w:name="_Toc205190238"/>
      <w:r>
        <w:t>2.1</w:t>
      </w:r>
      <w:r>
        <w:tab/>
        <w:t>DEFINITIONS</w:t>
      </w:r>
      <w:bookmarkEnd w:id="21"/>
      <w:bookmarkEnd w:id="22"/>
      <w:bookmarkEnd w:id="23"/>
      <w:bookmarkEnd w:id="24"/>
    </w:p>
    <w:p w14:paraId="5F24B8D2" w14:textId="72C28B90" w:rsidR="006F3BA5" w:rsidRPr="00D5497B" w:rsidRDefault="006F3BA5" w:rsidP="006F3BA5">
      <w:pPr>
        <w:pStyle w:val="H2"/>
        <w:rPr>
          <w:b w:val="0"/>
        </w:rPr>
      </w:pPr>
      <w:r w:rsidRPr="00D5497B">
        <w:t>Distributed Generat</w:t>
      </w:r>
      <w:ins w:id="25" w:author="ERCOT" w:date="2024-10-15T12:59:00Z">
        <w:r w:rsidR="009B0610">
          <w:t>or</w:t>
        </w:r>
      </w:ins>
      <w:del w:id="26" w:author="ERCOT" w:date="2024-10-15T12:59:00Z">
        <w:r w:rsidRPr="00D5497B" w:rsidDel="009B0610">
          <w:delText>ion</w:delText>
        </w:r>
      </w:del>
      <w:r w:rsidRPr="00D5497B">
        <w:t xml:space="preserve"> (DG)</w:t>
      </w:r>
    </w:p>
    <w:p w14:paraId="1ED33B70" w14:textId="78FF49EB" w:rsidR="006F3BA5" w:rsidRDefault="006F3BA5" w:rsidP="006F3BA5">
      <w:pPr>
        <w:pStyle w:val="BodyText"/>
        <w:rPr>
          <w:ins w:id="27" w:author="ERCOT" w:date="2024-10-15T13:04:00Z"/>
        </w:rPr>
      </w:pPr>
      <w:r>
        <w:t xml:space="preserve">An electrical </w:t>
      </w:r>
      <w:del w:id="28" w:author="ERCOT" w:date="2024-10-15T13:03:00Z">
        <w:r w:rsidDel="009B0610">
          <w:delText>generating facility located at a Customer’s point of delivery (point of common coupling) ten megawatts (MW) or less</w:delText>
        </w:r>
      </w:del>
      <w:ins w:id="29" w:author="ERCOT" w:date="2024-10-15T13:03:00Z">
        <w:r w:rsidR="009B0610">
          <w:t>generator, including an Energy Storage System (ESS),</w:t>
        </w:r>
      </w:ins>
      <w:r>
        <w:t xml:space="preserve"> </w:t>
      </w:r>
      <w:del w:id="30" w:author="ERCOT" w:date="2024-10-15T13:01:00Z">
        <w:r w:rsidDel="009B0610">
          <w:delText>and</w:delText>
        </w:r>
      </w:del>
      <w:ins w:id="31" w:author="ERCOT" w:date="2024-10-15T13:01:00Z">
        <w:r w:rsidR="009B0610">
          <w:t>that is</w:t>
        </w:r>
      </w:ins>
      <w:r>
        <w:t xml:space="preserve"> connected</w:t>
      </w:r>
      <w:ins w:id="32" w:author="ERCOT" w:date="2024-10-15T13:02:00Z">
        <w:r w:rsidR="009B0610">
          <w:t>, either (i) directly or (ii) indirectly</w:t>
        </w:r>
      </w:ins>
      <w:ins w:id="33" w:author="ERCOT" w:date="2025-11-17T14:25:00Z" w16du:dateUtc="2025-11-17T20:25:00Z">
        <w:r w:rsidR="00267567">
          <w:t>,</w:t>
        </w:r>
      </w:ins>
      <w:ins w:id="34" w:author="ERCOT" w:date="2024-10-15T13:02:00Z">
        <w:r w:rsidR="009B0610">
          <w:t xml:space="preserve"> through</w:t>
        </w:r>
      </w:ins>
      <w:ins w:id="35" w:author="ERCOT" w:date="2025-09-02T10:53:00Z" w16du:dateUtc="2025-09-02T15:53:00Z">
        <w:r w:rsidR="00E94C60">
          <w:t xml:space="preserve"> </w:t>
        </w:r>
        <w:r w:rsidR="0057263A">
          <w:t xml:space="preserve">the </w:t>
        </w:r>
        <w:r w:rsidR="00E94C60">
          <w:t>Distribution System</w:t>
        </w:r>
      </w:ins>
      <w:ins w:id="36" w:author="ERCOT" w:date="2024-10-15T13:02:00Z">
        <w:r w:rsidR="009B0610">
          <w:t xml:space="preserve"> to the ERCOT System</w:t>
        </w:r>
      </w:ins>
      <w:del w:id="37" w:author="ERCOT" w:date="2025-09-02T10:54:00Z" w16du:dateUtc="2025-09-02T15:54:00Z">
        <w:r w:rsidDel="009F0CB5">
          <w:delText xml:space="preserve"> at a voltage less than or equal to 60 kilovolts (kV)</w:delText>
        </w:r>
      </w:del>
      <w:ins w:id="38" w:author="ERCOT" w:date="2024-10-15T13:02:00Z">
        <w:r w:rsidR="009B0610">
          <w:t>, and that</w:t>
        </w:r>
      </w:ins>
      <w:del w:id="39" w:author="ERCOT" w:date="2024-10-15T13:02:00Z">
        <w:r w:rsidDel="009B0610">
          <w:delText xml:space="preserve"> which</w:delText>
        </w:r>
      </w:del>
      <w:r>
        <w:t xml:space="preserve"> may be connected in parallel operation to the </w:t>
      </w:r>
      <w:del w:id="40" w:author="ERCOT" w:date="2024-10-15T13:02:00Z">
        <w:r w:rsidDel="009B0610">
          <w:delText>utility</w:delText>
        </w:r>
      </w:del>
      <w:ins w:id="41" w:author="ERCOT" w:date="2024-10-15T13:02:00Z">
        <w:r w:rsidR="009B0610">
          <w:t>ERCOT</w:t>
        </w:r>
      </w:ins>
      <w:r>
        <w:t xml:space="preserve"> </w:t>
      </w:r>
      <w:ins w:id="42" w:author="ERCOT" w:date="2024-10-15T13:02:00Z">
        <w:r w:rsidR="009B0610">
          <w:t>S</w:t>
        </w:r>
      </w:ins>
      <w:del w:id="43" w:author="ERCOT" w:date="2024-10-15T13:02:00Z">
        <w:r w:rsidDel="009B0610">
          <w:delText>s</w:delText>
        </w:r>
      </w:del>
      <w:r>
        <w:t xml:space="preserve">ystem. </w:t>
      </w:r>
      <w:ins w:id="44" w:author="ERCOT" w:date="2024-10-15T13:04:00Z">
        <w:r w:rsidR="009B0610">
          <w:t xml:space="preserve"> DG includes the following categories:</w:t>
        </w:r>
      </w:ins>
    </w:p>
    <w:p w14:paraId="2B8D1A33" w14:textId="5EA4462C" w:rsidR="009B0610" w:rsidRDefault="009B0610" w:rsidP="006F3BA5">
      <w:pPr>
        <w:pStyle w:val="BodyText"/>
        <w:rPr>
          <w:ins w:id="45" w:author="ERCOT" w:date="2024-10-15T13:04:00Z"/>
        </w:rPr>
      </w:pPr>
      <w:ins w:id="46" w:author="ERCOT" w:date="2024-10-15T13:04:00Z">
        <w:r>
          <w:t>(1)</w:t>
        </w:r>
        <w:r>
          <w:tab/>
        </w:r>
        <w:r w:rsidRPr="009B0610">
          <w:t>Unregistered Distributed Generator (UDG)</w:t>
        </w:r>
        <w:r>
          <w:t>;</w:t>
        </w:r>
      </w:ins>
    </w:p>
    <w:p w14:paraId="3D091639" w14:textId="79EAE04B" w:rsidR="009B0610" w:rsidRDefault="009B0610" w:rsidP="006F3BA5">
      <w:pPr>
        <w:pStyle w:val="BodyText"/>
        <w:rPr>
          <w:ins w:id="47" w:author="ERCOT" w:date="2024-10-15T13:05:00Z"/>
        </w:rPr>
      </w:pPr>
      <w:ins w:id="48" w:author="ERCOT" w:date="2024-10-15T13:04:00Z">
        <w:r>
          <w:t>(2)</w:t>
        </w:r>
        <w:r>
          <w:tab/>
        </w:r>
        <w:r w:rsidRPr="009B0610">
          <w:t>Distribution Generation Resource (DGR)</w:t>
        </w:r>
      </w:ins>
      <w:ins w:id="49" w:author="ERCOT" w:date="2024-10-15T13:05:00Z">
        <w:r>
          <w:t>;</w:t>
        </w:r>
      </w:ins>
    </w:p>
    <w:p w14:paraId="0EF12D12" w14:textId="028F9774" w:rsidR="009B0610" w:rsidRDefault="009B0610" w:rsidP="006F3BA5">
      <w:pPr>
        <w:pStyle w:val="BodyText"/>
        <w:rPr>
          <w:ins w:id="50" w:author="ERCOT" w:date="2024-10-15T13:05:00Z"/>
        </w:rPr>
      </w:pPr>
      <w:ins w:id="51" w:author="ERCOT" w:date="2024-10-15T13:05:00Z">
        <w:r>
          <w:t>(3)</w:t>
        </w:r>
        <w:r>
          <w:tab/>
        </w:r>
        <w:r w:rsidRPr="009B0610">
          <w:t>Settlement Only Distribution Energy Storage System</w:t>
        </w:r>
        <w:r>
          <w:t xml:space="preserve"> (SODESS);</w:t>
        </w:r>
      </w:ins>
    </w:p>
    <w:p w14:paraId="026A2B38" w14:textId="12AC506E" w:rsidR="009B0610" w:rsidRDefault="009B0610" w:rsidP="006F3BA5">
      <w:pPr>
        <w:pStyle w:val="BodyText"/>
        <w:rPr>
          <w:ins w:id="52" w:author="ERCOT" w:date="2024-10-15T13:05:00Z"/>
        </w:rPr>
      </w:pPr>
      <w:ins w:id="53" w:author="ERCOT" w:date="2024-10-15T13:05:00Z">
        <w:r>
          <w:t>(4)</w:t>
        </w:r>
        <w:r>
          <w:tab/>
        </w:r>
        <w:r w:rsidRPr="009B0610">
          <w:t>Settlement Only Distribution Generator (SODG)</w:t>
        </w:r>
        <w:r>
          <w:t>;</w:t>
        </w:r>
      </w:ins>
      <w:ins w:id="54" w:author="ERCOT" w:date="2025-11-17T14:11:00Z" w16du:dateUtc="2025-11-17T20:11:00Z">
        <w:r w:rsidR="007565BB">
          <w:t xml:space="preserve"> and</w:t>
        </w:r>
      </w:ins>
    </w:p>
    <w:p w14:paraId="410A5774" w14:textId="0A4FBAC8" w:rsidR="00E80493" w:rsidDel="007565BB" w:rsidRDefault="009B0610" w:rsidP="006F3BA5">
      <w:pPr>
        <w:pStyle w:val="BodyText"/>
        <w:rPr>
          <w:del w:id="55" w:author="ERCOT" w:date="2025-11-17T14:11:00Z" w16du:dateUtc="2025-11-17T20:11:00Z"/>
        </w:rPr>
      </w:pPr>
      <w:ins w:id="56" w:author="ERCOT" w:date="2024-10-15T13:05:00Z">
        <w:r>
          <w:t>(5)</w:t>
        </w:r>
        <w:r>
          <w:tab/>
        </w:r>
      </w:ins>
      <w:ins w:id="57" w:author="ERCOT" w:date="2024-10-15T13:06:00Z">
        <w:r w:rsidRPr="009B0610">
          <w:t>Non-Settled Distribution Generator (NSDG)</w:t>
        </w:r>
      </w:ins>
      <w:ins w:id="58" w:author="ERCOT" w:date="2025-11-17T14:38:00Z" w16du:dateUtc="2025-11-17T20:38:00Z">
        <w:r w:rsidR="001D3ADF">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62A34" w:rsidRPr="004B32CF" w14:paraId="3E48F1ED" w14:textId="77777777" w:rsidTr="00073D1A">
        <w:trPr>
          <w:trHeight w:val="386"/>
        </w:trPr>
        <w:tc>
          <w:tcPr>
            <w:tcW w:w="9350" w:type="dxa"/>
            <w:shd w:val="pct12" w:color="auto" w:fill="auto"/>
          </w:tcPr>
          <w:p w14:paraId="67162BF4" w14:textId="77777777" w:rsidR="00F62A34" w:rsidRPr="004B32CF" w:rsidRDefault="00F62A34" w:rsidP="00073D1A">
            <w:pPr>
              <w:spacing w:before="120" w:after="240"/>
              <w:rPr>
                <w:b/>
                <w:i/>
                <w:iCs/>
              </w:rPr>
            </w:pPr>
            <w:r>
              <w:rPr>
                <w:b/>
                <w:i/>
                <w:iCs/>
              </w:rPr>
              <w:t>[NPRR1265</w:t>
            </w:r>
            <w:r w:rsidRPr="004B32CF">
              <w:rPr>
                <w:b/>
                <w:i/>
                <w:iCs/>
              </w:rPr>
              <w:t>:  Replace the above definition “</w:t>
            </w:r>
            <w:r w:rsidRPr="00D00CC4">
              <w:rPr>
                <w:b/>
                <w:i/>
                <w:iCs/>
              </w:rPr>
              <w:t>Distributed Generation (DG)</w:t>
            </w:r>
            <w:r>
              <w:rPr>
                <w:b/>
                <w:i/>
                <w:iCs/>
              </w:rPr>
              <w:t xml:space="preserve">” </w:t>
            </w:r>
            <w:r w:rsidRPr="004B32CF">
              <w:rPr>
                <w:b/>
                <w:i/>
                <w:iCs/>
              </w:rPr>
              <w:t>with the following upon system implementation:]</w:t>
            </w:r>
          </w:p>
          <w:p w14:paraId="58A1297A" w14:textId="77777777" w:rsidR="00F62A34" w:rsidRPr="00D00CC4" w:rsidRDefault="00F62A34" w:rsidP="00073D1A">
            <w:pPr>
              <w:keepNext/>
              <w:tabs>
                <w:tab w:val="left" w:pos="900"/>
              </w:tabs>
              <w:spacing w:after="240"/>
              <w:ind w:left="900" w:hanging="900"/>
              <w:outlineLvl w:val="1"/>
              <w:rPr>
                <w:b/>
              </w:rPr>
            </w:pPr>
            <w:r w:rsidRPr="00D00CC4">
              <w:rPr>
                <w:b/>
              </w:rPr>
              <w:t>Distributed Generator (DG)</w:t>
            </w:r>
          </w:p>
          <w:p w14:paraId="39C10523" w14:textId="77777777" w:rsidR="00F62A34" w:rsidRPr="00D00CC4" w:rsidRDefault="00F62A34" w:rsidP="00073D1A">
            <w:pPr>
              <w:spacing w:after="240" w:line="259" w:lineRule="auto"/>
              <w:rPr>
                <w:rFonts w:eastAsia="Calibri"/>
                <w:kern w:val="2"/>
                <w14:ligatures w14:val="standardContextual"/>
              </w:rPr>
            </w:pPr>
            <w:r w:rsidRPr="00D00CC4">
              <w:rPr>
                <w:rFonts w:eastAsia="Calibri"/>
                <w:kern w:val="2"/>
                <w14:ligatures w14:val="standardContextual"/>
              </w:rPr>
              <w:t xml:space="preserve">An electrical generator, including an Energy Storage System (ESS), that is connected , either (i) directly or (ii) indirectly through the Distribution System to the ERCOT System, and that may be connected in parallel operation to the ERCOT System.  DG includes the following: </w:t>
            </w:r>
          </w:p>
          <w:p w14:paraId="3CEEE50F" w14:textId="77777777" w:rsidR="00F62A34" w:rsidRPr="00D00CC4" w:rsidRDefault="00F62A34" w:rsidP="00073D1A">
            <w:pPr>
              <w:spacing w:after="240"/>
              <w:ind w:firstLine="720"/>
              <w:rPr>
                <w:b/>
                <w:bCs/>
                <w:i/>
                <w:lang w:val="x-none"/>
              </w:rPr>
            </w:pPr>
            <w:r w:rsidRPr="00D00CC4">
              <w:rPr>
                <w:b/>
                <w:bCs/>
                <w:i/>
              </w:rPr>
              <w:t>Unregistered Distributed Generator</w:t>
            </w:r>
            <w:r w:rsidRPr="00D00CC4">
              <w:rPr>
                <w:b/>
                <w:bCs/>
                <w:i/>
                <w:lang w:val="x-none"/>
              </w:rPr>
              <w:t xml:space="preserve"> (</w:t>
            </w:r>
            <w:r w:rsidRPr="00D00CC4">
              <w:rPr>
                <w:b/>
                <w:bCs/>
                <w:i/>
              </w:rPr>
              <w:t>UDG</w:t>
            </w:r>
            <w:r w:rsidRPr="00D00CC4">
              <w:rPr>
                <w:b/>
                <w:bCs/>
                <w:i/>
                <w:lang w:val="x-none"/>
              </w:rPr>
              <w:t>)</w:t>
            </w:r>
          </w:p>
          <w:p w14:paraId="3B6B39A9" w14:textId="77777777" w:rsidR="00F62A34" w:rsidRDefault="00F62A34" w:rsidP="00073D1A">
            <w:pPr>
              <w:spacing w:after="120" w:line="259" w:lineRule="auto"/>
              <w:ind w:left="720"/>
              <w:rPr>
                <w:kern w:val="2"/>
                <w14:ligatures w14:val="standardContextual"/>
              </w:rPr>
            </w:pPr>
            <w:r w:rsidRPr="00D00CC4">
              <w:rPr>
                <w:kern w:val="2"/>
                <w14:ligatures w14:val="standardContextual"/>
              </w:rPr>
              <w:lastRenderedPageBreak/>
              <w:t xml:space="preserve">A generator with a nameplate capacity of one MW or </w:t>
            </w:r>
            <w:proofErr w:type="gramStart"/>
            <w:r w:rsidRPr="00D00CC4">
              <w:rPr>
                <w:kern w:val="2"/>
                <w14:ligatures w14:val="standardContextual"/>
              </w:rPr>
              <w:t>less that</w:t>
            </w:r>
            <w:proofErr w:type="gramEnd"/>
            <w:r w:rsidRPr="00D00CC4">
              <w:rPr>
                <w:kern w:val="2"/>
                <w14:ligatures w14:val="standardContextual"/>
              </w:rPr>
              <w:t xml:space="preserve"> is connected to the Distribution System, and which is not registered with ERCOT for the purpose of Settlement.</w:t>
            </w:r>
          </w:p>
          <w:p w14:paraId="053B8953" w14:textId="76652FCD" w:rsidR="00F62A34" w:rsidRPr="00F62A34" w:rsidRDefault="00F62A34" w:rsidP="00F62A34">
            <w:pPr>
              <w:spacing w:after="240"/>
              <w:ind w:firstLine="720"/>
              <w:rPr>
                <w:ins w:id="59" w:author="ERCOT" w:date="2025-12-03T11:37:00Z" w16du:dateUtc="2025-12-03T17:37:00Z"/>
                <w:b/>
                <w:bCs/>
                <w:i/>
              </w:rPr>
            </w:pPr>
            <w:ins w:id="60" w:author="ERCOT" w:date="2025-12-03T11:37:00Z" w16du:dateUtc="2025-12-03T17:37:00Z">
              <w:r w:rsidRPr="00F62A34">
                <w:rPr>
                  <w:b/>
                  <w:bCs/>
                  <w:i/>
                </w:rPr>
                <w:t>Distribution Generation Resource (DGR)</w:t>
              </w:r>
            </w:ins>
          </w:p>
          <w:p w14:paraId="580FD752" w14:textId="5A17FCC1" w:rsidR="00F62A34" w:rsidRPr="00F62A34" w:rsidRDefault="00F62A34" w:rsidP="00F62A34">
            <w:pPr>
              <w:spacing w:after="240"/>
              <w:ind w:firstLine="720"/>
              <w:rPr>
                <w:ins w:id="61" w:author="ERCOT" w:date="2025-12-03T11:37:00Z" w16du:dateUtc="2025-12-03T17:37:00Z"/>
                <w:b/>
                <w:bCs/>
                <w:i/>
              </w:rPr>
            </w:pPr>
            <w:ins w:id="62" w:author="ERCOT" w:date="2025-12-03T11:37:00Z" w16du:dateUtc="2025-12-03T17:37:00Z">
              <w:r w:rsidRPr="00F62A34">
                <w:rPr>
                  <w:b/>
                  <w:bCs/>
                  <w:i/>
                </w:rPr>
                <w:t>Settlement Only Distribution Energy Storage System (SODESS)</w:t>
              </w:r>
            </w:ins>
          </w:p>
          <w:p w14:paraId="72C43808" w14:textId="61974AA3" w:rsidR="00F62A34" w:rsidRPr="00F62A34" w:rsidRDefault="00F62A34" w:rsidP="00F62A34">
            <w:pPr>
              <w:spacing w:after="240"/>
              <w:ind w:firstLine="720"/>
              <w:rPr>
                <w:ins w:id="63" w:author="ERCOT" w:date="2025-12-03T11:37:00Z" w16du:dateUtc="2025-12-03T17:37:00Z"/>
                <w:b/>
                <w:bCs/>
                <w:i/>
              </w:rPr>
            </w:pPr>
            <w:ins w:id="64" w:author="ERCOT" w:date="2025-12-03T11:37:00Z" w16du:dateUtc="2025-12-03T17:37:00Z">
              <w:r w:rsidRPr="00F62A34">
                <w:rPr>
                  <w:b/>
                  <w:bCs/>
                  <w:i/>
                </w:rPr>
                <w:t>Settlement Only Distribution Generator (SODG)</w:t>
              </w:r>
            </w:ins>
          </w:p>
          <w:p w14:paraId="33D64605" w14:textId="2CD21133" w:rsidR="00F62A34" w:rsidRPr="00F62A34" w:rsidRDefault="00F62A34" w:rsidP="00F62A34">
            <w:pPr>
              <w:spacing w:after="240"/>
              <w:ind w:firstLine="720"/>
            </w:pPr>
            <w:ins w:id="65" w:author="ERCOT" w:date="2025-12-03T11:37:00Z" w16du:dateUtc="2025-12-03T17:37:00Z">
              <w:r w:rsidRPr="00F62A34">
                <w:rPr>
                  <w:b/>
                  <w:bCs/>
                  <w:i/>
                </w:rPr>
                <w:t>Non-Settled Distribution Generator (NSDG)</w:t>
              </w:r>
            </w:ins>
          </w:p>
        </w:tc>
      </w:tr>
    </w:tbl>
    <w:p w14:paraId="0B550D3C" w14:textId="77777777" w:rsidR="006F3BA5" w:rsidRPr="00D5497B" w:rsidRDefault="006F3BA5" w:rsidP="006F3BA5">
      <w:pPr>
        <w:pStyle w:val="H2"/>
        <w:tabs>
          <w:tab w:val="clear" w:pos="900"/>
          <w:tab w:val="left" w:pos="0"/>
        </w:tabs>
        <w:spacing w:before="480"/>
        <w:ind w:left="0" w:firstLine="0"/>
        <w:rPr>
          <w:b w:val="0"/>
        </w:rPr>
      </w:pPr>
      <w:r>
        <w:lastRenderedPageBreak/>
        <w:t>Interconnecting Entity (IE)</w:t>
      </w:r>
    </w:p>
    <w:p w14:paraId="58E95D02" w14:textId="70B3AA17" w:rsidR="006F3BA5" w:rsidRDefault="006F3BA5" w:rsidP="006F3BA5">
      <w:pPr>
        <w:pStyle w:val="BodyText"/>
        <w:ind w:right="360"/>
        <w:rPr>
          <w:iCs/>
        </w:rPr>
      </w:pPr>
      <w:r w:rsidRPr="00DA0092">
        <w:t>An</w:t>
      </w:r>
      <w:del w:id="66" w:author="ERCOT" w:date="2024-10-15T13:06:00Z">
        <w:r w:rsidRPr="00DA0092" w:rsidDel="009B0610">
          <w:delText>y</w:delText>
        </w:r>
      </w:del>
      <w:r w:rsidRPr="00DA0092">
        <w:t xml:space="preserve"> Entity that </w:t>
      </w:r>
      <w:r>
        <w:t>has submitted a Generation Interconnection or Change Request Application</w:t>
      </w:r>
      <w:r w:rsidRPr="00DA0092">
        <w:t xml:space="preserve"> </w:t>
      </w:r>
      <w:r>
        <w:t xml:space="preserve">for a </w:t>
      </w:r>
      <w:r w:rsidRPr="00DA0092">
        <w:t>Generation Resource</w:t>
      </w:r>
      <w:ins w:id="67" w:author="ERCOT" w:date="2024-10-15T13:06:00Z">
        <w:r w:rsidR="009B0610">
          <w:t>,</w:t>
        </w:r>
      </w:ins>
      <w:del w:id="68" w:author="ERCOT" w:date="2024-10-15T13:06:00Z">
        <w:r w:rsidRPr="007F5A3E" w:rsidDel="009B0610">
          <w:delText xml:space="preserve"> </w:delText>
        </w:r>
        <w:r w:rsidDel="009B0610">
          <w:delText>or</w:delText>
        </w:r>
      </w:del>
      <w:r>
        <w:t xml:space="preserve"> Settlement Only Generator (SOG)</w:t>
      </w:r>
      <w:ins w:id="69" w:author="ERCOT" w:date="2024-10-15T13:06:00Z">
        <w:r w:rsidR="009B0610">
          <w:t>, or</w:t>
        </w:r>
        <w:r w:rsidR="009B0610" w:rsidRPr="009B0610">
          <w:rPr>
            <w:szCs w:val="20"/>
          </w:rPr>
          <w:t xml:space="preserve"> </w:t>
        </w:r>
        <w:r w:rsidR="009B0610">
          <w:rPr>
            <w:szCs w:val="20"/>
          </w:rPr>
          <w:t>Non-Settled Generator (NSG)</w:t>
        </w:r>
      </w:ins>
      <w:r>
        <w:t xml:space="preserve"> and </w:t>
      </w:r>
      <w:r w:rsidRPr="00A9262D">
        <w:t>meet</w:t>
      </w:r>
      <w:r>
        <w:t>s</w:t>
      </w:r>
      <w:r w:rsidRPr="00A9262D">
        <w:t xml:space="preserve"> the </w:t>
      </w:r>
      <w:r>
        <w:t xml:space="preserve">requirements of Planning Guide </w:t>
      </w:r>
      <w:r w:rsidRPr="009A5229">
        <w:t>Section 5.</w:t>
      </w:r>
      <w:r>
        <w:t>2</w:t>
      </w:r>
      <w:r w:rsidRPr="009A5229">
        <w:t>.1</w:t>
      </w:r>
      <w:r>
        <w:t>, Applicability.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F3BA5" w:rsidRPr="004B32CF" w14:paraId="0731538A" w14:textId="77777777" w:rsidTr="00C54A16">
        <w:trPr>
          <w:trHeight w:val="386"/>
        </w:trPr>
        <w:tc>
          <w:tcPr>
            <w:tcW w:w="9350" w:type="dxa"/>
            <w:shd w:val="pct12" w:color="auto" w:fill="auto"/>
          </w:tcPr>
          <w:p w14:paraId="0BA207FF" w14:textId="77777777" w:rsidR="006F3BA5" w:rsidRPr="004B32CF" w:rsidRDefault="006F3BA5" w:rsidP="00C54A16">
            <w:pPr>
              <w:spacing w:before="120" w:after="240"/>
              <w:rPr>
                <w:b/>
                <w:i/>
                <w:iCs/>
              </w:rPr>
            </w:pPr>
            <w:r>
              <w:rPr>
                <w:b/>
                <w:i/>
                <w:iCs/>
              </w:rPr>
              <w:t>[NPRR995</w:t>
            </w:r>
            <w:r w:rsidRPr="004B32CF">
              <w:rPr>
                <w:b/>
                <w:i/>
                <w:iCs/>
              </w:rPr>
              <w:t>:  Replace the above definition “</w:t>
            </w:r>
            <w:r w:rsidRPr="0000135B">
              <w:rPr>
                <w:b/>
                <w:i/>
                <w:iCs/>
              </w:rPr>
              <w:t>Interconnecting Entity (IE)</w:t>
            </w:r>
            <w:r w:rsidRPr="004B32CF">
              <w:rPr>
                <w:b/>
                <w:i/>
                <w:iCs/>
              </w:rPr>
              <w:t>” with the following upon system implementation:]</w:t>
            </w:r>
          </w:p>
          <w:p w14:paraId="62197530" w14:textId="77777777" w:rsidR="006F3BA5" w:rsidRPr="007D3FA3" w:rsidRDefault="006F3BA5" w:rsidP="00C54A16">
            <w:pPr>
              <w:autoSpaceDE w:val="0"/>
              <w:autoSpaceDN w:val="0"/>
              <w:adjustRightInd w:val="0"/>
              <w:spacing w:after="240"/>
              <w:rPr>
                <w:color w:val="000000"/>
              </w:rPr>
            </w:pPr>
            <w:r w:rsidRPr="007D3FA3">
              <w:rPr>
                <w:b/>
                <w:bCs/>
                <w:color w:val="000000"/>
              </w:rPr>
              <w:t xml:space="preserve">Interconnecting Entity (IE) </w:t>
            </w:r>
          </w:p>
          <w:p w14:paraId="05B18B15" w14:textId="57A0F083" w:rsidR="006F3BA5" w:rsidRPr="0000135B" w:rsidRDefault="006F3BA5" w:rsidP="00C54A16">
            <w:pPr>
              <w:spacing w:after="240"/>
            </w:pPr>
            <w:r w:rsidRPr="00511DD3">
              <w:t>An</w:t>
            </w:r>
            <w:del w:id="70" w:author="ERCOT" w:date="2024-10-15T13:07:00Z">
              <w:r w:rsidRPr="00511DD3" w:rsidDel="009B0610">
                <w:delText>y</w:delText>
              </w:r>
            </w:del>
            <w:r w:rsidRPr="00511DD3">
              <w:t xml:space="preserve"> Entity that has submitted a Generation Interconnection or Change Request Application for a Generation Resource</w:t>
            </w:r>
            <w:r>
              <w:t xml:space="preserve">, </w:t>
            </w:r>
            <w:r w:rsidRPr="007D3FA3">
              <w:t>Energy Storage Resource (ESR),</w:t>
            </w:r>
            <w:r w:rsidRPr="000D0888">
              <w:t xml:space="preserve"> </w:t>
            </w:r>
            <w:r w:rsidRPr="007D3FA3">
              <w:t xml:space="preserve">Settlement Only Energy Storage </w:t>
            </w:r>
            <w:r>
              <w:t xml:space="preserve">System </w:t>
            </w:r>
            <w:r w:rsidRPr="007D3FA3">
              <w:t>(SOES</w:t>
            </w:r>
            <w:r>
              <w:t>S</w:t>
            </w:r>
            <w:r w:rsidRPr="007D3FA3">
              <w:t>)</w:t>
            </w:r>
            <w:r>
              <w:t>,</w:t>
            </w:r>
            <w:r w:rsidRPr="00511DD3">
              <w:t xml:space="preserve"> or Settlement Only Generator (SOG)</w:t>
            </w:r>
            <w:ins w:id="71" w:author="ERCOT" w:date="2025-09-02T10:55:00Z" w16du:dateUtc="2025-09-02T15:55:00Z">
              <w:r w:rsidR="000B0835">
                <w:t>, or Non-Settled Generator (NSG)</w:t>
              </w:r>
            </w:ins>
            <w:r w:rsidRPr="00511DD3">
              <w:t xml:space="preserve"> and meets the requirements of Planning Guide Section 5.</w:t>
            </w:r>
            <w:r>
              <w:t>2</w:t>
            </w:r>
            <w:r w:rsidRPr="00511DD3">
              <w:t>.1, Applicability.</w:t>
            </w:r>
          </w:p>
        </w:tc>
      </w:tr>
    </w:tbl>
    <w:p w14:paraId="788FE0C7" w14:textId="77777777" w:rsidR="00A86D00" w:rsidRPr="00F7543E" w:rsidRDefault="00A86D00" w:rsidP="00A86D00">
      <w:pPr>
        <w:spacing w:before="240" w:after="240"/>
        <w:rPr>
          <w:ins w:id="72" w:author="ERCOT" w:date="2024-10-15T13:19:00Z"/>
          <w:b/>
          <w:bCs/>
          <w:i/>
          <w:szCs w:val="20"/>
          <w:lang w:eastAsia="x-none"/>
        </w:rPr>
      </w:pPr>
      <w:bookmarkStart w:id="73" w:name="_Toc73847913"/>
      <w:bookmarkStart w:id="74" w:name="_Toc80425706"/>
      <w:bookmarkStart w:id="75" w:name="_Toc118224573"/>
      <w:bookmarkStart w:id="76" w:name="_Toc118909641"/>
      <w:bookmarkStart w:id="77" w:name="_Toc205190470"/>
      <w:bookmarkStart w:id="78" w:name="QSE"/>
      <w:ins w:id="79" w:author="ERCOT" w:date="2024-10-15T13:19:00Z">
        <w:r w:rsidRPr="00A86D00">
          <w:rPr>
            <w:b/>
            <w:szCs w:val="20"/>
          </w:rPr>
          <w:t>Non-Settled Generator (NSG)</w:t>
        </w:r>
      </w:ins>
    </w:p>
    <w:p w14:paraId="42AF3C9C" w14:textId="5E970541" w:rsidR="00A86D00" w:rsidRPr="00A86D00" w:rsidRDefault="00A86D00" w:rsidP="00A86D00">
      <w:pPr>
        <w:pStyle w:val="BodyText"/>
        <w:rPr>
          <w:ins w:id="80" w:author="ERCOT" w:date="2024-10-15T13:19:00Z"/>
        </w:rPr>
      </w:pPr>
      <w:ins w:id="81" w:author="ERCOT" w:date="2024-10-15T13:19:00Z">
        <w:r w:rsidRPr="00A86D00">
          <w:t xml:space="preserve">A generator, including an Energy Storage System (ESS), with a nameplate capacity greater </w:t>
        </w:r>
      </w:ins>
      <w:ins w:id="82" w:author="ERCOT" w:date="2025-06-16T14:46:00Z" w16du:dateUtc="2025-06-16T19:46:00Z">
        <w:r w:rsidRPr="00A86D00">
          <w:t xml:space="preserve">than one MW </w:t>
        </w:r>
      </w:ins>
      <w:ins w:id="83" w:author="ERCOT" w:date="2024-10-15T13:19:00Z">
        <w:r w:rsidRPr="00A86D00">
          <w:t>that is not registered with ERCOT as a Generation Resource, Settlement Only Generator (SOG), Energy Storage Resource (ESR), or Settlement Only Energy Storage System (SOESS).</w:t>
        </w:r>
      </w:ins>
      <w:ins w:id="84" w:author="ERCOT" w:date="2025-11-18T09:26:00Z" w16du:dateUtc="2025-11-18T15:26:00Z">
        <w:r w:rsidR="00CD2D53">
          <w:t xml:space="preserve"> </w:t>
        </w:r>
      </w:ins>
      <w:ins w:id="85" w:author="ERCOT" w:date="2025-11-18T14:01:00Z" w16du:dateUtc="2025-11-18T20:01:00Z">
        <w:r w:rsidR="009C7826">
          <w:t xml:space="preserve">NSG </w:t>
        </w:r>
      </w:ins>
      <w:ins w:id="86" w:author="ERCOT" w:date="2025-11-18T13:59:00Z" w16du:dateUtc="2025-11-18T19:59:00Z">
        <w:r w:rsidR="0088580A">
          <w:t>exports</w:t>
        </w:r>
      </w:ins>
      <w:ins w:id="87" w:author="ERCOT" w:date="2025-11-18T14:01:00Z" w16du:dateUtc="2025-11-18T20:01:00Z">
        <w:r w:rsidR="009C7826">
          <w:t xml:space="preserve"> to the</w:t>
        </w:r>
      </w:ins>
      <w:ins w:id="88" w:author="ERCOT" w:date="2025-11-18T09:27:00Z" w16du:dateUtc="2025-11-18T15:27:00Z">
        <w:r w:rsidR="007531EA">
          <w:t xml:space="preserve"> ERCOT Sy</w:t>
        </w:r>
        <w:r w:rsidR="00931F1F">
          <w:t>s</w:t>
        </w:r>
        <w:r w:rsidR="007531EA">
          <w:t>tem</w:t>
        </w:r>
      </w:ins>
      <w:ins w:id="89" w:author="ERCOT" w:date="2025-11-18T14:01:00Z" w16du:dateUtc="2025-11-18T20:01:00Z">
        <w:r w:rsidR="000F2BA6">
          <w:t xml:space="preserve"> </w:t>
        </w:r>
      </w:ins>
      <w:ins w:id="90" w:author="ERCOT" w:date="2025-11-19T21:49:00Z">
        <w:r w:rsidR="6F33F3B5">
          <w:t xml:space="preserve">are not entitled to </w:t>
        </w:r>
      </w:ins>
      <w:ins w:id="91" w:author="ERCOT" w:date="2025-12-03T10:08:00Z" w16du:dateUtc="2025-12-03T16:08:00Z">
        <w:r w:rsidR="003F3666">
          <w:t>S</w:t>
        </w:r>
      </w:ins>
      <w:ins w:id="92" w:author="ERCOT" w:date="2025-11-19T21:49:00Z">
        <w:r w:rsidR="6F33F3B5">
          <w:t xml:space="preserve">ettlement and </w:t>
        </w:r>
      </w:ins>
      <w:ins w:id="93" w:author="ERCOT" w:date="2025-11-18T14:01:00Z" w16du:dateUtc="2025-11-18T20:01:00Z">
        <w:r w:rsidR="000F2BA6">
          <w:t xml:space="preserve">will not be used for </w:t>
        </w:r>
      </w:ins>
      <w:ins w:id="94" w:author="ERCOT" w:date="2025-12-03T10:08:00Z" w16du:dateUtc="2025-12-03T16:08:00Z">
        <w:r w:rsidR="003F3666">
          <w:t>S</w:t>
        </w:r>
      </w:ins>
      <w:ins w:id="95" w:author="ERCOT" w:date="2025-11-18T14:01:00Z" w16du:dateUtc="2025-11-18T20:01:00Z">
        <w:r w:rsidR="000F2BA6">
          <w:t>ettlement purposes</w:t>
        </w:r>
      </w:ins>
      <w:ins w:id="96" w:author="ERCOT" w:date="2025-11-18T09:27:00Z" w16du:dateUtc="2025-11-18T15:27:00Z">
        <w:r w:rsidR="007531EA">
          <w:t>.</w:t>
        </w:r>
      </w:ins>
      <w:ins w:id="97" w:author="ERCOT" w:date="2024-10-15T13:19:00Z">
        <w:del w:id="98" w:author="ERCOT" w:date="2025-11-18T09:26:00Z" w16du:dateUtc="2025-11-18T15:26:00Z">
          <w:r w:rsidRPr="00A86D00" w:rsidDel="00CD2D53">
            <w:delText xml:space="preserve"> </w:delText>
          </w:r>
        </w:del>
      </w:ins>
    </w:p>
    <w:p w14:paraId="57B51280" w14:textId="77777777" w:rsidR="00A86D00" w:rsidRPr="00A86D00" w:rsidRDefault="00A86D00" w:rsidP="00A86D00">
      <w:pPr>
        <w:keepNext/>
        <w:spacing w:before="240" w:after="120"/>
        <w:ind w:left="360"/>
        <w:outlineLvl w:val="2"/>
        <w:rPr>
          <w:ins w:id="99" w:author="ERCOT" w:date="2024-10-15T13:19:00Z"/>
          <w:b/>
          <w:bCs/>
          <w:i/>
        </w:rPr>
      </w:pPr>
      <w:ins w:id="100" w:author="ERCOT" w:date="2024-10-15T13:19:00Z">
        <w:r w:rsidRPr="00A86D00">
          <w:rPr>
            <w:b/>
            <w:bCs/>
            <w:i/>
          </w:rPr>
          <w:t>Non-Settled Distribution Generator (NSDG)</w:t>
        </w:r>
      </w:ins>
    </w:p>
    <w:p w14:paraId="58938C92" w14:textId="77777777" w:rsidR="00A86D00" w:rsidRDefault="00A86D00" w:rsidP="00A86D00">
      <w:pPr>
        <w:spacing w:after="240"/>
        <w:ind w:left="360"/>
        <w:rPr>
          <w:ins w:id="101" w:author="ERCOT" w:date="2024-10-15T13:19:00Z"/>
          <w:iCs/>
          <w:szCs w:val="20"/>
        </w:rPr>
      </w:pPr>
      <w:ins w:id="102" w:author="ERCOT" w:date="2024-10-15T13:19:00Z">
        <w:r w:rsidRPr="005463B5">
          <w:rPr>
            <w:iCs/>
            <w:szCs w:val="20"/>
          </w:rPr>
          <w:t>A</w:t>
        </w:r>
        <w:r>
          <w:rPr>
            <w:iCs/>
            <w:szCs w:val="20"/>
          </w:rPr>
          <w:t xml:space="preserve">n NSG that is a Distributed Generator (DG). </w:t>
        </w:r>
      </w:ins>
    </w:p>
    <w:p w14:paraId="2F848F3D" w14:textId="77777777" w:rsidR="00A86D00" w:rsidRPr="00A86D00" w:rsidRDefault="00A86D00" w:rsidP="00A86D00">
      <w:pPr>
        <w:keepNext/>
        <w:spacing w:before="240" w:after="120"/>
        <w:ind w:left="360"/>
        <w:outlineLvl w:val="2"/>
        <w:rPr>
          <w:ins w:id="103" w:author="ERCOT" w:date="2024-10-15T13:19:00Z"/>
          <w:b/>
          <w:bCs/>
          <w:i/>
        </w:rPr>
      </w:pPr>
      <w:ins w:id="104" w:author="ERCOT" w:date="2024-10-15T13:19:00Z">
        <w:r w:rsidRPr="00A86D00">
          <w:rPr>
            <w:b/>
            <w:bCs/>
            <w:i/>
          </w:rPr>
          <w:t>Non-Settled Transmission Generator (NSTG)</w:t>
        </w:r>
      </w:ins>
    </w:p>
    <w:p w14:paraId="0B77D49B" w14:textId="46505F71" w:rsidR="00A86D00" w:rsidRPr="005463B5" w:rsidRDefault="00A86D00" w:rsidP="00A86D00">
      <w:pPr>
        <w:spacing w:after="240"/>
        <w:ind w:left="360"/>
        <w:rPr>
          <w:ins w:id="105" w:author="ERCOT" w:date="2024-10-15T13:19:00Z"/>
          <w:iCs/>
          <w:szCs w:val="20"/>
        </w:rPr>
      </w:pPr>
      <w:ins w:id="106" w:author="ERCOT" w:date="2024-10-15T13:19:00Z">
        <w:r>
          <w:rPr>
            <w:iCs/>
            <w:szCs w:val="20"/>
          </w:rPr>
          <w:t xml:space="preserve">An NSG that is </w:t>
        </w:r>
      </w:ins>
      <w:ins w:id="107" w:author="ERCOT" w:date="2025-11-17T14:25:00Z" w16du:dateUtc="2025-11-17T20:25:00Z">
        <w:r w:rsidR="00267567">
          <w:rPr>
            <w:iCs/>
            <w:szCs w:val="20"/>
          </w:rPr>
          <w:t xml:space="preserve">either (i) </w:t>
        </w:r>
      </w:ins>
      <w:ins w:id="108" w:author="ERCOT" w:date="2025-08-28T11:00:00Z" w16du:dateUtc="2025-08-28T16:00:00Z">
        <w:r>
          <w:t xml:space="preserve">directly or </w:t>
        </w:r>
      </w:ins>
      <w:ins w:id="109" w:author="ERCOT" w:date="2025-11-17T14:25:00Z" w16du:dateUtc="2025-11-17T20:25:00Z">
        <w:r w:rsidR="00267567">
          <w:t xml:space="preserve">(ii) </w:t>
        </w:r>
      </w:ins>
      <w:ins w:id="110" w:author="ERCOT" w:date="2025-08-28T11:00:00Z" w16du:dateUtc="2025-08-28T16:00:00Z">
        <w:r>
          <w:t>indirectly</w:t>
        </w:r>
        <w:r>
          <w:rPr>
            <w:iCs/>
            <w:szCs w:val="20"/>
          </w:rPr>
          <w:t xml:space="preserve"> </w:t>
        </w:r>
      </w:ins>
      <w:ins w:id="111" w:author="ERCOT" w:date="2024-10-15T13:19:00Z">
        <w:r>
          <w:rPr>
            <w:iCs/>
            <w:szCs w:val="20"/>
          </w:rPr>
          <w:t>connected to the</w:t>
        </w:r>
      </w:ins>
      <w:ins w:id="112" w:author="ERCOT" w:date="2025-11-17T14:26:00Z" w16du:dateUtc="2025-11-17T20:26:00Z">
        <w:r w:rsidR="006E216A">
          <w:rPr>
            <w:iCs/>
            <w:szCs w:val="20"/>
          </w:rPr>
          <w:t xml:space="preserve"> ERCOT</w:t>
        </w:r>
      </w:ins>
      <w:ins w:id="113" w:author="ERCOT" w:date="2024-10-15T13:19:00Z">
        <w:r>
          <w:rPr>
            <w:iCs/>
            <w:szCs w:val="20"/>
          </w:rPr>
          <w:t xml:space="preserve"> </w:t>
        </w:r>
      </w:ins>
      <w:ins w:id="114" w:author="ERCOT" w:date="2025-11-17T14:24:00Z" w16du:dateUtc="2025-11-17T20:24:00Z">
        <w:r w:rsidR="00915BD2">
          <w:t>Transmission</w:t>
        </w:r>
        <w:r w:rsidR="008F277A">
          <w:t xml:space="preserve"> </w:t>
        </w:r>
      </w:ins>
      <w:ins w:id="115" w:author="ERCOT" w:date="2025-11-17T14:26:00Z" w16du:dateUtc="2025-11-17T20:26:00Z">
        <w:r w:rsidR="00B43532">
          <w:t>Grid</w:t>
        </w:r>
      </w:ins>
      <w:ins w:id="116" w:author="ERCOT" w:date="2025-11-17T14:24:00Z" w16du:dateUtc="2025-11-17T20:24:00Z">
        <w:r w:rsidR="008F277A">
          <w:t xml:space="preserve"> and that may be connected in parallel operation to the ERCOT System</w:t>
        </w:r>
      </w:ins>
      <w:ins w:id="117" w:author="ERCOT" w:date="2025-11-17T14:30:00Z" w16du:dateUtc="2025-11-17T20:30:00Z">
        <w:r w:rsidR="007C2D85">
          <w:rPr>
            <w:iCs/>
            <w:szCs w:val="20"/>
          </w:rPr>
          <w:t>.</w:t>
        </w:r>
      </w:ins>
    </w:p>
    <w:p w14:paraId="77C24903" w14:textId="77777777" w:rsidR="00DD7BCD" w:rsidRPr="004222A1" w:rsidRDefault="00DD7BCD" w:rsidP="00DD7BCD">
      <w:pPr>
        <w:pStyle w:val="H2"/>
        <w:rPr>
          <w:b w:val="0"/>
        </w:rPr>
      </w:pPr>
      <w:r w:rsidRPr="004222A1">
        <w:lastRenderedPageBreak/>
        <w:t>Qualified Scheduling Entity (QSE)</w:t>
      </w:r>
      <w:bookmarkEnd w:id="73"/>
      <w:bookmarkEnd w:id="74"/>
      <w:bookmarkEnd w:id="75"/>
      <w:bookmarkEnd w:id="76"/>
      <w:bookmarkEnd w:id="77"/>
      <w:bookmarkEnd w:id="78"/>
    </w:p>
    <w:p w14:paraId="7377F78A" w14:textId="337F9082" w:rsidR="00DD7BCD" w:rsidRDefault="00DD7BCD" w:rsidP="00DD7BCD">
      <w:pPr>
        <w:pStyle w:val="BodyText"/>
      </w:pPr>
      <w:r>
        <w:t>A Market Participant that is qualified by ERCOT in accordance with Section 16, Registration and Qualification of Market Participants, for communication with ERCOT for Resource Entities</w:t>
      </w:r>
      <w:ins w:id="118" w:author="ERCOT" w:date="2024-10-15T13:09:00Z">
        <w:r w:rsidR="009B0610">
          <w:t>,</w:t>
        </w:r>
        <w:r w:rsidR="009B0610" w:rsidRPr="009B0610">
          <w:t xml:space="preserve"> </w:t>
        </w:r>
        <w:r w:rsidR="009B0610">
          <w:t>owners of Non-Settled Generators (NSGs) that are greater than ten MW,</w:t>
        </w:r>
      </w:ins>
      <w:r>
        <w:t xml:space="preserve"> </w:t>
      </w:r>
      <w:ins w:id="119" w:author="ERCOT" w:date="2024-10-15T13:09:00Z">
        <w:r w:rsidR="009B0610">
          <w:t>or</w:t>
        </w:r>
      </w:ins>
      <w:del w:id="120" w:author="ERCOT" w:date="2024-10-15T13:09:00Z">
        <w:r w:rsidDel="009B0610">
          <w:delText>and</w:delText>
        </w:r>
      </w:del>
      <w:r>
        <w:t xml:space="preserve"> Load Serving Entities (LSEs) and for settling payments and charges with ERCOT. </w:t>
      </w:r>
    </w:p>
    <w:p w14:paraId="5C606849" w14:textId="77777777" w:rsidR="00DD7BCD" w:rsidRPr="000021D0" w:rsidRDefault="00DD7BCD" w:rsidP="00DD7BCD">
      <w:pPr>
        <w:keepNext/>
        <w:spacing w:before="240" w:after="120"/>
        <w:ind w:left="360"/>
        <w:outlineLvl w:val="2"/>
        <w:rPr>
          <w:b/>
          <w:bCs/>
          <w:i/>
        </w:rPr>
      </w:pPr>
      <w:r>
        <w:rPr>
          <w:b/>
          <w:bCs/>
          <w:i/>
        </w:rPr>
        <w:t xml:space="preserve">Data </w:t>
      </w:r>
      <w:r w:rsidRPr="000021D0">
        <w:rPr>
          <w:b/>
          <w:bCs/>
          <w:i/>
        </w:rPr>
        <w:t>Agent-Only Qualified Scheduling Entity (QSE)</w:t>
      </w:r>
    </w:p>
    <w:p w14:paraId="798D9BCC" w14:textId="77777777" w:rsidR="00DD7BCD" w:rsidRDefault="00DD7BCD" w:rsidP="00DD7BCD">
      <w:pPr>
        <w:spacing w:after="240"/>
        <w:ind w:left="360"/>
      </w:pPr>
      <w:r w:rsidRPr="000021D0">
        <w:t xml:space="preserve">A </w:t>
      </w:r>
      <w:r>
        <w:t xml:space="preserve">limited type of </w:t>
      </w:r>
      <w:r w:rsidRPr="000021D0">
        <w:t xml:space="preserve">QSE </w:t>
      </w:r>
      <w:r>
        <w:t xml:space="preserve">that is </w:t>
      </w:r>
      <w:r w:rsidRPr="000021D0">
        <w:t>registered with ERCOT pursuant to Section 16.2.1.</w:t>
      </w:r>
      <w:r>
        <w:t>2</w:t>
      </w:r>
      <w:r w:rsidRPr="000021D0">
        <w:t xml:space="preserve">, </w:t>
      </w:r>
      <w:r>
        <w:t xml:space="preserve">Data </w:t>
      </w:r>
      <w:r w:rsidRPr="000021D0">
        <w:rPr>
          <w:iCs/>
        </w:rPr>
        <w:t xml:space="preserve">Agent-Only </w:t>
      </w:r>
      <w:r w:rsidRPr="00B92820">
        <w:t>Qualified</w:t>
      </w:r>
      <w:r w:rsidRPr="000021D0">
        <w:rPr>
          <w:iCs/>
        </w:rPr>
        <w:t xml:space="preserve"> Scheduling Entities,</w:t>
      </w:r>
      <w:r w:rsidRPr="000021D0">
        <w:t xml:space="preserve"> </w:t>
      </w:r>
      <w:r>
        <w:t>for the sole purpose of</w:t>
      </w:r>
      <w:r w:rsidRPr="000021D0">
        <w:t xml:space="preserve"> act</w:t>
      </w:r>
      <w:r>
        <w:t>ing</w:t>
      </w:r>
      <w:r w:rsidRPr="000021D0">
        <w:t xml:space="preserve"> as an agent for </w:t>
      </w:r>
      <w:r>
        <w:t xml:space="preserve">a QSE that meets all the criteria of Section 16.2.1, </w:t>
      </w:r>
      <w:r w:rsidRPr="00FC0C4E">
        <w:t>Criteria for Qualification as a Qualified Scheduling Entity</w:t>
      </w:r>
      <w:r>
        <w:t xml:space="preserve">, relating to </w:t>
      </w:r>
      <w:r w:rsidRPr="000021D0">
        <w:t xml:space="preserve">the exchange of </w:t>
      </w:r>
      <w:r>
        <w:t xml:space="preserve">certain </w:t>
      </w:r>
      <w:r w:rsidRPr="000021D0">
        <w:t>communications and data over the ERCOT Wide Area Network (WAN), as provided in Nodal Operating Guide Section 7, Telemetry and Communication.</w:t>
      </w:r>
    </w:p>
    <w:p w14:paraId="489ED4CC" w14:textId="77777777" w:rsidR="00DD7BCD" w:rsidRDefault="00DD7BCD" w:rsidP="00DD7BCD">
      <w:pPr>
        <w:pStyle w:val="H3"/>
        <w:tabs>
          <w:tab w:val="clear" w:pos="1080"/>
        </w:tabs>
        <w:spacing w:after="120"/>
        <w:ind w:left="360" w:firstLine="0"/>
      </w:pPr>
      <w:r>
        <w:t>Master Qualified Scheduling Entity (QSE)</w:t>
      </w:r>
    </w:p>
    <w:p w14:paraId="10568156" w14:textId="77777777" w:rsidR="00DD7BCD" w:rsidRDefault="00DD7BCD" w:rsidP="00DD7BCD">
      <w:pPr>
        <w:pStyle w:val="BodyTextIndent"/>
        <w:ind w:left="360"/>
        <w:rPr>
          <w:b/>
        </w:rPr>
      </w:pPr>
      <w:r w:rsidRPr="00C44349">
        <w:rPr>
          <w:iCs w:val="0"/>
        </w:rPr>
        <w:t xml:space="preserve">A QSE designated </w:t>
      </w:r>
      <w:r>
        <w:rPr>
          <w:iCs w:val="0"/>
        </w:rPr>
        <w:t xml:space="preserve">by Resource Entities owning or controlling </w:t>
      </w:r>
      <w:r w:rsidRPr="00C44349">
        <w:rPr>
          <w:iCs w:val="0"/>
        </w:rPr>
        <w:t>a Generation Resource that has been split into two or more Split Generation Resources as set forth in Section 3.8.1, Split Generation Resources</w:t>
      </w:r>
      <w:r>
        <w:rPr>
          <w:iCs w:val="0"/>
        </w:rPr>
        <w:t xml:space="preserve">, that provides ERCOT data and dispatch </w:t>
      </w:r>
      <w:proofErr w:type="gramStart"/>
      <w:r>
        <w:rPr>
          <w:iCs w:val="0"/>
        </w:rPr>
        <w:t>on total</w:t>
      </w:r>
      <w:proofErr w:type="gramEnd"/>
      <w:r>
        <w:rPr>
          <w:iCs w:val="0"/>
        </w:rPr>
        <w:t xml:space="preserve"> Generation Resource basis in accordance with the Protocols</w:t>
      </w:r>
      <w:r w:rsidRPr="00AF7433">
        <w:rPr>
          <w:iCs w:val="0"/>
        </w:rPr>
        <w:t>.</w:t>
      </w:r>
      <w:r w:rsidDel="00DC2864">
        <w:t xml:space="preserve"> </w:t>
      </w:r>
    </w:p>
    <w:p w14:paraId="577EF1CE" w14:textId="77777777" w:rsidR="00DD7BCD" w:rsidRPr="00DD7BCD" w:rsidRDefault="00DD7BCD" w:rsidP="00DD7BCD">
      <w:pPr>
        <w:keepNext/>
        <w:tabs>
          <w:tab w:val="left" w:pos="900"/>
        </w:tabs>
        <w:spacing w:before="240" w:after="240"/>
        <w:ind w:left="900" w:hanging="900"/>
        <w:outlineLvl w:val="1"/>
        <w:rPr>
          <w:b/>
          <w:szCs w:val="20"/>
        </w:rPr>
      </w:pPr>
      <w:bookmarkStart w:id="121" w:name="_Toc205190493"/>
      <w:r w:rsidRPr="00DD7BCD">
        <w:rPr>
          <w:b/>
          <w:szCs w:val="20"/>
        </w:rPr>
        <w:t>Resource</w:t>
      </w:r>
      <w:bookmarkStart w:id="122" w:name="Resource"/>
      <w:bookmarkEnd w:id="121"/>
      <w:bookmarkEnd w:id="122"/>
    </w:p>
    <w:p w14:paraId="3C0F581C" w14:textId="3B4382E0" w:rsidR="00DD7BCD" w:rsidRPr="00DD7BCD" w:rsidRDefault="00DD7BCD" w:rsidP="00DD7BCD">
      <w:pPr>
        <w:keepNext/>
        <w:tabs>
          <w:tab w:val="left" w:pos="435"/>
          <w:tab w:val="left" w:pos="570"/>
          <w:tab w:val="left" w:pos="900"/>
        </w:tabs>
        <w:autoSpaceDE w:val="0"/>
        <w:autoSpaceDN w:val="0"/>
        <w:adjustRightInd w:val="0"/>
        <w:spacing w:after="240"/>
        <w:rPr>
          <w:szCs w:val="20"/>
        </w:rPr>
      </w:pPr>
      <w:r w:rsidRPr="00DD7BCD">
        <w:rPr>
          <w:szCs w:val="20"/>
        </w:rPr>
        <w:t>The term is used to refer to an Energy Storage Resource (ESR), a Generation Resource, or a Load Resource.  The term “Resource” used by itself in these Protocols does not include a Settlement Only Generator (SOG)</w:t>
      </w:r>
      <w:ins w:id="123" w:author="ERCOT" w:date="2024-10-15T13:09:00Z">
        <w:r w:rsidR="009B0610" w:rsidRPr="009B0610">
          <w:t xml:space="preserve"> </w:t>
        </w:r>
        <w:r w:rsidR="009B0610">
          <w:t xml:space="preserve">, a </w:t>
        </w:r>
        <w:r w:rsidR="009B0610" w:rsidRPr="006D7A5F">
          <w:t>Non-Settled Generator (NSG),</w:t>
        </w:r>
      </w:ins>
      <w:r w:rsidRPr="00DD7BCD">
        <w:rPr>
          <w:szCs w:val="20"/>
        </w:rPr>
        <w:t xml:space="preserve"> or an Emergency Response Service (ERS)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7BCD" w:rsidRPr="00DD7BCD" w14:paraId="7083C0B5" w14:textId="77777777" w:rsidTr="00C54A16">
        <w:trPr>
          <w:trHeight w:val="386"/>
        </w:trPr>
        <w:tc>
          <w:tcPr>
            <w:tcW w:w="9350" w:type="dxa"/>
            <w:shd w:val="pct12" w:color="auto" w:fill="auto"/>
          </w:tcPr>
          <w:p w14:paraId="33B3EFB5" w14:textId="77777777" w:rsidR="00DD7BCD" w:rsidRPr="00DD7BCD" w:rsidRDefault="00DD7BCD" w:rsidP="00DD7BCD">
            <w:pPr>
              <w:spacing w:before="120" w:after="240"/>
              <w:rPr>
                <w:b/>
                <w:i/>
                <w:iCs/>
                <w:szCs w:val="20"/>
              </w:rPr>
            </w:pPr>
            <w:r w:rsidRPr="00DD7BCD">
              <w:rPr>
                <w:b/>
                <w:i/>
                <w:iCs/>
                <w:szCs w:val="20"/>
              </w:rPr>
              <w:t>[NPRR995:  Replace the above definition “Resource” with the following upon system implementation:]</w:t>
            </w:r>
          </w:p>
          <w:p w14:paraId="18FFBBD0" w14:textId="77777777" w:rsidR="00DD7BCD" w:rsidRPr="00DD7BCD" w:rsidRDefault="00DD7BCD" w:rsidP="00DD7BCD">
            <w:pPr>
              <w:keepNext/>
              <w:tabs>
                <w:tab w:val="left" w:pos="900"/>
              </w:tabs>
              <w:spacing w:after="240"/>
              <w:ind w:left="900" w:hanging="900"/>
              <w:outlineLvl w:val="1"/>
              <w:rPr>
                <w:b/>
                <w:szCs w:val="20"/>
              </w:rPr>
            </w:pPr>
            <w:r w:rsidRPr="00DD7BCD">
              <w:rPr>
                <w:b/>
                <w:szCs w:val="20"/>
              </w:rPr>
              <w:t>Resource</w:t>
            </w:r>
          </w:p>
          <w:p w14:paraId="25D4D1DD" w14:textId="7530476B" w:rsidR="00DD7BCD" w:rsidRPr="00DD7BCD" w:rsidRDefault="00DD7BCD" w:rsidP="00DD7BCD">
            <w:pPr>
              <w:keepNext/>
              <w:tabs>
                <w:tab w:val="left" w:pos="435"/>
                <w:tab w:val="left" w:pos="570"/>
                <w:tab w:val="left" w:pos="900"/>
              </w:tabs>
              <w:autoSpaceDE w:val="0"/>
              <w:autoSpaceDN w:val="0"/>
              <w:adjustRightInd w:val="0"/>
              <w:spacing w:after="240"/>
              <w:rPr>
                <w:szCs w:val="20"/>
              </w:rPr>
            </w:pPr>
            <w:r w:rsidRPr="00DD7BCD">
              <w:rPr>
                <w:szCs w:val="20"/>
              </w:rPr>
              <w:t xml:space="preserve">The term is used to refer to an Energy Storage Resource (ESR), a Generation Resource, or a Load Resource.  The term “Resource” used by itself in these Protocols does not include a Settlement Only Generator (SOG), Settlement Only Energy Storage System (SOESS), </w:t>
            </w:r>
            <w:ins w:id="124" w:author="ERCOT" w:date="2025-09-02T10:55:00Z" w16du:dateUtc="2025-09-02T15:55:00Z">
              <w:r w:rsidR="00D00D22">
                <w:rPr>
                  <w:szCs w:val="20"/>
                </w:rPr>
                <w:t xml:space="preserve">a Non-Settled Generator (NSG), </w:t>
              </w:r>
            </w:ins>
            <w:r w:rsidRPr="00DD7BCD">
              <w:rPr>
                <w:szCs w:val="20"/>
              </w:rPr>
              <w:t>or an Emergency Response Service (ERS) Resource.</w:t>
            </w:r>
          </w:p>
        </w:tc>
      </w:tr>
    </w:tbl>
    <w:p w14:paraId="0984CD27" w14:textId="77777777" w:rsidR="00DD7BCD" w:rsidRPr="00DD7BCD" w:rsidRDefault="00DD7BCD" w:rsidP="00DD7BCD">
      <w:pPr>
        <w:spacing w:before="480" w:after="120"/>
        <w:ind w:left="360" w:hanging="7"/>
        <w:rPr>
          <w:b/>
          <w:bCs/>
          <w:i/>
          <w:szCs w:val="20"/>
          <w:lang w:eastAsia="x-none"/>
        </w:rPr>
      </w:pPr>
      <w:r w:rsidRPr="00DD7BCD">
        <w:rPr>
          <w:b/>
          <w:bCs/>
          <w:i/>
          <w:szCs w:val="20"/>
          <w:lang w:eastAsia="x-none"/>
        </w:rPr>
        <w:t xml:space="preserve">Energy </w:t>
      </w:r>
      <w:r w:rsidRPr="00DD7BCD">
        <w:rPr>
          <w:b/>
          <w:bCs/>
          <w:i/>
          <w:szCs w:val="20"/>
          <w:lang w:val="x-none" w:eastAsia="x-none"/>
        </w:rPr>
        <w:t>Storage Resource</w:t>
      </w:r>
      <w:r w:rsidRPr="00DD7BCD">
        <w:rPr>
          <w:b/>
          <w:bCs/>
          <w:i/>
          <w:szCs w:val="20"/>
          <w:lang w:eastAsia="x-none"/>
        </w:rPr>
        <w:t xml:space="preserve"> (ESR)</w:t>
      </w:r>
    </w:p>
    <w:p w14:paraId="46BF0C23" w14:textId="77777777" w:rsidR="00DD7BCD" w:rsidRPr="00DD7BCD" w:rsidRDefault="00DD7BCD" w:rsidP="00DD7BCD">
      <w:pPr>
        <w:spacing w:after="240"/>
        <w:ind w:left="360"/>
        <w:rPr>
          <w:iCs/>
          <w:szCs w:val="20"/>
        </w:rPr>
      </w:pPr>
      <w:r w:rsidRPr="00DD7BCD">
        <w:rPr>
          <w:iCs/>
          <w:szCs w:val="20"/>
        </w:rPr>
        <w:t>An Energy Storage System (ESS) registered with ERCOT for the purpose of providing energy and/or Ancillary Service to the ERCOT System.</w:t>
      </w:r>
      <w:r w:rsidRPr="00DD7BCD" w:rsidDel="001407AC">
        <w:rPr>
          <w:iCs/>
          <w:szCs w:val="20"/>
        </w:rPr>
        <w:t xml:space="preserve"> </w:t>
      </w:r>
      <w:r w:rsidRPr="00DD7BCD">
        <w:rPr>
          <w:iCs/>
          <w:szCs w:val="20"/>
        </w:rPr>
        <w:t xml:space="preserve">  </w:t>
      </w:r>
    </w:p>
    <w:tbl>
      <w:tblPr>
        <w:tblW w:w="0" w:type="auto"/>
        <w:tblInd w:w="-3"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D7BCD" w:rsidRPr="00DD7BCD" w14:paraId="42149BCE" w14:textId="77777777" w:rsidTr="00C54A16">
        <w:trPr>
          <w:trHeight w:val="476"/>
        </w:trPr>
        <w:tc>
          <w:tcPr>
            <w:tcW w:w="9350" w:type="dxa"/>
            <w:shd w:val="clear" w:color="auto" w:fill="E0E0E0"/>
          </w:tcPr>
          <w:p w14:paraId="2A4172AF" w14:textId="77777777" w:rsidR="00DD7BCD" w:rsidRPr="00DD7BCD" w:rsidRDefault="00DD7BCD" w:rsidP="00DD7BCD">
            <w:pPr>
              <w:spacing w:before="120" w:after="240"/>
              <w:rPr>
                <w:b/>
                <w:i/>
                <w:iCs/>
              </w:rPr>
            </w:pPr>
            <w:r w:rsidRPr="00DD7BCD">
              <w:rPr>
                <w:b/>
                <w:i/>
                <w:iCs/>
              </w:rPr>
              <w:lastRenderedPageBreak/>
              <w:t>[NPRR1029:  Insert the following definition “DC-Coupled Resource upon system implementation:]</w:t>
            </w:r>
          </w:p>
          <w:p w14:paraId="2BD9607E" w14:textId="77777777" w:rsidR="00DD7BCD" w:rsidRPr="00DD7BCD" w:rsidRDefault="00DD7BCD" w:rsidP="00DD7BCD">
            <w:pPr>
              <w:spacing w:after="120"/>
              <w:ind w:left="720"/>
              <w:rPr>
                <w:b/>
                <w:bCs/>
                <w:i/>
                <w:szCs w:val="20"/>
                <w:lang w:val="x-none" w:eastAsia="x-none"/>
              </w:rPr>
            </w:pPr>
            <w:r w:rsidRPr="00DD7BCD">
              <w:rPr>
                <w:b/>
                <w:bCs/>
                <w:i/>
                <w:szCs w:val="20"/>
                <w:lang w:val="x-none" w:eastAsia="x-none"/>
              </w:rPr>
              <w:t>DC-Coupled Resource</w:t>
            </w:r>
          </w:p>
          <w:p w14:paraId="4D578F19" w14:textId="77777777" w:rsidR="00DD7BCD" w:rsidRPr="00DD7BCD" w:rsidRDefault="00DD7BCD" w:rsidP="00DD7BCD">
            <w:pPr>
              <w:spacing w:after="240"/>
              <w:ind w:left="727"/>
              <w:rPr>
                <w:szCs w:val="20"/>
              </w:rPr>
            </w:pPr>
            <w:r w:rsidRPr="00DD7BCD">
              <w:rPr>
                <w:iCs/>
                <w:szCs w:val="20"/>
              </w:rPr>
              <w:t xml:space="preserve">A type of Energy Storage Resource (ESR) in which an Energy Storage System (ESS) is combined with wind and/or solar generation in the same modeled generation station and interconnected at the same Point of Interconnection (POI), and where these technologies are interconnected within the site using direct current (DC) equipment.  The combined technologies are then connected to the ERCOT System using the same direct current-to-alternating current (DC-to-AC) inverter(s).  To be classified as a DC-Coupled Resource, the generator(s) and ESS(s) at a site must meet the following conditions: </w:t>
            </w:r>
          </w:p>
          <w:p w14:paraId="33199D4E" w14:textId="77777777" w:rsidR="00DD7BCD" w:rsidRPr="00DD7BCD" w:rsidRDefault="00DD7BCD" w:rsidP="00DD7BCD">
            <w:pPr>
              <w:spacing w:after="240"/>
              <w:ind w:left="1440" w:hanging="720"/>
              <w:rPr>
                <w:szCs w:val="20"/>
              </w:rPr>
            </w:pPr>
            <w:r w:rsidRPr="00DD7BCD">
              <w:rPr>
                <w:iCs/>
                <w:szCs w:val="20"/>
              </w:rPr>
              <w:t>(1)</w:t>
            </w:r>
            <w:r w:rsidRPr="00DD7BCD">
              <w:rPr>
                <w:iCs/>
                <w:szCs w:val="20"/>
              </w:rPr>
              <w:tab/>
              <w:t xml:space="preserve">The ESS component of the Resource must have a nameplate rating of at least ten MW and ten MWh, or the MW rating must equal or exceed 50% of the nameplate MW rating of the inverter; and  </w:t>
            </w:r>
          </w:p>
          <w:p w14:paraId="78B49066" w14:textId="77777777" w:rsidR="00DD7BCD" w:rsidRPr="00DD7BCD" w:rsidRDefault="00DD7BCD" w:rsidP="00DD7BCD">
            <w:pPr>
              <w:spacing w:after="240"/>
              <w:ind w:left="1440" w:hanging="720"/>
              <w:rPr>
                <w:szCs w:val="20"/>
              </w:rPr>
            </w:pPr>
            <w:r w:rsidRPr="00DD7BCD">
              <w:rPr>
                <w:iCs/>
                <w:szCs w:val="20"/>
              </w:rPr>
              <w:t>(2)</w:t>
            </w:r>
            <w:r w:rsidRPr="00DD7BCD">
              <w:rPr>
                <w:iCs/>
                <w:szCs w:val="20"/>
              </w:rPr>
              <w:tab/>
              <w:t>All intermittent renewable generators must meet the conditions for aggregation stated in paragraph (13) of Section 3.10.7.2, Modeling of Resources and Transmission Loads, except to the extent any such condition requires the generator to be a Resource.</w:t>
            </w:r>
          </w:p>
        </w:tc>
      </w:tr>
    </w:tbl>
    <w:p w14:paraId="2BAA0654" w14:textId="77777777" w:rsidR="00DD7BCD" w:rsidRPr="00DD7BCD" w:rsidRDefault="00DD7BCD" w:rsidP="00DD7BCD">
      <w:pPr>
        <w:keepNext/>
        <w:widowControl w:val="0"/>
        <w:tabs>
          <w:tab w:val="left" w:pos="1260"/>
        </w:tabs>
        <w:spacing w:before="480" w:after="120"/>
        <w:ind w:left="1080" w:hanging="360"/>
        <w:outlineLvl w:val="3"/>
        <w:rPr>
          <w:b/>
          <w:bCs/>
          <w:i/>
          <w:snapToGrid w:val="0"/>
          <w:szCs w:val="20"/>
          <w:lang w:val="x-none" w:eastAsia="x-none"/>
        </w:rPr>
      </w:pPr>
      <w:r w:rsidRPr="00DD7BCD">
        <w:rPr>
          <w:b/>
          <w:bCs/>
          <w:i/>
          <w:snapToGrid w:val="0"/>
          <w:szCs w:val="20"/>
          <w:lang w:val="x-none" w:eastAsia="x-none"/>
        </w:rPr>
        <w:t>Distribution Energy Storage Resource (DESR)</w:t>
      </w:r>
    </w:p>
    <w:p w14:paraId="34C18BD9" w14:textId="77777777" w:rsidR="00DD7BCD" w:rsidRPr="00DD7BCD" w:rsidRDefault="00DD7BCD" w:rsidP="00DD7BCD">
      <w:pPr>
        <w:spacing w:after="240"/>
        <w:ind w:left="720"/>
        <w:rPr>
          <w:iCs/>
          <w:szCs w:val="20"/>
        </w:rPr>
      </w:pPr>
      <w:r w:rsidRPr="00DD7BCD">
        <w:rPr>
          <w:iCs/>
          <w:szCs w:val="20"/>
        </w:rPr>
        <w:t xml:space="preserve">An Energy Storage Resource (ESR) connected to the Distribution System that is either: </w:t>
      </w:r>
    </w:p>
    <w:p w14:paraId="001EDAAE" w14:textId="1ACA14A9" w:rsidR="00DD7BCD" w:rsidRPr="00DD7BCD" w:rsidRDefault="00DD7BCD" w:rsidP="00DD7BCD">
      <w:pPr>
        <w:spacing w:after="240"/>
        <w:ind w:left="1440" w:hanging="720"/>
        <w:rPr>
          <w:szCs w:val="20"/>
        </w:rPr>
      </w:pPr>
      <w:r w:rsidRPr="00DD7BCD">
        <w:rPr>
          <w:szCs w:val="20"/>
        </w:rPr>
        <w:t>(1)</w:t>
      </w:r>
      <w:r w:rsidRPr="00DD7BCD">
        <w:rPr>
          <w:szCs w:val="20"/>
        </w:rPr>
        <w:tab/>
        <w:t xml:space="preserve">Greater than ten MW and not </w:t>
      </w:r>
      <w:ins w:id="125" w:author="ERCOT" w:date="2024-10-15T13:11:00Z">
        <w:r w:rsidR="009B0610">
          <w:rPr>
            <w:szCs w:val="20"/>
          </w:rPr>
          <w:t>classified</w:t>
        </w:r>
      </w:ins>
      <w:del w:id="126" w:author="ERCOT" w:date="2024-10-15T13:11:00Z">
        <w:r w:rsidRPr="00DD7BCD" w:rsidDel="009B0610">
          <w:rPr>
            <w:szCs w:val="20"/>
          </w:rPr>
          <w:delText>registered with the Public Utility Commission of T</w:delText>
        </w:r>
      </w:del>
      <w:del w:id="127" w:author="ERCOT" w:date="2024-10-15T13:12:00Z">
        <w:r w:rsidRPr="00DD7BCD" w:rsidDel="009B0610">
          <w:rPr>
            <w:szCs w:val="20"/>
          </w:rPr>
          <w:delText>exas (PUCT)</w:delText>
        </w:r>
      </w:del>
      <w:r w:rsidRPr="00DD7BCD">
        <w:rPr>
          <w:szCs w:val="20"/>
        </w:rPr>
        <w:t xml:space="preserve"> as a </w:t>
      </w:r>
      <w:ins w:id="128" w:author="ERCOT" w:date="2024-10-15T13:12:00Z">
        <w:r w:rsidR="009B0610">
          <w:t>Non-Settled Distribution</w:t>
        </w:r>
        <w:r w:rsidR="009B0610" w:rsidRPr="00DD7BCD">
          <w:rPr>
            <w:szCs w:val="20"/>
          </w:rPr>
          <w:t xml:space="preserve"> </w:t>
        </w:r>
      </w:ins>
      <w:del w:id="129" w:author="ERCOT" w:date="2024-10-15T13:12:00Z">
        <w:r w:rsidRPr="00DD7BCD" w:rsidDel="009B0610">
          <w:rPr>
            <w:szCs w:val="20"/>
          </w:rPr>
          <w:delText>s</w:delText>
        </w:r>
      </w:del>
      <w:ins w:id="130" w:author="ERCOT" w:date="2024-10-15T13:12:00Z">
        <w:del w:id="131" w:author="ERCOT" w:date="2025-09-02T11:05:00Z" w16du:dateUtc="2025-09-02T16:05:00Z">
          <w:r w:rsidR="009B0610" w:rsidDel="00183FF2">
            <w:rPr>
              <w:szCs w:val="20"/>
            </w:rPr>
            <w:delText>S</w:delText>
          </w:r>
        </w:del>
      </w:ins>
      <w:del w:id="132" w:author="ERCOT" w:date="2025-09-02T11:04:00Z" w16du:dateUtc="2025-09-02T16:04:00Z">
        <w:r w:rsidRPr="00DD7BCD" w:rsidDel="00183FF2">
          <w:rPr>
            <w:szCs w:val="20"/>
          </w:rPr>
          <w:delText>elf-</w:delText>
        </w:r>
      </w:del>
      <w:del w:id="133" w:author="ERCOT" w:date="2024-10-15T13:12:00Z">
        <w:r w:rsidRPr="00DD7BCD" w:rsidDel="009B0610">
          <w:rPr>
            <w:szCs w:val="20"/>
          </w:rPr>
          <w:delText>g</w:delText>
        </w:r>
      </w:del>
      <w:ins w:id="134" w:author="ERCOT" w:date="2024-10-15T13:12:00Z">
        <w:r w:rsidR="009B0610">
          <w:rPr>
            <w:szCs w:val="20"/>
          </w:rPr>
          <w:t>G</w:t>
        </w:r>
      </w:ins>
      <w:r w:rsidRPr="00DD7BCD">
        <w:rPr>
          <w:szCs w:val="20"/>
        </w:rPr>
        <w:t>enerator; or</w:t>
      </w:r>
    </w:p>
    <w:p w14:paraId="3AB7E654" w14:textId="77777777" w:rsidR="00DD7BCD" w:rsidRDefault="00DD7BCD" w:rsidP="00DD7BCD">
      <w:pPr>
        <w:spacing w:after="240"/>
        <w:ind w:left="1440" w:hanging="720"/>
        <w:rPr>
          <w:szCs w:val="20"/>
        </w:rPr>
      </w:pPr>
      <w:r w:rsidRPr="00DD7BCD">
        <w:rPr>
          <w:szCs w:val="20"/>
        </w:rPr>
        <w:t>(2)</w:t>
      </w:r>
      <w:r w:rsidRPr="00DD7BCD">
        <w:rPr>
          <w:szCs w:val="20"/>
        </w:rPr>
        <w:tab/>
        <w:t>Greater than one MW that chooses to register as a Resource with ERCOT to participate in the ERCOT markets.</w:t>
      </w:r>
    </w:p>
    <w:p w14:paraId="5C838728" w14:textId="77777777" w:rsidR="00F62A34" w:rsidRPr="00CB6668" w:rsidRDefault="00F62A34" w:rsidP="00F62A34">
      <w:pPr>
        <w:keepNext/>
        <w:widowControl w:val="0"/>
        <w:tabs>
          <w:tab w:val="left" w:pos="1260"/>
        </w:tabs>
        <w:spacing w:before="240" w:after="120"/>
        <w:ind w:left="1080" w:hanging="360"/>
        <w:outlineLvl w:val="3"/>
        <w:rPr>
          <w:b/>
          <w:bCs/>
          <w:i/>
          <w:snapToGrid w:val="0"/>
          <w:lang w:val="x-none" w:eastAsia="x-none"/>
        </w:rPr>
      </w:pPr>
      <w:r w:rsidRPr="00CB6668">
        <w:rPr>
          <w:b/>
          <w:bCs/>
          <w:i/>
          <w:snapToGrid w:val="0"/>
          <w:lang w:val="x-none" w:eastAsia="x-none"/>
        </w:rPr>
        <w:t>Transmission Energy Storage Resource (TESR)</w:t>
      </w:r>
    </w:p>
    <w:p w14:paraId="3CE50158" w14:textId="77777777" w:rsidR="00F62A34" w:rsidRDefault="00F62A34" w:rsidP="00F62A34">
      <w:pPr>
        <w:spacing w:after="240"/>
        <w:ind w:left="720"/>
        <w:rPr>
          <w:bCs/>
        </w:rPr>
      </w:pPr>
      <w:r>
        <w:rPr>
          <w:bCs/>
        </w:rPr>
        <w:t>An Energy Storage Resource (ESR) connected to the ERCOT transmission system that is either:</w:t>
      </w:r>
    </w:p>
    <w:p w14:paraId="38715174" w14:textId="77777777" w:rsidR="00F62A34" w:rsidRPr="00CB6668" w:rsidRDefault="00F62A34" w:rsidP="00F62A34">
      <w:pPr>
        <w:spacing w:after="240"/>
        <w:ind w:left="1440" w:hanging="720"/>
      </w:pPr>
      <w:r>
        <w:t>(1)</w:t>
      </w:r>
      <w:r>
        <w:tab/>
      </w:r>
      <w:r w:rsidRPr="00CB6668">
        <w:t>Greater than ten MW and not registered with the Public Utility Commission of Texas (PUCT) as a self-generator; or</w:t>
      </w:r>
    </w:p>
    <w:p w14:paraId="2C0BFBC0" w14:textId="6E4EA9BA" w:rsidR="00F62A34" w:rsidRPr="00DD7BCD" w:rsidRDefault="00F62A34" w:rsidP="00F62A34">
      <w:pPr>
        <w:spacing w:after="240"/>
        <w:ind w:left="1440" w:hanging="720"/>
        <w:rPr>
          <w:iCs/>
          <w:szCs w:val="20"/>
        </w:rPr>
      </w:pPr>
      <w:r>
        <w:t>(2)</w:t>
      </w:r>
      <w:r>
        <w:tab/>
      </w:r>
      <w:r w:rsidRPr="00CB6668">
        <w:t>Greater than one MW that chooses to register as a Resource with ERCOT to participate in the ERCOT markets.</w:t>
      </w:r>
    </w:p>
    <w:p w14:paraId="3C0C094C" w14:textId="77777777" w:rsidR="00DD7BCD" w:rsidRPr="00DD7BCD" w:rsidRDefault="00DD7BCD" w:rsidP="00F62A34">
      <w:pPr>
        <w:spacing w:before="240" w:after="120"/>
        <w:ind w:left="360" w:hanging="7"/>
        <w:rPr>
          <w:b/>
          <w:bCs/>
          <w:i/>
          <w:szCs w:val="20"/>
          <w:lang w:val="x-none" w:eastAsia="x-none"/>
        </w:rPr>
      </w:pPr>
      <w:r w:rsidRPr="00DD7BCD">
        <w:rPr>
          <w:b/>
          <w:bCs/>
          <w:i/>
          <w:szCs w:val="20"/>
          <w:lang w:val="x-none" w:eastAsia="x-none"/>
        </w:rPr>
        <w:t>Generation Resource</w:t>
      </w:r>
    </w:p>
    <w:p w14:paraId="34CD763C" w14:textId="245A0C31" w:rsidR="00DD7BCD" w:rsidRPr="00DD7BCD" w:rsidRDefault="00DD7BCD" w:rsidP="00DD7BCD">
      <w:pPr>
        <w:spacing w:after="240"/>
        <w:ind w:left="360"/>
        <w:rPr>
          <w:iCs/>
          <w:szCs w:val="20"/>
        </w:rPr>
      </w:pPr>
      <w:r w:rsidRPr="00DD7BCD">
        <w:rPr>
          <w:iCs/>
          <w:szCs w:val="20"/>
        </w:rPr>
        <w:lastRenderedPageBreak/>
        <w:t>A generator</w:t>
      </w:r>
      <w:ins w:id="135" w:author="ERCOT" w:date="2024-10-15T13:14:00Z">
        <w:r w:rsidR="00514DC0" w:rsidRPr="00514DC0">
          <w:rPr>
            <w:iCs/>
          </w:rPr>
          <w:t xml:space="preserve"> </w:t>
        </w:r>
        <w:r w:rsidR="00514DC0">
          <w:rPr>
            <w:iCs/>
          </w:rPr>
          <w:t xml:space="preserve">with a nameplate capacity of one MW or greater that </w:t>
        </w:r>
        <w:proofErr w:type="gramStart"/>
        <w:r w:rsidR="00514DC0">
          <w:rPr>
            <w:iCs/>
          </w:rPr>
          <w:t>is</w:t>
        </w:r>
      </w:ins>
      <w:r w:rsidRPr="00DD7BCD">
        <w:rPr>
          <w:iCs/>
          <w:szCs w:val="20"/>
        </w:rPr>
        <w:t xml:space="preserve"> capable of providing</w:t>
      </w:r>
      <w:proofErr w:type="gramEnd"/>
      <w:r w:rsidRPr="00DD7BCD">
        <w:rPr>
          <w:iCs/>
          <w:szCs w:val="20"/>
        </w:rPr>
        <w:t xml:space="preserve"> energy or Ancillary Service to the ERCOT System and is registered with ERCOT as a Generation Resource.  </w:t>
      </w:r>
    </w:p>
    <w:p w14:paraId="493DBC87" w14:textId="77777777" w:rsidR="00DD7BCD" w:rsidRPr="00DD7BCD" w:rsidRDefault="00DD7BCD" w:rsidP="00DD7BCD">
      <w:pPr>
        <w:keepNext/>
        <w:widowControl w:val="0"/>
        <w:tabs>
          <w:tab w:val="left" w:pos="1260"/>
        </w:tabs>
        <w:spacing w:before="240" w:after="120"/>
        <w:ind w:left="1080" w:hanging="360"/>
        <w:outlineLvl w:val="3"/>
        <w:rPr>
          <w:b/>
          <w:bCs/>
          <w:i/>
          <w:snapToGrid w:val="0"/>
          <w:szCs w:val="20"/>
          <w:lang w:val="x-none" w:eastAsia="x-none"/>
        </w:rPr>
      </w:pPr>
      <w:r w:rsidRPr="00DD7BCD">
        <w:rPr>
          <w:b/>
          <w:bCs/>
          <w:i/>
          <w:snapToGrid w:val="0"/>
          <w:szCs w:val="20"/>
          <w:lang w:val="x-none" w:eastAsia="x-none"/>
        </w:rPr>
        <w:t>Distribution Generation Resource (DGR)</w:t>
      </w:r>
    </w:p>
    <w:p w14:paraId="607673FD" w14:textId="1757D378" w:rsidR="00DD7BCD" w:rsidRPr="00DD7BCD" w:rsidDel="00514DC0" w:rsidRDefault="00DD7BCD" w:rsidP="00514DC0">
      <w:pPr>
        <w:spacing w:after="240"/>
        <w:ind w:left="720"/>
        <w:rPr>
          <w:del w:id="136" w:author="ERCOT" w:date="2024-10-15T13:14:00Z"/>
          <w:szCs w:val="20"/>
        </w:rPr>
      </w:pPr>
      <w:r w:rsidRPr="00DD7BCD">
        <w:rPr>
          <w:szCs w:val="20"/>
        </w:rPr>
        <w:t>A Generation Resource connected to the Distribution System</w:t>
      </w:r>
      <w:del w:id="137" w:author="ERCOT" w:date="2024-10-15T13:14:00Z">
        <w:r w:rsidRPr="00DD7BCD" w:rsidDel="00514DC0">
          <w:rPr>
            <w:szCs w:val="20"/>
          </w:rPr>
          <w:delText xml:space="preserve"> that is either: </w:delText>
        </w:r>
      </w:del>
    </w:p>
    <w:p w14:paraId="3B4C8ECC" w14:textId="2FEFF2FF" w:rsidR="00DD7BCD" w:rsidRPr="00DD7BCD" w:rsidDel="00514DC0" w:rsidRDefault="00DD7BCD">
      <w:pPr>
        <w:spacing w:after="240"/>
        <w:ind w:left="720"/>
        <w:rPr>
          <w:del w:id="138" w:author="ERCOT" w:date="2024-10-15T13:14:00Z"/>
          <w:szCs w:val="20"/>
        </w:rPr>
        <w:pPrChange w:id="139" w:author="ERCOT" w:date="2024-10-15T13:14:00Z">
          <w:pPr>
            <w:spacing w:after="240"/>
            <w:ind w:left="1440" w:hanging="720"/>
          </w:pPr>
        </w:pPrChange>
      </w:pPr>
      <w:del w:id="140" w:author="ERCOT" w:date="2024-10-15T13:14:00Z">
        <w:r w:rsidRPr="00DD7BCD" w:rsidDel="00514DC0">
          <w:rPr>
            <w:szCs w:val="20"/>
          </w:rPr>
          <w:delText>(1)</w:delText>
        </w:r>
        <w:r w:rsidRPr="00DD7BCD" w:rsidDel="00514DC0">
          <w:rPr>
            <w:szCs w:val="20"/>
          </w:rPr>
          <w:tab/>
          <w:delText>Greater than ten MW and not registered with the Public Utility Commission of Texas (PUCT) as a self-generator; or</w:delText>
        </w:r>
      </w:del>
    </w:p>
    <w:p w14:paraId="030EF271" w14:textId="7B9C002A" w:rsidR="00DD7BCD" w:rsidRPr="00DD7BCD" w:rsidRDefault="00DD7BCD">
      <w:pPr>
        <w:spacing w:after="240"/>
        <w:ind w:left="720"/>
        <w:rPr>
          <w:szCs w:val="20"/>
        </w:rPr>
        <w:pPrChange w:id="141" w:author="ERCOT" w:date="2024-10-15T13:14:00Z">
          <w:pPr>
            <w:spacing w:after="240"/>
            <w:ind w:left="1440" w:hanging="720"/>
          </w:pPr>
        </w:pPrChange>
      </w:pPr>
      <w:del w:id="142" w:author="ERCOT" w:date="2024-10-15T13:14:00Z">
        <w:r w:rsidRPr="00DD7BCD" w:rsidDel="00514DC0">
          <w:rPr>
            <w:szCs w:val="20"/>
          </w:rPr>
          <w:delText>(2)</w:delText>
        </w:r>
        <w:r w:rsidRPr="00DD7BCD" w:rsidDel="00514DC0">
          <w:rPr>
            <w:szCs w:val="20"/>
          </w:rPr>
          <w:tab/>
          <w:delText>Greater than one MW that chooses to register as a Generation Resource to participate in the ERCOT markets</w:delText>
        </w:r>
      </w:del>
      <w:r w:rsidRPr="00DD7BCD">
        <w:rPr>
          <w:szCs w:val="20"/>
        </w:rPr>
        <w:t xml:space="preserve">.  </w:t>
      </w:r>
    </w:p>
    <w:p w14:paraId="6F7793B8" w14:textId="77777777" w:rsidR="00DD7BCD" w:rsidRPr="00DD7BCD" w:rsidRDefault="00DD7BCD" w:rsidP="00DD7BCD">
      <w:pPr>
        <w:keepNext/>
        <w:widowControl w:val="0"/>
        <w:tabs>
          <w:tab w:val="left" w:pos="1260"/>
        </w:tabs>
        <w:spacing w:before="240" w:after="120"/>
        <w:ind w:left="1080" w:hanging="360"/>
        <w:outlineLvl w:val="3"/>
        <w:rPr>
          <w:b/>
          <w:bCs/>
          <w:i/>
          <w:snapToGrid w:val="0"/>
          <w:szCs w:val="20"/>
          <w:lang w:val="x-none" w:eastAsia="x-none"/>
        </w:rPr>
      </w:pPr>
      <w:r w:rsidRPr="00DD7BCD">
        <w:rPr>
          <w:b/>
          <w:bCs/>
          <w:i/>
          <w:snapToGrid w:val="0"/>
          <w:szCs w:val="20"/>
          <w:lang w:val="x-none" w:eastAsia="x-none"/>
        </w:rPr>
        <w:t>Transmission Generation Resource (TGR)</w:t>
      </w:r>
    </w:p>
    <w:p w14:paraId="596ADC4D" w14:textId="7E1FB94E" w:rsidR="00DD7BCD" w:rsidRPr="00DD7BCD" w:rsidDel="00514DC0" w:rsidRDefault="00DD7BCD" w:rsidP="00514DC0">
      <w:pPr>
        <w:spacing w:after="240"/>
        <w:ind w:left="720"/>
        <w:rPr>
          <w:del w:id="143" w:author="ERCOT" w:date="2024-10-15T13:15:00Z"/>
          <w:szCs w:val="20"/>
        </w:rPr>
      </w:pPr>
      <w:r w:rsidRPr="00DD7BCD">
        <w:rPr>
          <w:szCs w:val="20"/>
        </w:rPr>
        <w:t xml:space="preserve">A Generation Resource connected to the ERCOT </w:t>
      </w:r>
      <w:del w:id="144" w:author="ERCOT" w:date="2024-10-15T13:15:00Z">
        <w:r w:rsidRPr="00DD7BCD" w:rsidDel="00514DC0">
          <w:rPr>
            <w:szCs w:val="20"/>
          </w:rPr>
          <w:delText>t</w:delText>
        </w:r>
      </w:del>
      <w:ins w:id="145" w:author="ERCOT" w:date="2024-10-15T13:15:00Z">
        <w:r w:rsidR="00514DC0">
          <w:rPr>
            <w:szCs w:val="20"/>
          </w:rPr>
          <w:t>T</w:t>
        </w:r>
      </w:ins>
      <w:r w:rsidRPr="00DD7BCD">
        <w:rPr>
          <w:szCs w:val="20"/>
        </w:rPr>
        <w:t xml:space="preserve">ransmission </w:t>
      </w:r>
      <w:ins w:id="146" w:author="ERCOT" w:date="2024-10-15T13:15:00Z">
        <w:r w:rsidR="00514DC0">
          <w:rPr>
            <w:szCs w:val="20"/>
          </w:rPr>
          <w:t>Grid</w:t>
        </w:r>
      </w:ins>
      <w:del w:id="147" w:author="ERCOT" w:date="2024-10-15T13:15:00Z">
        <w:r w:rsidRPr="00DD7BCD" w:rsidDel="00514DC0">
          <w:rPr>
            <w:szCs w:val="20"/>
          </w:rPr>
          <w:delText xml:space="preserve">system that is either: </w:delText>
        </w:r>
      </w:del>
    </w:p>
    <w:p w14:paraId="73925A73" w14:textId="2626820F" w:rsidR="00DD7BCD" w:rsidRPr="00DD7BCD" w:rsidDel="00514DC0" w:rsidRDefault="00DD7BCD">
      <w:pPr>
        <w:spacing w:after="240"/>
        <w:ind w:left="720"/>
        <w:rPr>
          <w:del w:id="148" w:author="ERCOT" w:date="2024-10-15T13:15:00Z"/>
          <w:szCs w:val="20"/>
        </w:rPr>
        <w:pPrChange w:id="149" w:author="ERCOT" w:date="2024-10-15T13:15:00Z">
          <w:pPr>
            <w:spacing w:after="240"/>
            <w:ind w:left="1440" w:hanging="720"/>
          </w:pPr>
        </w:pPrChange>
      </w:pPr>
      <w:del w:id="150" w:author="ERCOT" w:date="2024-10-15T13:15:00Z">
        <w:r w:rsidRPr="00DD7BCD" w:rsidDel="00514DC0">
          <w:rPr>
            <w:szCs w:val="20"/>
          </w:rPr>
          <w:delText>(1)</w:delText>
        </w:r>
        <w:r w:rsidRPr="00DD7BCD" w:rsidDel="00514DC0">
          <w:rPr>
            <w:szCs w:val="20"/>
          </w:rPr>
          <w:tab/>
          <w:delText xml:space="preserve">Greater than ten MW and not registered with the Public Utility Commission of Texas (PUCT) as a self-generator; or </w:delText>
        </w:r>
      </w:del>
    </w:p>
    <w:p w14:paraId="50A4DDDF" w14:textId="446A965F" w:rsidR="00DD7BCD" w:rsidRPr="00DD7BCD" w:rsidRDefault="00DD7BCD">
      <w:pPr>
        <w:spacing w:after="240"/>
        <w:ind w:left="720"/>
        <w:rPr>
          <w:szCs w:val="20"/>
        </w:rPr>
        <w:pPrChange w:id="151" w:author="ERCOT" w:date="2024-10-15T13:15:00Z">
          <w:pPr>
            <w:spacing w:after="240"/>
            <w:ind w:left="1440" w:hanging="720"/>
          </w:pPr>
        </w:pPrChange>
      </w:pPr>
      <w:del w:id="152" w:author="ERCOT" w:date="2024-10-15T13:15:00Z">
        <w:r w:rsidRPr="00DD7BCD" w:rsidDel="00514DC0">
          <w:rPr>
            <w:szCs w:val="20"/>
          </w:rPr>
          <w:delText>(2)</w:delText>
        </w:r>
        <w:r w:rsidRPr="00DD7BCD" w:rsidDel="00514DC0">
          <w:rPr>
            <w:szCs w:val="20"/>
          </w:rPr>
          <w:tab/>
          <w:delText>Greater than one MW that chooses to register as a Generation Resource to participate in the ERCOT markets</w:delText>
        </w:r>
      </w:del>
      <w:r w:rsidRPr="00DD7BCD">
        <w:rPr>
          <w:szCs w:val="20"/>
        </w:rPr>
        <w:t xml:space="preserve">.  </w:t>
      </w:r>
    </w:p>
    <w:p w14:paraId="5FE083A9" w14:textId="77777777" w:rsidR="00DD7BCD" w:rsidRPr="00DD7BCD" w:rsidRDefault="00DD7BCD" w:rsidP="00DD7BCD">
      <w:pPr>
        <w:spacing w:before="240" w:after="120"/>
        <w:ind w:left="360" w:hanging="7"/>
        <w:rPr>
          <w:b/>
          <w:bCs/>
          <w:i/>
          <w:szCs w:val="20"/>
          <w:lang w:val="x-none" w:eastAsia="x-none"/>
        </w:rPr>
      </w:pPr>
      <w:r w:rsidRPr="00DD7BCD">
        <w:rPr>
          <w:b/>
          <w:bCs/>
          <w:i/>
          <w:szCs w:val="20"/>
          <w:lang w:val="x-none" w:eastAsia="x-none"/>
        </w:rPr>
        <w:t>Load Resource</w:t>
      </w:r>
    </w:p>
    <w:p w14:paraId="4327C775" w14:textId="18EE392D" w:rsidR="00DD7BCD" w:rsidRPr="00DD7BCD" w:rsidRDefault="00DD7BCD" w:rsidP="00DD7BCD">
      <w:pPr>
        <w:spacing w:after="240"/>
        <w:ind w:left="360"/>
        <w:rPr>
          <w:iCs/>
          <w:szCs w:val="20"/>
        </w:rPr>
      </w:pPr>
      <w:r w:rsidRPr="00DD7BCD">
        <w:rPr>
          <w:iCs/>
          <w:szCs w:val="20"/>
        </w:rPr>
        <w:t>A Load capable of providing Ancillary Service to the ERCOT System and/or energy in the form of Demand response and registered with ERCOT as a Load Resource.</w:t>
      </w:r>
    </w:p>
    <w:p w14:paraId="681B9DE8" w14:textId="77777777" w:rsidR="00DD7BCD" w:rsidRPr="00DD7BCD" w:rsidRDefault="00DD7BCD" w:rsidP="00DD7BCD">
      <w:pPr>
        <w:keepNext/>
        <w:widowControl w:val="0"/>
        <w:tabs>
          <w:tab w:val="left" w:pos="1260"/>
        </w:tabs>
        <w:spacing w:before="240" w:after="120"/>
        <w:ind w:left="1080" w:hanging="360"/>
        <w:outlineLvl w:val="3"/>
        <w:rPr>
          <w:b/>
          <w:bCs/>
          <w:i/>
          <w:snapToGrid w:val="0"/>
          <w:szCs w:val="20"/>
          <w:lang w:val="x-none" w:eastAsia="x-none"/>
        </w:rPr>
      </w:pPr>
      <w:r w:rsidRPr="00DD7BCD">
        <w:rPr>
          <w:b/>
          <w:bCs/>
          <w:i/>
          <w:snapToGrid w:val="0"/>
          <w:szCs w:val="20"/>
          <w:lang w:val="x-none" w:eastAsia="x-none"/>
        </w:rPr>
        <w:t>Aggregate Load Resource (ALR)</w:t>
      </w:r>
    </w:p>
    <w:p w14:paraId="0685B549" w14:textId="77777777" w:rsidR="00DD7BCD" w:rsidRPr="00DD7BCD" w:rsidRDefault="00DD7BCD" w:rsidP="00DD7BCD">
      <w:pPr>
        <w:spacing w:after="240"/>
        <w:ind w:left="720"/>
        <w:rPr>
          <w:iCs/>
          <w:szCs w:val="20"/>
        </w:rPr>
      </w:pPr>
      <w:r w:rsidRPr="00DD7BCD">
        <w:rPr>
          <w:iCs/>
          <w:szCs w:val="20"/>
        </w:rPr>
        <w:t xml:space="preserve">A Controllable Load </w:t>
      </w:r>
      <w:proofErr w:type="gramStart"/>
      <w:r w:rsidRPr="00DD7BCD">
        <w:rPr>
          <w:iCs/>
          <w:szCs w:val="20"/>
        </w:rPr>
        <w:t>Resource that</w:t>
      </w:r>
      <w:proofErr w:type="gramEnd"/>
      <w:r w:rsidRPr="00DD7BCD">
        <w:rPr>
          <w:iCs/>
          <w:szCs w:val="20"/>
        </w:rPr>
        <w:t xml:space="preserve"> is an aggregation of individual metered sites, each of which has less than </w:t>
      </w:r>
      <w:r w:rsidRPr="00DD7BCD">
        <w:rPr>
          <w:szCs w:val="20"/>
        </w:rPr>
        <w:t>ten</w:t>
      </w:r>
      <w:r w:rsidRPr="00DD7BCD">
        <w:rPr>
          <w:iCs/>
          <w:szCs w:val="20"/>
        </w:rPr>
        <w:t xml:space="preserve"> MW of Demand response capability and all of which are located within a single Load Zone.</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8665E" w:rsidRPr="004B32CF" w14:paraId="42BD7E83" w14:textId="77777777" w:rsidTr="004E486E">
        <w:trPr>
          <w:trHeight w:val="386"/>
        </w:trPr>
        <w:tc>
          <w:tcPr>
            <w:tcW w:w="9350" w:type="dxa"/>
            <w:shd w:val="pct12" w:color="auto" w:fill="auto"/>
          </w:tcPr>
          <w:p w14:paraId="6E2CAB88" w14:textId="77777777" w:rsidR="00C8665E" w:rsidRPr="005F5E22" w:rsidRDefault="00C8665E" w:rsidP="004E486E">
            <w:pPr>
              <w:spacing w:before="120" w:after="240"/>
              <w:rPr>
                <w:b/>
                <w:i/>
                <w:iCs/>
              </w:rPr>
            </w:pPr>
            <w:r>
              <w:rPr>
                <w:b/>
                <w:i/>
                <w:iCs/>
              </w:rPr>
              <w:t>[NPRR1188</w:t>
            </w:r>
            <w:r w:rsidRPr="004B32CF">
              <w:rPr>
                <w:b/>
                <w:i/>
                <w:iCs/>
              </w:rPr>
              <w:t xml:space="preserve">:  </w:t>
            </w:r>
            <w:r>
              <w:rPr>
                <w:b/>
                <w:i/>
                <w:iCs/>
              </w:rPr>
              <w:t>Delete</w:t>
            </w:r>
            <w:r w:rsidRPr="004B32CF">
              <w:rPr>
                <w:b/>
                <w:i/>
                <w:iCs/>
              </w:rPr>
              <w:t xml:space="preserve"> the above definition “</w:t>
            </w:r>
            <w:r w:rsidRPr="000716B3">
              <w:rPr>
                <w:b/>
                <w:i/>
                <w:iCs/>
              </w:rPr>
              <w:t>Aggregate Load Resource (ALR</w:t>
            </w:r>
            <w:r>
              <w:rPr>
                <w:b/>
                <w:i/>
                <w:iCs/>
              </w:rPr>
              <w:t>)</w:t>
            </w:r>
            <w:r w:rsidRPr="004B32CF">
              <w:rPr>
                <w:b/>
                <w:i/>
                <w:iCs/>
              </w:rPr>
              <w:t>” upon system implementation</w:t>
            </w:r>
            <w:r>
              <w:rPr>
                <w:b/>
                <w:i/>
                <w:iCs/>
              </w:rPr>
              <w:t>.</w:t>
            </w:r>
            <w:r w:rsidRPr="004B32CF">
              <w:rPr>
                <w:b/>
                <w:i/>
                <w:iCs/>
              </w:rPr>
              <w:t>]</w:t>
            </w:r>
          </w:p>
        </w:tc>
      </w:tr>
    </w:tbl>
    <w:p w14:paraId="5288697D" w14:textId="77777777" w:rsidR="00DD7BCD" w:rsidRPr="00DD7BCD" w:rsidRDefault="00DD7BCD" w:rsidP="00C8665E">
      <w:pPr>
        <w:keepNext/>
        <w:widowControl w:val="0"/>
        <w:tabs>
          <w:tab w:val="left" w:pos="1260"/>
        </w:tabs>
        <w:spacing w:before="480" w:after="120"/>
        <w:ind w:left="1080" w:hanging="360"/>
        <w:outlineLvl w:val="3"/>
        <w:rPr>
          <w:b/>
          <w:bCs/>
          <w:i/>
          <w:snapToGrid w:val="0"/>
          <w:szCs w:val="20"/>
          <w:lang w:val="x-none" w:eastAsia="x-none"/>
        </w:rPr>
      </w:pPr>
      <w:r w:rsidRPr="00DD7BCD">
        <w:rPr>
          <w:b/>
          <w:bCs/>
          <w:i/>
          <w:snapToGrid w:val="0"/>
          <w:szCs w:val="20"/>
          <w:lang w:val="x-none" w:eastAsia="x-none"/>
        </w:rPr>
        <w:t>Controllable Load Resource</w:t>
      </w:r>
    </w:p>
    <w:p w14:paraId="5643D48C" w14:textId="590ED1F2" w:rsidR="00DD7BCD" w:rsidRPr="00DD7BCD" w:rsidRDefault="00DD7BCD" w:rsidP="00DD7BCD">
      <w:pPr>
        <w:spacing w:after="240"/>
        <w:ind w:left="720"/>
        <w:rPr>
          <w:iCs/>
          <w:szCs w:val="20"/>
        </w:rPr>
      </w:pPr>
      <w:r w:rsidRPr="00DD7BCD">
        <w:rPr>
          <w:iCs/>
          <w:szCs w:val="20"/>
        </w:rPr>
        <w:t>A Load Resource capable of controllably reducing or increasing consumption under</w:t>
      </w:r>
      <w:r w:rsidRPr="00A86D00">
        <w:rPr>
          <w:iCs/>
          <w:szCs w:val="20"/>
        </w:rPr>
        <w:t xml:space="preserve"> Dispatch</w:t>
      </w:r>
      <w:r w:rsidRPr="00DD7BCD">
        <w:rPr>
          <w:iCs/>
          <w:szCs w:val="20"/>
        </w:rPr>
        <w:t xml:space="preserve"> control by ERCOT.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8665E" w:rsidRPr="004B32CF" w14:paraId="74D67C4D" w14:textId="77777777" w:rsidTr="004E486E">
        <w:trPr>
          <w:trHeight w:val="386"/>
        </w:trPr>
        <w:tc>
          <w:tcPr>
            <w:tcW w:w="9350" w:type="dxa"/>
            <w:shd w:val="pct12" w:color="auto" w:fill="auto"/>
          </w:tcPr>
          <w:p w14:paraId="546393AF" w14:textId="77777777" w:rsidR="00C8665E" w:rsidRPr="004B32CF" w:rsidRDefault="00C8665E" w:rsidP="004E486E">
            <w:pPr>
              <w:spacing w:before="120" w:after="240"/>
              <w:rPr>
                <w:b/>
                <w:i/>
                <w:iCs/>
              </w:rPr>
            </w:pPr>
            <w:r>
              <w:rPr>
                <w:b/>
                <w:i/>
                <w:iCs/>
              </w:rPr>
              <w:t>[NPRR1188</w:t>
            </w:r>
            <w:r w:rsidRPr="004B32CF">
              <w:rPr>
                <w:b/>
                <w:i/>
                <w:iCs/>
              </w:rPr>
              <w:t xml:space="preserve">:  </w:t>
            </w:r>
            <w:r>
              <w:rPr>
                <w:b/>
                <w:i/>
                <w:iCs/>
              </w:rPr>
              <w:t>Insert the</w:t>
            </w:r>
            <w:r w:rsidRPr="004B32CF">
              <w:rPr>
                <w:b/>
                <w:i/>
                <w:iCs/>
              </w:rPr>
              <w:t xml:space="preserve"> definition “</w:t>
            </w:r>
            <w:r w:rsidRPr="000716B3">
              <w:rPr>
                <w:b/>
                <w:i/>
                <w:iCs/>
              </w:rPr>
              <w:t>Aggregate Load Resource (ALR</w:t>
            </w:r>
            <w:r>
              <w:rPr>
                <w:b/>
                <w:i/>
                <w:iCs/>
              </w:rPr>
              <w:t>)” below</w:t>
            </w:r>
            <w:r w:rsidRPr="004B32CF">
              <w:rPr>
                <w:b/>
                <w:i/>
                <w:iCs/>
              </w:rPr>
              <w:t xml:space="preserve"> upon system implementation:]</w:t>
            </w:r>
          </w:p>
          <w:p w14:paraId="0B2595B1" w14:textId="77777777" w:rsidR="00C8665E" w:rsidRPr="00812ECB" w:rsidRDefault="00C8665E" w:rsidP="004E486E">
            <w:pPr>
              <w:keepNext/>
              <w:widowControl w:val="0"/>
              <w:tabs>
                <w:tab w:val="left" w:pos="1260"/>
              </w:tabs>
              <w:spacing w:after="120"/>
              <w:ind w:left="1080"/>
              <w:outlineLvl w:val="3"/>
              <w:rPr>
                <w:b/>
                <w:bCs/>
                <w:iCs/>
                <w:snapToGrid w:val="0"/>
                <w:lang w:val="x-none" w:eastAsia="x-none"/>
              </w:rPr>
            </w:pPr>
            <w:r w:rsidRPr="00812ECB">
              <w:rPr>
                <w:b/>
                <w:bCs/>
                <w:iCs/>
                <w:snapToGrid w:val="0"/>
                <w:lang w:val="x-none" w:eastAsia="x-none"/>
              </w:rPr>
              <w:lastRenderedPageBreak/>
              <w:t>Aggregate Load Resource (ALR)</w:t>
            </w:r>
          </w:p>
          <w:p w14:paraId="3BEC571B" w14:textId="77777777" w:rsidR="00C8665E" w:rsidRPr="00FD011B" w:rsidRDefault="00C8665E" w:rsidP="004E486E">
            <w:pPr>
              <w:spacing w:after="240"/>
              <w:ind w:left="1080"/>
            </w:pPr>
            <w:r w:rsidRPr="00812ECB">
              <w:t>A Controllable Load Resource (CLR</w:t>
            </w:r>
            <w:proofErr w:type="gramStart"/>
            <w:r w:rsidRPr="00812ECB">
              <w:t>) that</w:t>
            </w:r>
            <w:proofErr w:type="gramEnd"/>
            <w:r w:rsidRPr="00812ECB">
              <w:t xml:space="preserve"> is an aggregation of individual metered sites, each of which has less than ten MW of Demand response capability and all of which are located within a single Load Zone.</w:t>
            </w:r>
          </w:p>
        </w:tc>
      </w:tr>
    </w:tbl>
    <w:p w14:paraId="033DED88" w14:textId="77777777" w:rsidR="00DD7BCD" w:rsidRPr="00DD7BCD" w:rsidRDefault="00DD7BCD" w:rsidP="00DD7BCD">
      <w:pPr>
        <w:spacing w:before="240" w:after="120"/>
        <w:ind w:left="360" w:hanging="7"/>
        <w:rPr>
          <w:b/>
          <w:bCs/>
          <w:i/>
          <w:szCs w:val="20"/>
          <w:lang w:eastAsia="x-none"/>
        </w:rPr>
      </w:pPr>
      <w:r w:rsidRPr="00DD7BCD">
        <w:rPr>
          <w:b/>
          <w:bCs/>
          <w:i/>
          <w:szCs w:val="20"/>
          <w:lang w:val="x-none" w:eastAsia="x-none"/>
        </w:rPr>
        <w:lastRenderedPageBreak/>
        <w:t xml:space="preserve">Settlement Only </w:t>
      </w:r>
      <w:r w:rsidRPr="00DD7BCD">
        <w:rPr>
          <w:b/>
          <w:bCs/>
          <w:i/>
          <w:szCs w:val="20"/>
          <w:lang w:eastAsia="x-none"/>
        </w:rPr>
        <w:t>Generator (SOG)</w:t>
      </w:r>
    </w:p>
    <w:p w14:paraId="79CE38BE" w14:textId="1679B17A" w:rsidR="00DD7BCD" w:rsidRPr="00DD7BCD" w:rsidRDefault="00DD7BCD" w:rsidP="00DD7BCD">
      <w:pPr>
        <w:spacing w:after="240"/>
        <w:ind w:left="360"/>
        <w:rPr>
          <w:iCs/>
          <w:szCs w:val="20"/>
        </w:rPr>
      </w:pPr>
      <w:r w:rsidRPr="00DD7BCD">
        <w:rPr>
          <w:iCs/>
          <w:szCs w:val="20"/>
        </w:rPr>
        <w:t xml:space="preserve">A generator that is settled for exported energy only, but </w:t>
      </w:r>
      <w:ins w:id="153" w:author="ERCOT" w:date="2024-10-15T13:25:00Z">
        <w:r w:rsidR="00A84BD0">
          <w:rPr>
            <w:iCs/>
            <w:szCs w:val="20"/>
          </w:rPr>
          <w:t xml:space="preserve">which </w:t>
        </w:r>
      </w:ins>
      <w:r w:rsidRPr="00DD7BCD">
        <w:rPr>
          <w:iCs/>
          <w:szCs w:val="20"/>
        </w:rPr>
        <w:t xml:space="preserve">may not participate in the Ancillary Services market, </w:t>
      </w:r>
      <w:r w:rsidRPr="00DD7BCD">
        <w:rPr>
          <w:sz w:val="23"/>
          <w:szCs w:val="23"/>
        </w:rPr>
        <w:t>Reliability Unit Commitment (</w:t>
      </w:r>
      <w:r w:rsidRPr="00DD7BCD">
        <w:rPr>
          <w:iCs/>
          <w:szCs w:val="20"/>
        </w:rPr>
        <w:t>RUC), Security-Constrained Economic Dispatch (SCED), or make energy offers</w:t>
      </w:r>
      <w:ins w:id="154" w:author="ERCOT" w:date="2024-10-15T13:25:00Z">
        <w:r w:rsidR="00A84BD0">
          <w:rPr>
            <w:iCs/>
            <w:szCs w:val="20"/>
          </w:rPr>
          <w:t>, and that is registered as a Settlement Only Generator (SOG)</w:t>
        </w:r>
      </w:ins>
      <w:r w:rsidRPr="00DD7BCD">
        <w:rPr>
          <w:iCs/>
          <w:szCs w:val="20"/>
        </w:rPr>
        <w:t xml:space="preserve">.  These units </w:t>
      </w:r>
      <w:del w:id="155" w:author="ERCOT" w:date="2024-10-15T13:26:00Z">
        <w:r w:rsidRPr="00DD7BCD" w:rsidDel="00A84BD0">
          <w:rPr>
            <w:iCs/>
            <w:szCs w:val="20"/>
          </w:rPr>
          <w:delText>are comprised of</w:delText>
        </w:r>
      </w:del>
      <w:ins w:id="156" w:author="ERCOT" w:date="2024-10-15T13:26:00Z">
        <w:r w:rsidR="00A84BD0">
          <w:rPr>
            <w:iCs/>
            <w:szCs w:val="20"/>
          </w:rPr>
          <w:t>include</w:t>
        </w:r>
      </w:ins>
      <w:r w:rsidRPr="00DD7BCD">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7BCD" w:rsidRPr="00DD7BCD" w14:paraId="4C167E78" w14:textId="77777777" w:rsidTr="00C54A16">
        <w:trPr>
          <w:trHeight w:val="386"/>
        </w:trPr>
        <w:tc>
          <w:tcPr>
            <w:tcW w:w="9350" w:type="dxa"/>
            <w:shd w:val="pct12" w:color="auto" w:fill="auto"/>
          </w:tcPr>
          <w:p w14:paraId="7763D605" w14:textId="77777777" w:rsidR="00DD7BCD" w:rsidRPr="00DD7BCD" w:rsidRDefault="00DD7BCD" w:rsidP="00DD7BCD">
            <w:pPr>
              <w:spacing w:before="120" w:after="240"/>
              <w:rPr>
                <w:b/>
                <w:i/>
                <w:iCs/>
                <w:szCs w:val="20"/>
              </w:rPr>
            </w:pPr>
            <w:r w:rsidRPr="00DD7BCD">
              <w:rPr>
                <w:b/>
                <w:i/>
                <w:iCs/>
                <w:szCs w:val="20"/>
              </w:rPr>
              <w:t>[NPRR995:  Delete the above definition “Settlement Only Generator (SOG)” upon system implementation.]</w:t>
            </w:r>
          </w:p>
        </w:tc>
      </w:tr>
    </w:tbl>
    <w:p w14:paraId="29B83B82" w14:textId="77777777" w:rsidR="00DD7BCD" w:rsidRPr="00DD7BCD" w:rsidRDefault="00DD7BCD" w:rsidP="00DD7BCD">
      <w:pPr>
        <w:keepNext/>
        <w:widowControl w:val="0"/>
        <w:tabs>
          <w:tab w:val="left" w:pos="1260"/>
        </w:tabs>
        <w:spacing w:before="480" w:after="120"/>
        <w:ind w:left="720"/>
        <w:outlineLvl w:val="3"/>
        <w:rPr>
          <w:b/>
          <w:i/>
          <w:iCs/>
          <w:szCs w:val="20"/>
        </w:rPr>
      </w:pPr>
      <w:r w:rsidRPr="00DD7BCD">
        <w:rPr>
          <w:b/>
          <w:bCs/>
          <w:i/>
          <w:snapToGrid w:val="0"/>
          <w:szCs w:val="20"/>
          <w:lang w:val="x-none" w:eastAsia="x-none"/>
        </w:rPr>
        <w:t>Settlement Only Transmission Generator</w:t>
      </w:r>
      <w:r w:rsidRPr="00DD7BCD">
        <w:rPr>
          <w:b/>
          <w:bCs/>
          <w:i/>
          <w:snapToGrid w:val="0"/>
          <w:szCs w:val="20"/>
          <w:lang w:eastAsia="x-none"/>
        </w:rPr>
        <w:t xml:space="preserve"> (SOTG)</w:t>
      </w:r>
    </w:p>
    <w:p w14:paraId="1BCFB1B6" w14:textId="79DA5131" w:rsidR="00DD7BCD" w:rsidRPr="00DD7BCD" w:rsidRDefault="00DD7BCD" w:rsidP="00DD7BCD">
      <w:pPr>
        <w:spacing w:after="240"/>
        <w:ind w:left="720"/>
        <w:rPr>
          <w:szCs w:val="20"/>
        </w:rPr>
      </w:pPr>
      <w:r w:rsidRPr="00DD7BCD">
        <w:rPr>
          <w:szCs w:val="20"/>
        </w:rPr>
        <w:t>A</w:t>
      </w:r>
      <w:ins w:id="157" w:author="ERCOT" w:date="2024-10-15T13:40:00Z">
        <w:r w:rsidR="00D84337">
          <w:rPr>
            <w:szCs w:val="20"/>
          </w:rPr>
          <w:t>n</w:t>
        </w:r>
      </w:ins>
      <w:r w:rsidRPr="00DD7BCD">
        <w:rPr>
          <w:szCs w:val="20"/>
        </w:rPr>
        <w:t xml:space="preserve"> </w:t>
      </w:r>
      <w:ins w:id="158" w:author="ERCOT" w:date="2024-10-15T13:40:00Z">
        <w:r w:rsidR="00D84337">
          <w:rPr>
            <w:szCs w:val="20"/>
          </w:rPr>
          <w:t>SOG</w:t>
        </w:r>
      </w:ins>
      <w:del w:id="159" w:author="ERCOT" w:date="2024-10-15T13:40:00Z">
        <w:r w:rsidRPr="00DD7BCD" w:rsidDel="00D84337">
          <w:rPr>
            <w:szCs w:val="20"/>
          </w:rPr>
          <w:delText>generator</w:delText>
        </w:r>
      </w:del>
      <w:r w:rsidRPr="00DD7BCD">
        <w:rPr>
          <w:szCs w:val="20"/>
        </w:rPr>
        <w:t xml:space="preserve"> that is connected to the ERCOT </w:t>
      </w:r>
      <w:del w:id="160" w:author="ERCOT" w:date="2024-10-15T13:40:00Z">
        <w:r w:rsidRPr="00DD7BCD" w:rsidDel="00D84337">
          <w:rPr>
            <w:szCs w:val="20"/>
          </w:rPr>
          <w:delText>t</w:delText>
        </w:r>
      </w:del>
      <w:ins w:id="161" w:author="ERCOT" w:date="2024-10-15T13:40:00Z">
        <w:r w:rsidR="00D84337">
          <w:rPr>
            <w:szCs w:val="20"/>
          </w:rPr>
          <w:t>T</w:t>
        </w:r>
      </w:ins>
      <w:r w:rsidRPr="00DD7BCD">
        <w:rPr>
          <w:szCs w:val="20"/>
        </w:rPr>
        <w:t xml:space="preserve">ransmission </w:t>
      </w:r>
      <w:ins w:id="162" w:author="ERCOT" w:date="2024-10-15T13:40:00Z">
        <w:r w:rsidR="00D84337">
          <w:rPr>
            <w:szCs w:val="20"/>
          </w:rPr>
          <w:t>Grid</w:t>
        </w:r>
      </w:ins>
      <w:del w:id="163" w:author="ERCOT" w:date="2024-10-15T13:40:00Z">
        <w:r w:rsidRPr="00DD7BCD" w:rsidDel="00D84337">
          <w:rPr>
            <w:szCs w:val="20"/>
          </w:rPr>
          <w:delText>system</w:delText>
        </w:r>
      </w:del>
      <w:r w:rsidRPr="00DD7BCD">
        <w:rPr>
          <w:szCs w:val="20"/>
        </w:rPr>
        <w:t xml:space="preserve"> with a </w:t>
      </w:r>
      <w:del w:id="164" w:author="ERCOT" w:date="2024-10-15T13:40:00Z">
        <w:r w:rsidRPr="00DD7BCD" w:rsidDel="00D84337">
          <w:rPr>
            <w:szCs w:val="20"/>
          </w:rPr>
          <w:delText>rating</w:delText>
        </w:r>
      </w:del>
      <w:ins w:id="165" w:author="ERCOT" w:date="2024-10-15T13:40:00Z">
        <w:r w:rsidR="00D84337">
          <w:rPr>
            <w:szCs w:val="20"/>
          </w:rPr>
          <w:t>nameplate capacity</w:t>
        </w:r>
      </w:ins>
      <w:r w:rsidRPr="00DD7BCD">
        <w:rPr>
          <w:szCs w:val="20"/>
        </w:rPr>
        <w:t xml:space="preserve"> of </w:t>
      </w:r>
      <w:ins w:id="166" w:author="ERCOT" w:date="2024-10-15T13:40:00Z">
        <w:r w:rsidR="00D84337" w:rsidRPr="00A84BD0">
          <w:rPr>
            <w:iCs/>
          </w:rPr>
          <w:t xml:space="preserve">at least </w:t>
        </w:r>
      </w:ins>
      <w:ins w:id="167" w:author="ERCOT" w:date="2024-10-15T13:41:00Z">
        <w:r w:rsidR="00D84337">
          <w:rPr>
            <w:iCs/>
          </w:rPr>
          <w:t>one M</w:t>
        </w:r>
      </w:ins>
      <w:ins w:id="168" w:author="ERCOT" w:date="2024-10-15T13:40:00Z">
        <w:r w:rsidR="00D84337" w:rsidRPr="00A84BD0">
          <w:rPr>
            <w:iCs/>
          </w:rPr>
          <w:t xml:space="preserve">W and no more than </w:t>
        </w:r>
      </w:ins>
      <w:r w:rsidRPr="00DD7BCD">
        <w:rPr>
          <w:szCs w:val="20"/>
        </w:rPr>
        <w:t>ten MW</w:t>
      </w:r>
      <w:del w:id="169" w:author="ERCOT" w:date="2024-10-15T13:41:00Z">
        <w:r w:rsidRPr="00DD7BCD" w:rsidDel="00D84337">
          <w:rPr>
            <w:szCs w:val="20"/>
          </w:rPr>
          <w:delText xml:space="preserve"> or less</w:delText>
        </w:r>
        <w:r w:rsidRPr="00DD7BCD" w:rsidDel="00D84337">
          <w:rPr>
            <w:iCs/>
            <w:szCs w:val="20"/>
          </w:rPr>
          <w:delText xml:space="preserve"> </w:delText>
        </w:r>
        <w:r w:rsidRPr="00DD7BCD" w:rsidDel="00D84337">
          <w:rPr>
            <w:szCs w:val="20"/>
          </w:rPr>
          <w:delText xml:space="preserve">and is registered with the Public Utility Commission of Texas (PUCT) as a power generation company.  SOTGs must be registered with ERCOT in accordance with Planning Guide Section </w:delText>
        </w:r>
        <w:r w:rsidRPr="00DD7BCD" w:rsidDel="00D84337">
          <w:rPr>
            <w:iCs/>
            <w:sz w:val="23"/>
            <w:szCs w:val="23"/>
          </w:rPr>
          <w:delText>6.8.2</w:delText>
        </w:r>
        <w:r w:rsidRPr="00DD7BCD" w:rsidDel="00D84337">
          <w:rPr>
            <w:szCs w:val="20"/>
          </w:rPr>
          <w:delText>, Resource Registration Process, and may be modeled in ERCOT systems for reliability in accordance with Section 3.10.7.2, Modeling of Resources and Transmission Loads</w:delText>
        </w:r>
      </w:del>
      <w:r w:rsidRPr="00DD7BCD">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7BCD" w:rsidRPr="00DD7BCD" w14:paraId="2401B403" w14:textId="77777777" w:rsidTr="00C54A16">
        <w:trPr>
          <w:trHeight w:val="386"/>
        </w:trPr>
        <w:tc>
          <w:tcPr>
            <w:tcW w:w="9350" w:type="dxa"/>
            <w:shd w:val="pct12" w:color="auto" w:fill="auto"/>
          </w:tcPr>
          <w:p w14:paraId="09E15189" w14:textId="77777777" w:rsidR="00DD7BCD" w:rsidRPr="00DD7BCD" w:rsidRDefault="00DD7BCD" w:rsidP="00DD7BCD">
            <w:pPr>
              <w:spacing w:before="120" w:after="240"/>
              <w:rPr>
                <w:b/>
                <w:i/>
                <w:iCs/>
                <w:szCs w:val="20"/>
              </w:rPr>
            </w:pPr>
            <w:r w:rsidRPr="00DD7BCD">
              <w:rPr>
                <w:b/>
                <w:i/>
                <w:iCs/>
                <w:szCs w:val="20"/>
              </w:rPr>
              <w:t>[NPRR995:  Delete the above definition “Settlement Only Transmission Generator (SOTG)” upon system implementation.]</w:t>
            </w:r>
          </w:p>
        </w:tc>
      </w:tr>
    </w:tbl>
    <w:p w14:paraId="70639640" w14:textId="77777777" w:rsidR="00DD7BCD" w:rsidRPr="00DD7BCD" w:rsidRDefault="00DD7BCD" w:rsidP="00DD7BCD">
      <w:pPr>
        <w:keepNext/>
        <w:widowControl w:val="0"/>
        <w:tabs>
          <w:tab w:val="left" w:pos="1260"/>
        </w:tabs>
        <w:spacing w:before="480" w:after="120"/>
        <w:ind w:left="720"/>
        <w:outlineLvl w:val="3"/>
        <w:rPr>
          <w:b/>
          <w:bCs/>
          <w:i/>
          <w:snapToGrid w:val="0"/>
          <w:szCs w:val="20"/>
          <w:lang w:eastAsia="x-none"/>
        </w:rPr>
      </w:pPr>
      <w:r w:rsidRPr="00DD7BCD">
        <w:rPr>
          <w:b/>
          <w:bCs/>
          <w:i/>
          <w:snapToGrid w:val="0"/>
          <w:szCs w:val="20"/>
          <w:lang w:val="x-none" w:eastAsia="x-none"/>
        </w:rPr>
        <w:t>Settlement Only Transmission Self</w:t>
      </w:r>
      <w:r w:rsidRPr="00DD7BCD">
        <w:rPr>
          <w:b/>
          <w:bCs/>
          <w:i/>
          <w:snapToGrid w:val="0"/>
          <w:szCs w:val="20"/>
          <w:lang w:eastAsia="x-none"/>
        </w:rPr>
        <w:t>-</w:t>
      </w:r>
      <w:r w:rsidRPr="00DD7BCD">
        <w:rPr>
          <w:b/>
          <w:bCs/>
          <w:i/>
          <w:snapToGrid w:val="0"/>
          <w:szCs w:val="20"/>
          <w:lang w:val="x-none" w:eastAsia="x-none"/>
        </w:rPr>
        <w:t>Generator</w:t>
      </w:r>
      <w:r w:rsidRPr="00DD7BCD">
        <w:rPr>
          <w:b/>
          <w:bCs/>
          <w:i/>
          <w:snapToGrid w:val="0"/>
          <w:szCs w:val="20"/>
          <w:lang w:eastAsia="x-none"/>
        </w:rPr>
        <w:t xml:space="preserve"> (SOTSG)</w:t>
      </w:r>
    </w:p>
    <w:p w14:paraId="37881A2C" w14:textId="4225EB92" w:rsidR="00DD7BCD" w:rsidRPr="00DD7BCD" w:rsidRDefault="00DD7BCD" w:rsidP="00DD7BCD">
      <w:pPr>
        <w:spacing w:after="240"/>
        <w:ind w:left="720"/>
        <w:rPr>
          <w:szCs w:val="20"/>
        </w:rPr>
      </w:pPr>
      <w:r w:rsidRPr="00DD7BCD">
        <w:rPr>
          <w:szCs w:val="20"/>
        </w:rPr>
        <w:t>A</w:t>
      </w:r>
      <w:ins w:id="170" w:author="ERCOT" w:date="2024-10-15T13:41:00Z">
        <w:r w:rsidR="00D84337">
          <w:rPr>
            <w:szCs w:val="20"/>
          </w:rPr>
          <w:t>n</w:t>
        </w:r>
      </w:ins>
      <w:r w:rsidRPr="00DD7BCD">
        <w:rPr>
          <w:szCs w:val="20"/>
        </w:rPr>
        <w:t xml:space="preserve"> </w:t>
      </w:r>
      <w:ins w:id="171" w:author="ERCOT" w:date="2024-10-15T13:41:00Z">
        <w:r w:rsidR="00D84337">
          <w:rPr>
            <w:szCs w:val="20"/>
          </w:rPr>
          <w:t>SOG</w:t>
        </w:r>
      </w:ins>
      <w:del w:id="172" w:author="ERCOT" w:date="2024-10-15T13:41:00Z">
        <w:r w:rsidRPr="00DD7BCD" w:rsidDel="00D84337">
          <w:rPr>
            <w:szCs w:val="20"/>
          </w:rPr>
          <w:delText>generator</w:delText>
        </w:r>
      </w:del>
      <w:r w:rsidRPr="00DD7BCD">
        <w:rPr>
          <w:szCs w:val="20"/>
        </w:rPr>
        <w:t xml:space="preserve"> that is connected to the ERCOT </w:t>
      </w:r>
      <w:del w:id="173" w:author="ERCOT" w:date="2024-10-15T13:41:00Z">
        <w:r w:rsidRPr="00DD7BCD" w:rsidDel="00D84337">
          <w:rPr>
            <w:szCs w:val="20"/>
          </w:rPr>
          <w:delText>t</w:delText>
        </w:r>
      </w:del>
      <w:ins w:id="174" w:author="ERCOT" w:date="2024-10-15T13:41:00Z">
        <w:r w:rsidR="00D84337">
          <w:rPr>
            <w:szCs w:val="20"/>
          </w:rPr>
          <w:t>T</w:t>
        </w:r>
      </w:ins>
      <w:r w:rsidRPr="00DD7BCD">
        <w:rPr>
          <w:szCs w:val="20"/>
        </w:rPr>
        <w:t xml:space="preserve">ransmission </w:t>
      </w:r>
      <w:ins w:id="175" w:author="ERCOT" w:date="2024-10-15T13:41:00Z">
        <w:r w:rsidR="00D84337">
          <w:rPr>
            <w:szCs w:val="20"/>
          </w:rPr>
          <w:t>Grid</w:t>
        </w:r>
      </w:ins>
      <w:del w:id="176" w:author="ERCOT" w:date="2024-10-15T13:41:00Z">
        <w:r w:rsidRPr="00DD7BCD" w:rsidDel="00D84337">
          <w:rPr>
            <w:szCs w:val="20"/>
          </w:rPr>
          <w:delText>system</w:delText>
        </w:r>
      </w:del>
      <w:r w:rsidRPr="00DD7BCD">
        <w:rPr>
          <w:szCs w:val="20"/>
        </w:rPr>
        <w:t xml:space="preserve"> with a </w:t>
      </w:r>
      <w:del w:id="177" w:author="ERCOT" w:date="2024-10-15T13:42:00Z">
        <w:r w:rsidRPr="00DD7BCD" w:rsidDel="00D84337">
          <w:rPr>
            <w:szCs w:val="20"/>
          </w:rPr>
          <w:delText>rating</w:delText>
        </w:r>
      </w:del>
      <w:ins w:id="178" w:author="ERCOT" w:date="2024-10-15T13:42:00Z">
        <w:r w:rsidR="00D84337">
          <w:rPr>
            <w:szCs w:val="20"/>
          </w:rPr>
          <w:t>nameplate capacity</w:t>
        </w:r>
      </w:ins>
      <w:r w:rsidRPr="00DD7BCD">
        <w:rPr>
          <w:szCs w:val="20"/>
        </w:rPr>
        <w:t xml:space="preserve"> of one MW or more and </w:t>
      </w:r>
      <w:ins w:id="179" w:author="ERCOT" w:date="2024-10-15T13:42:00Z">
        <w:r w:rsidR="00D84337">
          <w:rPr>
            <w:szCs w:val="20"/>
          </w:rPr>
          <w:t xml:space="preserve">whose owner </w:t>
        </w:r>
      </w:ins>
      <w:r w:rsidRPr="00DD7BCD">
        <w:rPr>
          <w:szCs w:val="20"/>
        </w:rPr>
        <w:t>is registered with the Public Utility Commission of Texas (PUCT) as a self-generator.</w:t>
      </w:r>
      <w:del w:id="180" w:author="ERCOT" w:date="2024-10-15T13:42:00Z">
        <w:r w:rsidRPr="00DD7BCD" w:rsidDel="00D84337">
          <w:rPr>
            <w:szCs w:val="20"/>
          </w:rPr>
          <w:delText xml:space="preserve">  SOTSGs must be registered with ERCOT in accordance with Planning Guide Section </w:delText>
        </w:r>
        <w:r w:rsidRPr="00DD7BCD" w:rsidDel="00D84337">
          <w:rPr>
            <w:iCs/>
            <w:sz w:val="23"/>
            <w:szCs w:val="23"/>
          </w:rPr>
          <w:delText>6.8.2</w:delText>
        </w:r>
        <w:r w:rsidRPr="00DD7BCD" w:rsidDel="00D84337">
          <w:rPr>
            <w:szCs w:val="20"/>
          </w:rPr>
          <w:delText>, Resource Registration Process, and will be modeled in ERCOT systems for reliability in accordance with Section 3.10.7.3, Modeling of Private Use Networks.</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D7BCD" w:rsidRPr="00DD7BCD" w14:paraId="5069D7CE" w14:textId="77777777" w:rsidTr="00C54A16">
        <w:trPr>
          <w:trHeight w:val="386"/>
        </w:trPr>
        <w:tc>
          <w:tcPr>
            <w:tcW w:w="9350" w:type="dxa"/>
            <w:shd w:val="pct12" w:color="auto" w:fill="auto"/>
          </w:tcPr>
          <w:p w14:paraId="7B60ECD0" w14:textId="77777777" w:rsidR="00DD7BCD" w:rsidRPr="00DD7BCD" w:rsidRDefault="00DD7BCD" w:rsidP="00DD7BCD">
            <w:pPr>
              <w:spacing w:before="120" w:after="240"/>
              <w:rPr>
                <w:b/>
                <w:i/>
                <w:iCs/>
                <w:szCs w:val="20"/>
              </w:rPr>
            </w:pPr>
            <w:r w:rsidRPr="00DD7BCD">
              <w:rPr>
                <w:b/>
                <w:i/>
                <w:iCs/>
                <w:szCs w:val="20"/>
              </w:rPr>
              <w:t>[NPRR995:  Delete the above definition “Settlement Only Transmission Self-Generator (SOTSG)” upon system implementation.]</w:t>
            </w:r>
          </w:p>
        </w:tc>
      </w:tr>
    </w:tbl>
    <w:p w14:paraId="0ECE0E52" w14:textId="77777777" w:rsidR="00B210EB" w:rsidRPr="004222A1" w:rsidRDefault="00B210EB" w:rsidP="00B210EB">
      <w:pPr>
        <w:pStyle w:val="H2"/>
        <w:rPr>
          <w:b w:val="0"/>
        </w:rPr>
      </w:pPr>
      <w:r w:rsidRPr="004222A1">
        <w:lastRenderedPageBreak/>
        <w:t>Resource Entity</w:t>
      </w:r>
    </w:p>
    <w:p w14:paraId="12080EEC" w14:textId="52C31E2F" w:rsidR="00B210EB" w:rsidRDefault="00B210EB" w:rsidP="00B210EB">
      <w:pPr>
        <w:pStyle w:val="BodyText"/>
      </w:pPr>
      <w:r w:rsidRPr="009E4B89">
        <w:t xml:space="preserve">An Entity that owns or controls a </w:t>
      </w:r>
      <w:r>
        <w:t>Generation Resource</w:t>
      </w:r>
      <w:r w:rsidRPr="00C51B65">
        <w:t>, an Energy Storage Resource (ESR)</w:t>
      </w:r>
      <w:r>
        <w:t>, a Settlement Only Generator (SOG), or a Load Resource</w:t>
      </w:r>
      <w:ins w:id="181" w:author="ERCOT" w:date="2025-10-16T11:57:00Z" w16du:dateUtc="2025-10-16T16:57:00Z">
        <w:r w:rsidR="007D6FFD">
          <w:t xml:space="preserve"> and has been designated by an owner</w:t>
        </w:r>
      </w:ins>
      <w:r w:rsidRPr="009E4B89" w:rsidDel="00971C36">
        <w:t xml:space="preserve"> </w:t>
      </w:r>
      <w:ins w:id="182" w:author="ERCOT" w:date="2024-10-15T13:44:00Z">
        <w:r>
          <w:t xml:space="preserve">to </w:t>
        </w:r>
        <w:del w:id="183" w:author="ERCOT" w:date="2025-10-16T11:57:00Z" w16du:dateUtc="2025-10-16T16:57:00Z">
          <w:r w:rsidDel="007D6FFD">
            <w:delText>serve</w:delText>
          </w:r>
        </w:del>
      </w:ins>
      <w:del w:id="184" w:author="ERCOT" w:date="2025-10-16T11:57:00Z" w16du:dateUtc="2025-10-16T16:57:00Z">
        <w:r w:rsidRPr="009E4B89" w:rsidDel="007D6FFD">
          <w:delText>and</w:delText>
        </w:r>
      </w:del>
      <w:ins w:id="185" w:author="ERCOT" w:date="2025-10-16T11:57:00Z" w16du:dateUtc="2025-10-16T16:57:00Z">
        <w:r w:rsidR="007D6FFD">
          <w:t>register</w:t>
        </w:r>
      </w:ins>
      <w:del w:id="186" w:author="ERCOT" w:date="2024-10-15T13:44:00Z">
        <w:r w:rsidRPr="009E4B89" w:rsidDel="00D84337">
          <w:delText xml:space="preserve"> is registered with ERCOT</w:delText>
        </w:r>
      </w:del>
      <w:r w:rsidRPr="009E4B89">
        <w:t xml:space="preserve"> as </w:t>
      </w:r>
      <w:del w:id="187" w:author="ERCOT" w:date="2024-10-15T13:44:00Z">
        <w:r w:rsidRPr="009E4B89" w:rsidDel="00D84337">
          <w:delText>a</w:delText>
        </w:r>
      </w:del>
      <w:ins w:id="188" w:author="ERCOT" w:date="2024-10-15T13:44:00Z">
        <w:r>
          <w:t>the</w:t>
        </w:r>
      </w:ins>
      <w:r w:rsidRPr="009E4B89">
        <w:t xml:space="preserve"> Resource Entity</w:t>
      </w:r>
      <w:ins w:id="189" w:author="ERCOT" w:date="2024-10-15T13:44:00Z">
        <w:r w:rsidRPr="00D84337">
          <w:rPr>
            <w:iCs/>
            <w:szCs w:val="20"/>
          </w:rPr>
          <w:t xml:space="preserve"> </w:t>
        </w:r>
        <w:r>
          <w:rPr>
            <w:iCs/>
            <w:szCs w:val="20"/>
          </w:rPr>
          <w:t xml:space="preserve">for that Generation Resource, </w:t>
        </w:r>
      </w:ins>
      <w:ins w:id="190" w:author="ERCOT" w:date="2025-10-09T11:46:00Z" w16du:dateUtc="2025-10-09T16:46:00Z">
        <w:r w:rsidR="008038CA">
          <w:rPr>
            <w:iCs/>
            <w:szCs w:val="20"/>
          </w:rPr>
          <w:t xml:space="preserve">ESR, </w:t>
        </w:r>
      </w:ins>
      <w:ins w:id="191" w:author="ERCOT" w:date="2024-10-15T13:44:00Z">
        <w:r>
          <w:rPr>
            <w:iCs/>
            <w:szCs w:val="20"/>
          </w:rPr>
          <w:t>SOG, or Load Resource for the purposes of these Protocols (or, in the case of a Split Generation Resource, a Resource Entity)</w:t>
        </w:r>
      </w:ins>
      <w:r w:rsidRPr="009E4B89">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210EB" w:rsidRPr="004B32CF" w14:paraId="02BB99D1" w14:textId="77777777" w:rsidTr="003F3666">
        <w:trPr>
          <w:trHeight w:val="386"/>
        </w:trPr>
        <w:tc>
          <w:tcPr>
            <w:tcW w:w="9350" w:type="dxa"/>
            <w:shd w:val="clear" w:color="auto" w:fill="D9D9D9" w:themeFill="background1" w:themeFillShade="D9"/>
          </w:tcPr>
          <w:p w14:paraId="5A3130E0" w14:textId="77777777" w:rsidR="00B210EB" w:rsidRPr="004B32CF" w:rsidRDefault="00B210EB" w:rsidP="004E486E">
            <w:pPr>
              <w:spacing w:before="120" w:after="240"/>
              <w:rPr>
                <w:b/>
                <w:i/>
                <w:iCs/>
              </w:rPr>
            </w:pPr>
            <w:r>
              <w:rPr>
                <w:b/>
                <w:i/>
                <w:iCs/>
              </w:rPr>
              <w:t>[NPRR995</w:t>
            </w:r>
            <w:r w:rsidRPr="004B32CF">
              <w:rPr>
                <w:b/>
                <w:i/>
                <w:iCs/>
              </w:rPr>
              <w:t>:  Replace the above definition “</w:t>
            </w:r>
            <w:r w:rsidRPr="00C51B65">
              <w:rPr>
                <w:b/>
                <w:i/>
                <w:iCs/>
              </w:rPr>
              <w:t>Resource Entity</w:t>
            </w:r>
            <w:r w:rsidRPr="004B32CF">
              <w:rPr>
                <w:b/>
                <w:i/>
                <w:iCs/>
              </w:rPr>
              <w:t>” with the following upon system implementation:]</w:t>
            </w:r>
          </w:p>
          <w:p w14:paraId="2C2CE39C" w14:textId="77777777" w:rsidR="00B210EB" w:rsidRPr="00C51B65" w:rsidRDefault="00B210EB" w:rsidP="004E486E">
            <w:pPr>
              <w:keepNext/>
              <w:tabs>
                <w:tab w:val="left" w:pos="900"/>
              </w:tabs>
              <w:spacing w:after="240"/>
              <w:ind w:left="900" w:hanging="900"/>
              <w:outlineLvl w:val="1"/>
            </w:pPr>
            <w:r w:rsidRPr="00C51B65">
              <w:rPr>
                <w:b/>
              </w:rPr>
              <w:t>Resource Entity</w:t>
            </w:r>
          </w:p>
          <w:p w14:paraId="5124902B" w14:textId="6A5939D4" w:rsidR="00B210EB" w:rsidRPr="00C51B65" w:rsidRDefault="00B210EB" w:rsidP="004E486E">
            <w:pPr>
              <w:spacing w:after="240"/>
            </w:pPr>
            <w:r>
              <w:t>An Entity that</w:t>
            </w:r>
            <w:r w:rsidRPr="00C51B65">
              <w:t xml:space="preserve"> </w:t>
            </w:r>
            <w:r w:rsidRPr="00C51B65" w:rsidDel="00800B74">
              <w:t>owns or controls</w:t>
            </w:r>
            <w:r w:rsidRPr="00C51B65">
              <w:t xml:space="preserve"> a Generation Resource, an Energy Storage Resource (ESR), a Settlement Only Generator (SOG), </w:t>
            </w:r>
            <w:r>
              <w:rPr>
                <w:iCs/>
              </w:rPr>
              <w:t xml:space="preserve">a Settlement Only Energy Storage System (SOESS), </w:t>
            </w:r>
            <w:r w:rsidRPr="00C51B65">
              <w:t>or a Load Resource</w:t>
            </w:r>
            <w:r w:rsidRPr="00C51B65" w:rsidDel="00971C36">
              <w:t xml:space="preserve"> </w:t>
            </w:r>
            <w:ins w:id="192" w:author="ERCOT" w:date="2025-12-03T10:10:00Z" w16du:dateUtc="2025-12-03T16:10:00Z">
              <w:r w:rsidR="003F3666">
                <w:t>and has been designated by an owner</w:t>
              </w:r>
              <w:r w:rsidR="003F3666" w:rsidRPr="009E4B89" w:rsidDel="00971C36">
                <w:t xml:space="preserve"> </w:t>
              </w:r>
              <w:r w:rsidR="003F3666">
                <w:t>to</w:t>
              </w:r>
            </w:ins>
            <w:ins w:id="193" w:author="ERCOT" w:date="2025-12-03T10:11:00Z" w16du:dateUtc="2025-12-03T16:11:00Z">
              <w:r w:rsidR="003F3666">
                <w:t xml:space="preserve"> register</w:t>
              </w:r>
            </w:ins>
            <w:del w:id="194" w:author="ERCOT" w:date="2025-12-03T10:10:00Z" w16du:dateUtc="2025-12-03T16:10:00Z">
              <w:r w:rsidRPr="00C51B65" w:rsidDel="003F3666">
                <w:delText>and is registered</w:delText>
              </w:r>
            </w:del>
            <w:del w:id="195" w:author="ERCOT" w:date="2025-12-03T10:11:00Z" w16du:dateUtc="2025-12-03T16:11:00Z">
              <w:r w:rsidRPr="00C51B65" w:rsidDel="003F3666">
                <w:delText xml:space="preserve"> with ERCOT</w:delText>
              </w:r>
            </w:del>
            <w:r w:rsidRPr="00C51B65">
              <w:t xml:space="preserve"> as </w:t>
            </w:r>
            <w:del w:id="196" w:author="ERCOT" w:date="2025-10-09T11:45:00Z" w16du:dateUtc="2025-10-09T16:45:00Z">
              <w:r w:rsidRPr="00C51B65" w:rsidDel="00024048">
                <w:delText>a</w:delText>
              </w:r>
            </w:del>
            <w:ins w:id="197" w:author="ERCOT" w:date="2025-10-09T11:45:00Z" w16du:dateUtc="2025-10-09T16:45:00Z">
              <w:r w:rsidR="00024048">
                <w:t>the</w:t>
              </w:r>
            </w:ins>
            <w:r w:rsidRPr="00C51B65">
              <w:t xml:space="preserve"> Resource Entity</w:t>
            </w:r>
            <w:ins w:id="198" w:author="ERCOT" w:date="2025-08-21T11:55:00Z" w16du:dateUtc="2025-08-21T16:55:00Z">
              <w:r>
                <w:t xml:space="preserve"> for that Generation Resource, </w:t>
              </w:r>
            </w:ins>
            <w:ins w:id="199" w:author="ERCOT" w:date="2025-10-09T11:47:00Z" w16du:dateUtc="2025-10-09T16:47:00Z">
              <w:r w:rsidR="00852B7C">
                <w:t xml:space="preserve">ESR, </w:t>
              </w:r>
            </w:ins>
            <w:ins w:id="200" w:author="ERCOT" w:date="2025-08-21T11:55:00Z" w16du:dateUtc="2025-08-21T16:55:00Z">
              <w:r>
                <w:t xml:space="preserve">SOG, </w:t>
              </w:r>
            </w:ins>
            <w:ins w:id="201" w:author="ERCOT" w:date="2025-12-03T10:11:00Z" w16du:dateUtc="2025-12-03T16:11:00Z">
              <w:r w:rsidR="003F3666">
                <w:t xml:space="preserve">SOESS, </w:t>
              </w:r>
            </w:ins>
            <w:ins w:id="202" w:author="ERCOT" w:date="2025-08-21T11:55:00Z" w16du:dateUtc="2025-08-21T16:55:00Z">
              <w:r>
                <w:t>or Load Resource for the purposes of these Protocols (or, in the case of a Split Generation Resource, a Resource Entity)</w:t>
              </w:r>
            </w:ins>
            <w:r>
              <w:t>.</w:t>
            </w:r>
          </w:p>
        </w:tc>
      </w:tr>
    </w:tbl>
    <w:p w14:paraId="751713BD" w14:textId="77777777" w:rsidR="00DD7BCD" w:rsidRPr="00DD7BCD" w:rsidRDefault="00DD7BCD" w:rsidP="00DD7BCD">
      <w:pPr>
        <w:keepNext/>
        <w:tabs>
          <w:tab w:val="left" w:pos="900"/>
        </w:tabs>
        <w:spacing w:before="480" w:after="240"/>
        <w:ind w:left="900" w:hanging="900"/>
        <w:outlineLvl w:val="1"/>
        <w:rPr>
          <w:b/>
          <w:szCs w:val="20"/>
        </w:rPr>
      </w:pPr>
      <w:r w:rsidRPr="00DD7BCD">
        <w:rPr>
          <w:b/>
          <w:szCs w:val="20"/>
        </w:rPr>
        <w:t>Self-Limiting Facility</w:t>
      </w:r>
    </w:p>
    <w:p w14:paraId="115D263C" w14:textId="6FC3B4F2" w:rsidR="00DD7BCD" w:rsidRPr="00DD7BCD" w:rsidRDefault="00DD7BCD" w:rsidP="00DD7BCD">
      <w:pPr>
        <w:spacing w:after="240"/>
        <w:rPr>
          <w:b/>
          <w:iCs/>
          <w:szCs w:val="20"/>
        </w:rPr>
      </w:pPr>
      <w:r w:rsidRPr="00DD7BCD">
        <w:rPr>
          <w:iCs/>
          <w:szCs w:val="20"/>
        </w:rPr>
        <w:t xml:space="preserve">A modeled generation station that includes one or more Generation Resources, </w:t>
      </w:r>
      <w:ins w:id="203" w:author="ERCOT" w:date="2024-10-15T13:20:00Z">
        <w:r w:rsidR="00514DC0">
          <w:t xml:space="preserve">Non-Settled Generators (NSGs), </w:t>
        </w:r>
      </w:ins>
      <w:r w:rsidRPr="00DD7BCD">
        <w:rPr>
          <w:iCs/>
          <w:szCs w:val="20"/>
        </w:rPr>
        <w:t>and/or Energy Storage Resources (ESRs) with an established limit on the total MW Injection that is less than the total nameplate capacity of all Resource(s) within the Facility.  A Facility with one or more ESRs may also have an established limit on the MW Withdrawal that is less than the total nameplate MW Withdrawal rating of all ESR(s) within the facility.</w:t>
      </w:r>
    </w:p>
    <w:tbl>
      <w:tblPr>
        <w:tblW w:w="0" w:type="auto"/>
        <w:tblInd w:w="-3"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3"/>
      </w:tblGrid>
      <w:tr w:rsidR="00DD7BCD" w:rsidRPr="00DD7BCD" w14:paraId="6C885CB9" w14:textId="77777777" w:rsidTr="00C54A16">
        <w:trPr>
          <w:trHeight w:val="476"/>
        </w:trPr>
        <w:tc>
          <w:tcPr>
            <w:tcW w:w="9576" w:type="dxa"/>
            <w:shd w:val="clear" w:color="auto" w:fill="E0E0E0"/>
          </w:tcPr>
          <w:p w14:paraId="3D9086EA" w14:textId="77777777" w:rsidR="00DD7BCD" w:rsidRPr="00DD7BCD" w:rsidRDefault="00DD7BCD" w:rsidP="00DD7BCD">
            <w:pPr>
              <w:spacing w:before="120" w:after="240"/>
              <w:rPr>
                <w:b/>
                <w:i/>
                <w:iCs/>
              </w:rPr>
            </w:pPr>
            <w:r w:rsidRPr="00DD7BCD">
              <w:rPr>
                <w:b/>
                <w:i/>
                <w:iCs/>
              </w:rPr>
              <w:t>[NPRR1077:  Replace the above definition “Self-Limiting Facility” with the following upon system implementation:]</w:t>
            </w:r>
          </w:p>
          <w:p w14:paraId="6C94A4E8" w14:textId="77777777" w:rsidR="00DD7BCD" w:rsidRPr="00DD7BCD" w:rsidRDefault="00DD7BCD" w:rsidP="00DD7BCD">
            <w:pPr>
              <w:spacing w:after="240"/>
              <w:rPr>
                <w:b/>
                <w:szCs w:val="20"/>
              </w:rPr>
            </w:pPr>
            <w:r w:rsidRPr="00DD7BCD">
              <w:rPr>
                <w:b/>
                <w:szCs w:val="20"/>
              </w:rPr>
              <w:t>Self-Limiting Facility</w:t>
            </w:r>
          </w:p>
          <w:p w14:paraId="1D8759AF" w14:textId="31E67348" w:rsidR="00DD7BCD" w:rsidRPr="00DD7BCD" w:rsidRDefault="00DD7BCD" w:rsidP="00DD7BCD">
            <w:pPr>
              <w:spacing w:after="240"/>
              <w:rPr>
                <w:szCs w:val="20"/>
              </w:rPr>
            </w:pPr>
            <w:r w:rsidRPr="00DD7BCD">
              <w:rPr>
                <w:szCs w:val="20"/>
              </w:rPr>
              <w:t xml:space="preserve">A modeled generation station that includes one or more Generation Resources, Energy Storage Resources (ESRs), </w:t>
            </w:r>
            <w:ins w:id="204" w:author="ERCOT" w:date="2024-10-15T13:20:00Z">
              <w:r w:rsidR="00514DC0">
                <w:t xml:space="preserve">Non-Settled Generators (NSGs), </w:t>
              </w:r>
            </w:ins>
            <w:r w:rsidRPr="00DD7BCD">
              <w:rPr>
                <w:szCs w:val="20"/>
              </w:rPr>
              <w:t>and/or Settlement Only Generators (SOGs) with an established limit on the total MW Injection that is less than the total nameplate capacity of all registered generators or Energy Storage Systems (ESSs) within the Facility.  A Facility with one or more ESRs may also have an established limit on the MW Withdrawal that is less than the total nameplate MW Withdrawal rating of all ESRs within the facility.</w:t>
            </w:r>
          </w:p>
        </w:tc>
      </w:tr>
    </w:tbl>
    <w:p w14:paraId="78C9851E" w14:textId="77777777" w:rsidR="006F3BA5" w:rsidRDefault="006F3BA5" w:rsidP="006F3BA5">
      <w:pPr>
        <w:rPr>
          <w:rFonts w:ascii="Arial" w:hAnsi="Arial" w:cs="Arial"/>
          <w:b/>
          <w:i/>
          <w:color w:val="FF0000"/>
          <w:sz w:val="22"/>
          <w:szCs w:val="22"/>
        </w:rPr>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DD7BCD" w14:paraId="5272D15F" w14:textId="77777777" w:rsidTr="00C54A16">
        <w:trPr>
          <w:trHeight w:val="476"/>
        </w:trPr>
        <w:tc>
          <w:tcPr>
            <w:tcW w:w="9350" w:type="dxa"/>
            <w:shd w:val="clear" w:color="auto" w:fill="E0E0E0"/>
          </w:tcPr>
          <w:p w14:paraId="59AF09AD" w14:textId="77777777" w:rsidR="00DD7BCD" w:rsidRPr="00625E9F" w:rsidRDefault="00DD7BCD" w:rsidP="00C54A16">
            <w:pPr>
              <w:pStyle w:val="Instructions"/>
              <w:spacing w:before="120"/>
            </w:pPr>
            <w:r>
              <w:lastRenderedPageBreak/>
              <w:t>[NPRR995</w:t>
            </w:r>
            <w:r w:rsidRPr="00625E9F">
              <w:t xml:space="preserve">: </w:t>
            </w:r>
            <w:r>
              <w:t xml:space="preserve"> </w:t>
            </w:r>
            <w:r w:rsidRPr="00625E9F">
              <w:t>I</w:t>
            </w:r>
            <w:r>
              <w:t>nsert the following definitions “</w:t>
            </w:r>
            <w:r w:rsidRPr="00BE3CD9">
              <w:t>Settlement Only Energy Storage System (SOESS)</w:t>
            </w:r>
            <w:r w:rsidRPr="00625E9F">
              <w:t>”</w:t>
            </w:r>
            <w:r>
              <w:t>, “</w:t>
            </w:r>
            <w:r w:rsidRPr="00BE3CD9">
              <w:t>Settlement Only Distribution Energy Storage System (SODESS)</w:t>
            </w:r>
            <w:r>
              <w:t>”, and “</w:t>
            </w:r>
            <w:r w:rsidRPr="00BE3CD9">
              <w:t>Settlement Only Transmission Energy Storage System (SOTESS)</w:t>
            </w:r>
            <w:r>
              <w:t>”</w:t>
            </w:r>
            <w:r w:rsidRPr="00625E9F">
              <w:t xml:space="preserve"> upon system implementation:]</w:t>
            </w:r>
          </w:p>
          <w:p w14:paraId="2B13252A" w14:textId="77777777" w:rsidR="00DD7BCD" w:rsidRPr="00CA4E7C" w:rsidRDefault="00DD7BCD" w:rsidP="00C54A16">
            <w:pPr>
              <w:keepNext/>
              <w:spacing w:after="120"/>
              <w:outlineLvl w:val="2"/>
              <w:rPr>
                <w:b/>
                <w:bCs/>
                <w:iCs/>
              </w:rPr>
            </w:pPr>
            <w:bookmarkStart w:id="205" w:name="_Hlk80876267"/>
            <w:r w:rsidRPr="00CA4E7C">
              <w:rPr>
                <w:b/>
                <w:bCs/>
                <w:iCs/>
                <w:lang w:val="x-none" w:eastAsia="x-none"/>
              </w:rPr>
              <w:t>Settlement</w:t>
            </w:r>
            <w:r w:rsidRPr="00CA4E7C">
              <w:rPr>
                <w:b/>
                <w:bCs/>
                <w:iCs/>
                <w:lang w:val="x-none"/>
              </w:rPr>
              <w:t xml:space="preserve"> Only </w:t>
            </w:r>
            <w:r w:rsidRPr="00CA4E7C">
              <w:rPr>
                <w:b/>
                <w:bCs/>
                <w:iCs/>
              </w:rPr>
              <w:t>Energy Storage System (SOESS)</w:t>
            </w:r>
          </w:p>
          <w:p w14:paraId="188584A4" w14:textId="50105467" w:rsidR="00DD7BCD" w:rsidRDefault="00DD7BCD" w:rsidP="00C54A16">
            <w:pPr>
              <w:spacing w:after="240"/>
              <w:rPr>
                <w:iCs/>
              </w:rPr>
            </w:pPr>
            <w:r>
              <w:rPr>
                <w:iCs/>
              </w:rPr>
              <w:t xml:space="preserve">An Energy Storage System (ESS) that is settled for imported/exported energy only, but may not participate in the Ancillary Services market, </w:t>
            </w:r>
            <w:r>
              <w:t>Reliability Unit Commitment (</w:t>
            </w:r>
            <w:r>
              <w:rPr>
                <w:iCs/>
              </w:rPr>
              <w:t>RUC), Security-Constrained Economic Dispatch (SCED), or submit energy offers or bids</w:t>
            </w:r>
            <w:ins w:id="206" w:author="ERCOT" w:date="2024-10-15T13:21:00Z">
              <w:r w:rsidR="00514DC0" w:rsidRPr="00514DC0">
                <w:rPr>
                  <w:iCs/>
                </w:rPr>
                <w:t>, and that is registered as a Settlement Only Energy Storage System (SOESS)</w:t>
              </w:r>
            </w:ins>
            <w:r>
              <w:rPr>
                <w:iCs/>
              </w:rPr>
              <w:t xml:space="preserve">.  These units </w:t>
            </w:r>
            <w:del w:id="207" w:author="ERCOT" w:date="2024-10-15T13:21:00Z">
              <w:r w:rsidDel="00514DC0">
                <w:rPr>
                  <w:iCs/>
                </w:rPr>
                <w:delText>are comprised of</w:delText>
              </w:r>
            </w:del>
            <w:ins w:id="208" w:author="ERCOT" w:date="2024-10-15T13:21:00Z">
              <w:r w:rsidR="00514DC0">
                <w:rPr>
                  <w:iCs/>
                </w:rPr>
                <w:t>include</w:t>
              </w:r>
            </w:ins>
            <w:r>
              <w:rPr>
                <w:iCs/>
              </w:rPr>
              <w:t>:</w:t>
            </w:r>
          </w:p>
          <w:p w14:paraId="553E4CE3" w14:textId="77777777" w:rsidR="00DD7BCD" w:rsidRDefault="00DD7BCD" w:rsidP="00C54A16">
            <w:pPr>
              <w:keepNext/>
              <w:widowControl w:val="0"/>
              <w:tabs>
                <w:tab w:val="left" w:pos="360"/>
              </w:tabs>
              <w:spacing w:before="240" w:after="120"/>
              <w:ind w:left="360"/>
              <w:outlineLvl w:val="3"/>
              <w:rPr>
                <w:b/>
                <w:bCs/>
                <w:i/>
              </w:rPr>
            </w:pPr>
            <w:r>
              <w:rPr>
                <w:b/>
                <w:bCs/>
                <w:i/>
                <w:snapToGrid w:val="0"/>
                <w:lang w:val="x-none" w:eastAsia="x-none"/>
              </w:rPr>
              <w:t>Settlement</w:t>
            </w:r>
            <w:r>
              <w:rPr>
                <w:b/>
                <w:bCs/>
                <w:i/>
                <w:lang w:val="x-none"/>
              </w:rPr>
              <w:t xml:space="preserve"> Only Distribution </w:t>
            </w:r>
            <w:r>
              <w:rPr>
                <w:b/>
                <w:bCs/>
                <w:i/>
              </w:rPr>
              <w:t>Energy Storage System (SODESS)</w:t>
            </w:r>
          </w:p>
          <w:p w14:paraId="52187AFA" w14:textId="65778062" w:rsidR="00DD7BCD" w:rsidDel="00A84BD0" w:rsidRDefault="00DD7BCD" w:rsidP="00A84BD0">
            <w:pPr>
              <w:tabs>
                <w:tab w:val="left" w:pos="360"/>
              </w:tabs>
              <w:spacing w:after="240"/>
              <w:ind w:left="360"/>
              <w:rPr>
                <w:del w:id="209" w:author="ERCOT" w:date="2024-10-15T13:24:00Z"/>
                <w:iCs/>
              </w:rPr>
            </w:pPr>
            <w:r>
              <w:rPr>
                <w:iCs/>
              </w:rPr>
              <w:t>A</w:t>
            </w:r>
            <w:del w:id="210" w:author="ERCOT" w:date="2024-10-15T13:21:00Z">
              <w:r w:rsidDel="00514DC0">
                <w:rPr>
                  <w:iCs/>
                </w:rPr>
                <w:delText>n</w:delText>
              </w:r>
            </w:del>
            <w:r>
              <w:rPr>
                <w:iCs/>
              </w:rPr>
              <w:t xml:space="preserve"> </w:t>
            </w:r>
            <w:ins w:id="211" w:author="ERCOT" w:date="2024-10-15T13:22:00Z">
              <w:r w:rsidR="00514DC0">
                <w:rPr>
                  <w:iCs/>
                </w:rPr>
                <w:t xml:space="preserve">Settlement Only </w:t>
              </w:r>
            </w:ins>
            <w:r>
              <w:rPr>
                <w:iCs/>
              </w:rPr>
              <w:t>Energy Storage System (</w:t>
            </w:r>
            <w:ins w:id="212" w:author="ERCOT" w:date="2024-10-15T13:22:00Z">
              <w:r w:rsidR="00514DC0">
                <w:rPr>
                  <w:iCs/>
                </w:rPr>
                <w:t>SO</w:t>
              </w:r>
            </w:ins>
            <w:r>
              <w:rPr>
                <w:iCs/>
              </w:rPr>
              <w:t xml:space="preserve">ESS) connected to the Distribution System with a </w:t>
            </w:r>
            <w:ins w:id="213" w:author="ERCOT" w:date="2024-10-15T13:24:00Z">
              <w:r w:rsidR="00A84BD0" w:rsidRPr="00A84BD0">
                <w:rPr>
                  <w:iCs/>
                </w:rPr>
                <w:t>nameplate capacity of at least</w:t>
              </w:r>
            </w:ins>
            <w:ins w:id="214" w:author="ERCOT" w:date="2025-12-19T12:58:00Z" w16du:dateUtc="2025-12-19T18:58:00Z">
              <w:r w:rsidR="00266C8F" w:rsidRPr="00A84BD0">
                <w:rPr>
                  <w:iCs/>
                </w:rPr>
                <w:t xml:space="preserve"> </w:t>
              </w:r>
              <w:r w:rsidR="00266C8F">
                <w:rPr>
                  <w:iCs/>
                </w:rPr>
                <w:t>one MW</w:t>
              </w:r>
            </w:ins>
            <w:ins w:id="215" w:author="ERCOT" w:date="2024-10-15T13:24:00Z">
              <w:r w:rsidR="00A84BD0" w:rsidRPr="00A84BD0">
                <w:rPr>
                  <w:iCs/>
                </w:rPr>
                <w:t xml:space="preserve"> and no more than ten MW.</w:t>
              </w:r>
            </w:ins>
            <w:del w:id="216" w:author="ERCOT" w:date="2024-10-15T13:24:00Z">
              <w:r w:rsidDel="00A84BD0">
                <w:rPr>
                  <w:iCs/>
                </w:rPr>
                <w:delText>rating of:</w:delText>
              </w:r>
            </w:del>
          </w:p>
          <w:p w14:paraId="1032B2D9" w14:textId="7BD7C8E4" w:rsidR="00DD7BCD" w:rsidRPr="00BC7AC1" w:rsidDel="00A84BD0" w:rsidRDefault="00DD7BCD">
            <w:pPr>
              <w:tabs>
                <w:tab w:val="left" w:pos="360"/>
              </w:tabs>
              <w:spacing w:after="240"/>
              <w:ind w:left="360"/>
              <w:rPr>
                <w:del w:id="217" w:author="ERCOT" w:date="2024-10-15T13:24:00Z"/>
              </w:rPr>
              <w:pPrChange w:id="218" w:author="ERCOT" w:date="2024-10-15T13:24:00Z">
                <w:pPr>
                  <w:pStyle w:val="BodyText"/>
                  <w:ind w:left="1080" w:hanging="720"/>
                </w:pPr>
              </w:pPrChange>
            </w:pPr>
            <w:del w:id="219" w:author="ERCOT" w:date="2024-10-15T13:24:00Z">
              <w:r w:rsidRPr="00BC7AC1" w:rsidDel="00A84BD0">
                <w:delText>(1)</w:delText>
              </w:r>
              <w:r w:rsidRPr="00BC7AC1" w:rsidDel="00A84BD0">
                <w:tab/>
                <w:delText>One MW or less that chooses to register as an SODES</w:delText>
              </w:r>
              <w:r w:rsidDel="00A84BD0">
                <w:delText>S</w:delText>
              </w:r>
              <w:r w:rsidRPr="00BC7AC1" w:rsidDel="00A84BD0">
                <w:delText xml:space="preserve">; or </w:delText>
              </w:r>
            </w:del>
          </w:p>
          <w:p w14:paraId="0403E323" w14:textId="3DBDD634" w:rsidR="00DD7BCD" w:rsidRPr="00BC7AC1" w:rsidRDefault="00DD7BCD">
            <w:pPr>
              <w:tabs>
                <w:tab w:val="left" w:pos="360"/>
              </w:tabs>
              <w:spacing w:after="240"/>
              <w:ind w:left="360"/>
              <w:pPrChange w:id="220" w:author="ERCOT" w:date="2024-10-15T13:24:00Z">
                <w:pPr>
                  <w:pStyle w:val="BodyText"/>
                  <w:ind w:left="1080" w:hanging="720"/>
                </w:pPr>
              </w:pPrChange>
            </w:pPr>
            <w:del w:id="221" w:author="ERCOT" w:date="2024-10-15T13:24:00Z">
              <w:r w:rsidRPr="00BC7AC1" w:rsidDel="00A84BD0">
                <w:delText>(2)</w:delText>
              </w:r>
              <w:r w:rsidRPr="00BC7AC1" w:rsidDel="00A84BD0">
                <w:tab/>
                <w:delText>Greater than one and up to ten MW that is capable of providing a net export to the ERCOT System and does not register as a Distribution Energy Storage Resource (DESR).</w:delText>
              </w:r>
            </w:del>
          </w:p>
          <w:p w14:paraId="242D60F3" w14:textId="77777777" w:rsidR="00DD7BCD" w:rsidRDefault="00DD7BCD" w:rsidP="00C54A16">
            <w:pPr>
              <w:keepNext/>
              <w:widowControl w:val="0"/>
              <w:tabs>
                <w:tab w:val="left" w:pos="360"/>
              </w:tabs>
              <w:spacing w:before="240" w:after="120"/>
              <w:ind w:left="360"/>
              <w:outlineLvl w:val="3"/>
              <w:rPr>
                <w:b/>
                <w:i/>
                <w:iCs/>
              </w:rPr>
            </w:pPr>
            <w:r>
              <w:rPr>
                <w:b/>
                <w:bCs/>
                <w:i/>
                <w:snapToGrid w:val="0"/>
                <w:lang w:val="x-none" w:eastAsia="x-none"/>
              </w:rPr>
              <w:t>Settlement</w:t>
            </w:r>
            <w:r>
              <w:rPr>
                <w:b/>
                <w:bCs/>
                <w:i/>
                <w:lang w:val="x-none"/>
              </w:rPr>
              <w:t xml:space="preserve"> Only Transmission </w:t>
            </w:r>
            <w:r>
              <w:rPr>
                <w:b/>
                <w:bCs/>
                <w:i/>
              </w:rPr>
              <w:t>Energy Storage System (SOTESS)</w:t>
            </w:r>
          </w:p>
          <w:p w14:paraId="7BED1CB2" w14:textId="3D5C6A15" w:rsidR="00DD7BCD" w:rsidRPr="00BE3CD9" w:rsidRDefault="00DD7BCD" w:rsidP="00C54A16">
            <w:pPr>
              <w:tabs>
                <w:tab w:val="left" w:pos="360"/>
              </w:tabs>
              <w:spacing w:after="240"/>
              <w:ind w:left="360"/>
              <w:rPr>
                <w:iCs/>
              </w:rPr>
            </w:pPr>
            <w:r>
              <w:rPr>
                <w:iCs/>
              </w:rPr>
              <w:t>A</w:t>
            </w:r>
            <w:del w:id="222" w:author="ERCOT" w:date="2024-10-15T13:22:00Z">
              <w:r w:rsidDel="00514DC0">
                <w:rPr>
                  <w:iCs/>
                </w:rPr>
                <w:delText>n</w:delText>
              </w:r>
            </w:del>
            <w:r>
              <w:rPr>
                <w:iCs/>
              </w:rPr>
              <w:t xml:space="preserve"> </w:t>
            </w:r>
            <w:ins w:id="223" w:author="ERCOT" w:date="2024-10-15T13:22:00Z">
              <w:r w:rsidR="00514DC0">
                <w:rPr>
                  <w:iCs/>
                </w:rPr>
                <w:t xml:space="preserve">Settlement Only </w:t>
              </w:r>
            </w:ins>
            <w:r>
              <w:rPr>
                <w:iCs/>
              </w:rPr>
              <w:t>Energy Storage System (</w:t>
            </w:r>
            <w:ins w:id="224" w:author="ERCOT" w:date="2024-10-15T13:22:00Z">
              <w:r w:rsidR="00514DC0">
                <w:rPr>
                  <w:iCs/>
                </w:rPr>
                <w:t>SO</w:t>
              </w:r>
            </w:ins>
            <w:r>
              <w:rPr>
                <w:iCs/>
              </w:rPr>
              <w:t xml:space="preserve">ESS) connected to the ERCOT </w:t>
            </w:r>
            <w:del w:id="225" w:author="ERCOT" w:date="2024-10-15T13:22:00Z">
              <w:r w:rsidDel="00514DC0">
                <w:rPr>
                  <w:iCs/>
                </w:rPr>
                <w:delText>t</w:delText>
              </w:r>
            </w:del>
            <w:ins w:id="226" w:author="ERCOT" w:date="2024-10-15T13:22:00Z">
              <w:r w:rsidR="00514DC0">
                <w:rPr>
                  <w:iCs/>
                </w:rPr>
                <w:t>T</w:t>
              </w:r>
            </w:ins>
            <w:r>
              <w:rPr>
                <w:iCs/>
              </w:rPr>
              <w:t xml:space="preserve">ransmission </w:t>
            </w:r>
            <w:ins w:id="227" w:author="ERCOT" w:date="2024-10-15T13:22:00Z">
              <w:r w:rsidR="00514DC0">
                <w:rPr>
                  <w:iCs/>
                </w:rPr>
                <w:t>Grid</w:t>
              </w:r>
            </w:ins>
            <w:del w:id="228" w:author="ERCOT" w:date="2024-10-15T13:22:00Z">
              <w:r w:rsidDel="00514DC0">
                <w:rPr>
                  <w:iCs/>
                </w:rPr>
                <w:delText>system</w:delText>
              </w:r>
            </w:del>
            <w:r>
              <w:rPr>
                <w:iCs/>
              </w:rPr>
              <w:t xml:space="preserve"> with a </w:t>
            </w:r>
            <w:del w:id="229" w:author="ERCOT" w:date="2024-10-15T13:22:00Z">
              <w:r w:rsidDel="00A84BD0">
                <w:rPr>
                  <w:iCs/>
                </w:rPr>
                <w:delText>rating</w:delText>
              </w:r>
            </w:del>
            <w:ins w:id="230" w:author="ERCOT" w:date="2024-10-15T13:22:00Z">
              <w:r w:rsidR="00A84BD0">
                <w:rPr>
                  <w:iCs/>
                </w:rPr>
                <w:t>nameplate capacity</w:t>
              </w:r>
            </w:ins>
            <w:r>
              <w:rPr>
                <w:iCs/>
              </w:rPr>
              <w:t xml:space="preserve"> of </w:t>
            </w:r>
            <w:ins w:id="231" w:author="ERCOT" w:date="2024-10-15T13:23:00Z">
              <w:r w:rsidR="00A84BD0">
                <w:rPr>
                  <w:iCs/>
                </w:rPr>
                <w:t>at least</w:t>
              </w:r>
            </w:ins>
            <w:ins w:id="232" w:author="ERCOT" w:date="2025-12-19T12:58:00Z" w16du:dateUtc="2025-12-19T18:58:00Z">
              <w:r w:rsidR="00266C8F" w:rsidRPr="00A84BD0">
                <w:rPr>
                  <w:iCs/>
                </w:rPr>
                <w:t xml:space="preserve"> </w:t>
              </w:r>
              <w:r w:rsidR="00266C8F">
                <w:rPr>
                  <w:iCs/>
                </w:rPr>
                <w:t>one MW</w:t>
              </w:r>
            </w:ins>
            <w:ins w:id="233" w:author="ERCOT" w:date="2024-10-15T13:23:00Z">
              <w:r w:rsidR="00A84BD0">
                <w:rPr>
                  <w:iCs/>
                </w:rPr>
                <w:t xml:space="preserve"> and no more than </w:t>
              </w:r>
            </w:ins>
            <w:r>
              <w:rPr>
                <w:iCs/>
              </w:rPr>
              <w:t xml:space="preserve">ten MW </w:t>
            </w:r>
            <w:del w:id="234" w:author="ERCOT" w:date="2024-10-15T13:23:00Z">
              <w:r w:rsidDel="00A84BD0">
                <w:rPr>
                  <w:iCs/>
                </w:rPr>
                <w:delText xml:space="preserve">or less </w:delText>
              </w:r>
            </w:del>
            <w:r>
              <w:rPr>
                <w:iCs/>
              </w:rPr>
              <w:t xml:space="preserve">that </w:t>
            </w:r>
            <w:del w:id="235" w:author="ERCOT" w:date="2024-10-15T13:23:00Z">
              <w:r w:rsidDel="00A84BD0">
                <w:rPr>
                  <w:iCs/>
                </w:rPr>
                <w:delText>has</w:delText>
              </w:r>
            </w:del>
            <w:ins w:id="236" w:author="ERCOT" w:date="2024-10-15T13:23:00Z">
              <w:r w:rsidR="00A84BD0">
                <w:rPr>
                  <w:iCs/>
                </w:rPr>
                <w:t>is</w:t>
              </w:r>
            </w:ins>
            <w:r>
              <w:rPr>
                <w:iCs/>
              </w:rPr>
              <w:t xml:space="preserve"> not </w:t>
            </w:r>
            <w:del w:id="237" w:author="ERCOT" w:date="2024-10-15T13:23:00Z">
              <w:r w:rsidDel="00A84BD0">
                <w:rPr>
                  <w:iCs/>
                </w:rPr>
                <w:delText xml:space="preserve">been </w:delText>
              </w:r>
            </w:del>
            <w:r>
              <w:rPr>
                <w:iCs/>
              </w:rPr>
              <w:t>registered as an Energy Storage Resource (ESR).</w:t>
            </w:r>
            <w:bookmarkEnd w:id="205"/>
          </w:p>
        </w:tc>
      </w:tr>
    </w:tbl>
    <w:p w14:paraId="1C6E9AE0" w14:textId="77777777" w:rsidR="00B210EB" w:rsidRDefault="00B210EB" w:rsidP="00B210EB">
      <w:pPr>
        <w:pStyle w:val="H2"/>
        <w:spacing w:before="0" w:after="0"/>
      </w:pP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B210EB" w14:paraId="3E1C83FD" w14:textId="77777777" w:rsidTr="0045DD91">
        <w:trPr>
          <w:trHeight w:val="476"/>
        </w:trPr>
        <w:tc>
          <w:tcPr>
            <w:tcW w:w="9350" w:type="dxa"/>
            <w:shd w:val="clear" w:color="auto" w:fill="E0E0E0"/>
          </w:tcPr>
          <w:p w14:paraId="1CADFABF" w14:textId="77777777" w:rsidR="00B210EB" w:rsidRPr="00625E9F" w:rsidRDefault="00B210EB" w:rsidP="004E486E">
            <w:pPr>
              <w:pStyle w:val="Instructions"/>
              <w:spacing w:before="120"/>
            </w:pPr>
            <w:r>
              <w:t>[NPRR995</w:t>
            </w:r>
            <w:r w:rsidRPr="00625E9F">
              <w:t xml:space="preserve">: </w:t>
            </w:r>
            <w:r>
              <w:t xml:space="preserve"> </w:t>
            </w:r>
            <w:r w:rsidRPr="00625E9F">
              <w:t>I</w:t>
            </w:r>
            <w:r>
              <w:t>nsert the following definitions “</w:t>
            </w:r>
            <w:r w:rsidRPr="00BE3CD9">
              <w:t>Settlement Only Generator (SOG)</w:t>
            </w:r>
            <w:r w:rsidRPr="00625E9F">
              <w:t>”</w:t>
            </w:r>
            <w:r>
              <w:t>, “</w:t>
            </w:r>
            <w:r w:rsidRPr="00BE3CD9">
              <w:t>Settlement Only Distribution Generator (SODG)</w:t>
            </w:r>
            <w:r>
              <w:t>”, “</w:t>
            </w:r>
            <w:r w:rsidRPr="00BE3CD9">
              <w:t>Settlement Only Transmission Generator (SOTG)</w:t>
            </w:r>
            <w:r>
              <w:t>”, and “</w:t>
            </w:r>
            <w:r w:rsidRPr="00BE3CD9">
              <w:t>Settlement Only Transmission Self-Generator (SOTSG)</w:t>
            </w:r>
            <w:r>
              <w:t xml:space="preserve">” </w:t>
            </w:r>
            <w:r w:rsidRPr="00625E9F">
              <w:t>upon system implementation:]</w:t>
            </w:r>
          </w:p>
          <w:p w14:paraId="597933EC" w14:textId="77777777" w:rsidR="00B210EB" w:rsidRPr="00CA4E7C" w:rsidRDefault="00B210EB" w:rsidP="0045DD91">
            <w:pPr>
              <w:spacing w:after="120"/>
              <w:rPr>
                <w:b/>
                <w:bCs/>
              </w:rPr>
            </w:pPr>
            <w:bookmarkStart w:id="238" w:name="_Hlk80876278"/>
            <w:r w:rsidRPr="0045DD91">
              <w:rPr>
                <w:b/>
                <w:bCs/>
              </w:rPr>
              <w:t>Settlement Only Generator (SOG)</w:t>
            </w:r>
          </w:p>
          <w:p w14:paraId="19C9C9F7" w14:textId="2EAD0FF6" w:rsidR="00B210EB" w:rsidRDefault="00B210EB" w:rsidP="004E486E">
            <w:pPr>
              <w:spacing w:after="240"/>
              <w:rPr>
                <w:iCs/>
              </w:rPr>
            </w:pPr>
            <w:r w:rsidRPr="006827FB">
              <w:rPr>
                <w:iCs/>
              </w:rPr>
              <w:t>A generator that is settled for exported energy only, but</w:t>
            </w:r>
            <w:ins w:id="239" w:author="ERCOT" w:date="2025-09-24T13:15:00Z" w16du:dateUtc="2025-09-24T18:15:00Z">
              <w:r w:rsidR="005F48D9">
                <w:rPr>
                  <w:iCs/>
                </w:rPr>
                <w:t xml:space="preserve"> which</w:t>
              </w:r>
            </w:ins>
            <w:r w:rsidRPr="006827FB">
              <w:rPr>
                <w:iCs/>
              </w:rPr>
              <w:t xml:space="preserve"> may not participate in the Ancillary Services market, </w:t>
            </w:r>
            <w:r w:rsidRPr="006827FB">
              <w:rPr>
                <w:sz w:val="23"/>
                <w:szCs w:val="23"/>
              </w:rPr>
              <w:t>Reliability Unit Commitment (</w:t>
            </w:r>
            <w:r w:rsidRPr="006827FB">
              <w:rPr>
                <w:iCs/>
              </w:rPr>
              <w:t xml:space="preserve">RUC), Security-Constrained Economic Dispatch (SCED), or </w:t>
            </w:r>
            <w:r>
              <w:rPr>
                <w:iCs/>
              </w:rPr>
              <w:t xml:space="preserve">submit </w:t>
            </w:r>
            <w:r w:rsidRPr="006827FB">
              <w:rPr>
                <w:iCs/>
              </w:rPr>
              <w:t>energy offers</w:t>
            </w:r>
            <w:ins w:id="240" w:author="ERCOT" w:date="2025-09-24T13:15:00Z" w16du:dateUtc="2025-09-24T18:15:00Z">
              <w:r w:rsidR="005F48D9">
                <w:rPr>
                  <w:iCs/>
                  <w:szCs w:val="20"/>
                </w:rPr>
                <w:t>, and that is registered as a Settlement Only Generator (SOG)</w:t>
              </w:r>
            </w:ins>
            <w:r w:rsidRPr="006827FB">
              <w:rPr>
                <w:iCs/>
              </w:rPr>
              <w:t xml:space="preserve">.  These units </w:t>
            </w:r>
            <w:ins w:id="241" w:author="ERCOT" w:date="2025-09-24T13:16:00Z" w16du:dateUtc="2025-09-24T18:16:00Z">
              <w:r w:rsidR="005F48D9">
                <w:rPr>
                  <w:iCs/>
                </w:rPr>
                <w:t>include</w:t>
              </w:r>
            </w:ins>
            <w:del w:id="242" w:author="ERCOT" w:date="2025-09-24T13:16:00Z" w16du:dateUtc="2025-09-24T18:16:00Z">
              <w:r w:rsidRPr="006827FB" w:rsidDel="005F48D9">
                <w:rPr>
                  <w:iCs/>
                </w:rPr>
                <w:delText>are comprised of</w:delText>
              </w:r>
            </w:del>
            <w:r w:rsidRPr="006827FB">
              <w:rPr>
                <w:iCs/>
              </w:rPr>
              <w:t>:</w:t>
            </w:r>
          </w:p>
          <w:p w14:paraId="595B7C48" w14:textId="77777777" w:rsidR="00B210EB" w:rsidRPr="008777FC" w:rsidRDefault="00B210EB" w:rsidP="004E486E">
            <w:pPr>
              <w:keepNext/>
              <w:widowControl w:val="0"/>
              <w:tabs>
                <w:tab w:val="left" w:pos="1260"/>
              </w:tabs>
              <w:spacing w:before="240" w:after="120"/>
              <w:ind w:left="360"/>
              <w:outlineLvl w:val="3"/>
              <w:rPr>
                <w:b/>
                <w:i/>
                <w:iCs/>
              </w:rPr>
            </w:pPr>
            <w:r w:rsidRPr="00C75670">
              <w:rPr>
                <w:b/>
                <w:bCs/>
                <w:i/>
                <w:snapToGrid w:val="0"/>
                <w:lang w:val="x-none" w:eastAsia="x-none"/>
              </w:rPr>
              <w:t>Settlement Only Transmission Generator</w:t>
            </w:r>
            <w:r>
              <w:rPr>
                <w:b/>
                <w:bCs/>
                <w:i/>
                <w:snapToGrid w:val="0"/>
                <w:lang w:eastAsia="x-none"/>
              </w:rPr>
              <w:t xml:space="preserve"> (SOTG)</w:t>
            </w:r>
          </w:p>
          <w:p w14:paraId="25BBB026" w14:textId="003553DE" w:rsidR="00B210EB" w:rsidRPr="00930C53" w:rsidRDefault="00B210EB" w:rsidP="004E486E">
            <w:pPr>
              <w:pStyle w:val="BodyText"/>
              <w:ind w:left="360"/>
            </w:pPr>
            <w:r w:rsidRPr="00C75670">
              <w:t>A</w:t>
            </w:r>
            <w:ins w:id="243" w:author="ERCOT" w:date="2025-09-24T13:17:00Z" w16du:dateUtc="2025-09-24T18:17:00Z">
              <w:r w:rsidR="005F48D9">
                <w:t>n</w:t>
              </w:r>
            </w:ins>
            <w:r w:rsidRPr="00C75670">
              <w:t xml:space="preserve"> </w:t>
            </w:r>
            <w:ins w:id="244" w:author="ERCOT" w:date="2025-09-24T13:17:00Z" w16du:dateUtc="2025-09-24T18:17:00Z">
              <w:r w:rsidR="005F48D9">
                <w:t>SOG</w:t>
              </w:r>
            </w:ins>
            <w:del w:id="245" w:author="ERCOT" w:date="2025-09-24T13:17:00Z" w16du:dateUtc="2025-09-24T18:17:00Z">
              <w:r w:rsidRPr="00C75670" w:rsidDel="005F48D9">
                <w:delText>generator</w:delText>
              </w:r>
            </w:del>
            <w:r w:rsidRPr="00C75670">
              <w:t xml:space="preserve"> that is connected </w:t>
            </w:r>
            <w:r>
              <w:t xml:space="preserve">to the ERCOT </w:t>
            </w:r>
            <w:del w:id="246" w:author="ERCOT" w:date="2025-09-24T13:17:00Z" w16du:dateUtc="2025-09-24T18:17:00Z">
              <w:r w:rsidDel="005F48D9">
                <w:delText>t</w:delText>
              </w:r>
            </w:del>
            <w:ins w:id="247" w:author="ERCOT" w:date="2025-09-24T13:17:00Z" w16du:dateUtc="2025-09-24T18:17:00Z">
              <w:r w:rsidR="005F48D9">
                <w:t>T</w:t>
              </w:r>
            </w:ins>
            <w:r>
              <w:t xml:space="preserve">ransmission </w:t>
            </w:r>
            <w:ins w:id="248" w:author="ERCOT" w:date="2025-09-24T13:17:00Z" w16du:dateUtc="2025-09-24T18:17:00Z">
              <w:r w:rsidR="005F48D9">
                <w:t>Grid</w:t>
              </w:r>
            </w:ins>
            <w:del w:id="249" w:author="ERCOT" w:date="2025-09-24T13:17:00Z" w16du:dateUtc="2025-09-24T18:17:00Z">
              <w:r w:rsidDel="005F48D9">
                <w:delText>system</w:delText>
              </w:r>
            </w:del>
            <w:r>
              <w:t xml:space="preserve"> </w:t>
            </w:r>
            <w:r w:rsidRPr="00C75670">
              <w:t xml:space="preserve">with a </w:t>
            </w:r>
            <w:del w:id="250" w:author="ERCOT" w:date="2025-09-24T13:18:00Z" w16du:dateUtc="2025-09-24T18:18:00Z">
              <w:r w:rsidRPr="00C75670" w:rsidDel="005F48D9">
                <w:delText>rating</w:delText>
              </w:r>
            </w:del>
            <w:ins w:id="251" w:author="ERCOT" w:date="2025-09-24T13:18:00Z" w16du:dateUtc="2025-09-24T18:18:00Z">
              <w:r w:rsidR="005F48D9">
                <w:t>nameplate capacity</w:t>
              </w:r>
            </w:ins>
            <w:r w:rsidRPr="00C75670">
              <w:t xml:space="preserve"> of </w:t>
            </w:r>
            <w:ins w:id="252" w:author="ERCOT" w:date="2025-09-24T13:18:00Z" w16du:dateUtc="2025-09-24T18:18:00Z">
              <w:r w:rsidR="005F48D9" w:rsidRPr="00A84BD0">
                <w:rPr>
                  <w:iCs/>
                </w:rPr>
                <w:t xml:space="preserve">at least </w:t>
              </w:r>
              <w:r w:rsidR="005F48D9">
                <w:rPr>
                  <w:iCs/>
                </w:rPr>
                <w:t>one M</w:t>
              </w:r>
              <w:r w:rsidR="005F48D9" w:rsidRPr="00A84BD0">
                <w:rPr>
                  <w:iCs/>
                </w:rPr>
                <w:t>W and no more than</w:t>
              </w:r>
              <w:r w:rsidR="005F48D9">
                <w:t xml:space="preserve"> </w:t>
              </w:r>
            </w:ins>
            <w:r>
              <w:t>ten</w:t>
            </w:r>
            <w:r w:rsidRPr="00C155A6">
              <w:t xml:space="preserve"> MW</w:t>
            </w:r>
            <w:del w:id="253" w:author="ERCOT" w:date="2025-09-24T13:18:00Z" w16du:dateUtc="2025-09-24T18:18:00Z">
              <w:r w:rsidDel="005F48D9">
                <w:delText xml:space="preserve"> or </w:delText>
              </w:r>
              <w:r w:rsidRPr="00C75670" w:rsidDel="005F48D9">
                <w:delText>less</w:delText>
              </w:r>
              <w:r w:rsidRPr="008A2F73" w:rsidDel="005F48D9">
                <w:delText xml:space="preserve"> and is registered with the Public Utility Commission of Texas (PUCT) as a </w:delText>
              </w:r>
              <w:r w:rsidDel="005F48D9">
                <w:delText xml:space="preserve">power generation </w:delText>
              </w:r>
              <w:r w:rsidDel="005F48D9">
                <w:lastRenderedPageBreak/>
                <w:delText>company</w:delText>
              </w:r>
              <w:r w:rsidRPr="00C75670" w:rsidDel="005F48D9">
                <w:delText xml:space="preserve">.  </w:delText>
              </w:r>
              <w:r w:rsidDel="005F48D9">
                <w:delText>SOTGs must be</w:delText>
              </w:r>
              <w:r w:rsidRPr="00E6618E" w:rsidDel="005F48D9">
                <w:delText xml:space="preserve"> registered with ERCOT </w:delText>
              </w:r>
              <w:r w:rsidDel="005F48D9">
                <w:delText>in accordance with</w:delText>
              </w:r>
              <w:r w:rsidRPr="006827FB" w:rsidDel="005F48D9">
                <w:delText xml:space="preserve"> </w:delText>
              </w:r>
              <w:r w:rsidDel="005F48D9">
                <w:delText xml:space="preserve">Planning Guide </w:delText>
              </w:r>
              <w:r w:rsidRPr="009A5229" w:rsidDel="005F48D9">
                <w:delText xml:space="preserve">Section </w:delText>
              </w:r>
              <w:r w:rsidRPr="009A5229" w:rsidDel="005F48D9">
                <w:rPr>
                  <w:sz w:val="23"/>
                  <w:szCs w:val="23"/>
                </w:rPr>
                <w:delText>6.8.2</w:delText>
              </w:r>
              <w:r w:rsidRPr="006827FB" w:rsidDel="005F48D9">
                <w:delText>, Resource Registration Process</w:delText>
              </w:r>
              <w:r w:rsidRPr="00C75670" w:rsidDel="005F48D9">
                <w:delText xml:space="preserve">, and </w:delText>
              </w:r>
              <w:r w:rsidDel="005F48D9">
                <w:delText>may be</w:delText>
              </w:r>
              <w:r w:rsidRPr="00C75670" w:rsidDel="005F48D9">
                <w:delText xml:space="preserve"> modeled </w:delText>
              </w:r>
              <w:r w:rsidDel="005F48D9">
                <w:delText xml:space="preserve">in ERCOT systems </w:delText>
              </w:r>
              <w:r w:rsidRPr="00C75670" w:rsidDel="005F48D9">
                <w:delText xml:space="preserve">for reliability </w:delText>
              </w:r>
              <w:r w:rsidDel="005F48D9">
                <w:delText xml:space="preserve">in accordance with </w:delText>
              </w:r>
              <w:r w:rsidRPr="009A5229" w:rsidDel="005F48D9">
                <w:delText>Section 3.10.7.2</w:delText>
              </w:r>
              <w:r w:rsidRPr="006827FB" w:rsidDel="005F48D9">
                <w:delText>, Modeling of Resources and Transmission Loads</w:delText>
              </w:r>
            </w:del>
            <w:r w:rsidRPr="00C75670">
              <w:t>.</w:t>
            </w:r>
          </w:p>
          <w:p w14:paraId="2C615B0D" w14:textId="77777777" w:rsidR="00B210EB" w:rsidRPr="008777FC" w:rsidRDefault="00B210EB" w:rsidP="004E486E">
            <w:pPr>
              <w:keepNext/>
              <w:widowControl w:val="0"/>
              <w:tabs>
                <w:tab w:val="left" w:pos="1260"/>
              </w:tabs>
              <w:spacing w:before="240" w:after="120"/>
              <w:ind w:left="360"/>
              <w:outlineLvl w:val="3"/>
              <w:rPr>
                <w:b/>
                <w:bCs/>
                <w:i/>
                <w:snapToGrid w:val="0"/>
                <w:lang w:eastAsia="x-none"/>
              </w:rPr>
            </w:pPr>
            <w:r w:rsidRPr="00C75670">
              <w:rPr>
                <w:b/>
                <w:bCs/>
                <w:i/>
                <w:snapToGrid w:val="0"/>
                <w:lang w:val="x-none" w:eastAsia="x-none"/>
              </w:rPr>
              <w:t>Settlement Only Transmission Self</w:t>
            </w:r>
            <w:r>
              <w:rPr>
                <w:b/>
                <w:bCs/>
                <w:i/>
                <w:snapToGrid w:val="0"/>
                <w:lang w:eastAsia="x-none"/>
              </w:rPr>
              <w:t>-</w:t>
            </w:r>
            <w:r w:rsidRPr="00C75670">
              <w:rPr>
                <w:b/>
                <w:bCs/>
                <w:i/>
                <w:snapToGrid w:val="0"/>
                <w:lang w:val="x-none" w:eastAsia="x-none"/>
              </w:rPr>
              <w:t>Generator</w:t>
            </w:r>
            <w:r>
              <w:rPr>
                <w:b/>
                <w:bCs/>
                <w:i/>
                <w:snapToGrid w:val="0"/>
                <w:lang w:eastAsia="x-none"/>
              </w:rPr>
              <w:t xml:space="preserve"> (SOTSG)</w:t>
            </w:r>
          </w:p>
          <w:p w14:paraId="2DEED2DF" w14:textId="3905595A" w:rsidR="00B210EB" w:rsidRPr="00BE3CD9" w:rsidRDefault="00B210EB" w:rsidP="004E486E">
            <w:pPr>
              <w:pStyle w:val="BodyText"/>
              <w:ind w:left="360"/>
            </w:pPr>
            <w:r w:rsidRPr="00C75670">
              <w:t>A</w:t>
            </w:r>
            <w:ins w:id="254" w:author="ERCOT" w:date="2025-09-24T13:18:00Z" w16du:dateUtc="2025-09-24T18:18:00Z">
              <w:r w:rsidR="005F48D9">
                <w:t>n</w:t>
              </w:r>
            </w:ins>
            <w:r w:rsidRPr="00C75670">
              <w:t xml:space="preserve"> </w:t>
            </w:r>
            <w:ins w:id="255" w:author="ERCOT" w:date="2025-09-24T13:18:00Z" w16du:dateUtc="2025-09-24T18:18:00Z">
              <w:r w:rsidR="005F48D9">
                <w:t>SOG</w:t>
              </w:r>
            </w:ins>
            <w:del w:id="256" w:author="ERCOT" w:date="2025-09-24T13:18:00Z" w16du:dateUtc="2025-09-24T18:18:00Z">
              <w:r w:rsidRPr="00C75670" w:rsidDel="005F48D9">
                <w:delText>generator</w:delText>
              </w:r>
            </w:del>
            <w:r w:rsidRPr="00C75670">
              <w:t xml:space="preserve"> that is connected </w:t>
            </w:r>
            <w:r>
              <w:t xml:space="preserve">to the ERCOT </w:t>
            </w:r>
            <w:ins w:id="257" w:author="ERCOT" w:date="2025-09-24T13:18:00Z" w16du:dateUtc="2025-09-24T18:18:00Z">
              <w:r w:rsidR="005F48D9">
                <w:t>T</w:t>
              </w:r>
            </w:ins>
            <w:del w:id="258" w:author="ERCOT" w:date="2025-09-24T13:18:00Z" w16du:dateUtc="2025-09-24T18:18:00Z">
              <w:r w:rsidDel="005F48D9">
                <w:delText>t</w:delText>
              </w:r>
            </w:del>
            <w:r>
              <w:t xml:space="preserve">ransmission </w:t>
            </w:r>
            <w:ins w:id="259" w:author="ERCOT" w:date="2025-09-24T13:18:00Z" w16du:dateUtc="2025-09-24T18:18:00Z">
              <w:r w:rsidR="005F48D9">
                <w:t>Grid</w:t>
              </w:r>
            </w:ins>
            <w:del w:id="260" w:author="ERCOT" w:date="2025-09-24T13:18:00Z" w16du:dateUtc="2025-09-24T18:18:00Z">
              <w:r w:rsidDel="005F48D9">
                <w:delText>system</w:delText>
              </w:r>
            </w:del>
            <w:r>
              <w:t xml:space="preserve"> </w:t>
            </w:r>
            <w:r w:rsidRPr="00C75670">
              <w:t xml:space="preserve">with a </w:t>
            </w:r>
            <w:del w:id="261" w:author="ERCOT" w:date="2025-09-24T13:19:00Z" w16du:dateUtc="2025-09-24T18:19:00Z">
              <w:r w:rsidRPr="00C75670" w:rsidDel="005F48D9">
                <w:delText>rating</w:delText>
              </w:r>
            </w:del>
            <w:ins w:id="262" w:author="ERCOT" w:date="2025-09-24T13:19:00Z" w16du:dateUtc="2025-09-24T18:19:00Z">
              <w:r w:rsidR="005F48D9">
                <w:t>nameplate capacity</w:t>
              </w:r>
            </w:ins>
            <w:r w:rsidRPr="00C75670">
              <w:t xml:space="preserve"> of </w:t>
            </w:r>
            <w:r>
              <w:t>one</w:t>
            </w:r>
            <w:r w:rsidRPr="00C75670">
              <w:t xml:space="preserve"> MW or more and</w:t>
            </w:r>
            <w:ins w:id="263" w:author="ERCOT" w:date="2025-09-24T13:19:00Z" w16du:dateUtc="2025-09-24T18:19:00Z">
              <w:r w:rsidR="005F48D9">
                <w:t xml:space="preserve"> whose owner</w:t>
              </w:r>
            </w:ins>
            <w:r w:rsidRPr="00C75670">
              <w:t xml:space="preserve"> is registered with the Public Utility Commission of Texas (PUCT) as a self</w:t>
            </w:r>
            <w:r>
              <w:t>-</w:t>
            </w:r>
            <w:r w:rsidRPr="00C75670">
              <w:t>generator.</w:t>
            </w:r>
            <w:del w:id="264" w:author="ERCOT" w:date="2025-09-24T13:20:00Z" w16du:dateUtc="2025-09-24T18:20:00Z">
              <w:r w:rsidDel="005F48D9">
                <w:delText xml:space="preserve">  SOTSGs must be </w:delText>
              </w:r>
              <w:r w:rsidRPr="00E6618E" w:rsidDel="005F48D9">
                <w:delText xml:space="preserve">registered with ERCOT </w:delText>
              </w:r>
              <w:r w:rsidDel="005F48D9">
                <w:delText>in accordance with</w:delText>
              </w:r>
              <w:r w:rsidRPr="006827FB" w:rsidDel="005F48D9">
                <w:delText xml:space="preserve"> </w:delText>
              </w:r>
              <w:r w:rsidDel="005F48D9">
                <w:delText xml:space="preserve">Planning Guide </w:delText>
              </w:r>
              <w:r w:rsidRPr="009A5229" w:rsidDel="005F48D9">
                <w:delText xml:space="preserve">Section </w:delText>
              </w:r>
              <w:r w:rsidRPr="009A5229" w:rsidDel="005F48D9">
                <w:rPr>
                  <w:sz w:val="23"/>
                  <w:szCs w:val="23"/>
                </w:rPr>
                <w:delText>6.8.2</w:delText>
              </w:r>
              <w:r w:rsidRPr="006827FB" w:rsidDel="005F48D9">
                <w:delText>, Resource Registration Process</w:delText>
              </w:r>
              <w:r w:rsidRPr="00C75670" w:rsidDel="005F48D9">
                <w:delText xml:space="preserve">, and will be modeled in ERCOT systems for reliability </w:delText>
              </w:r>
              <w:r w:rsidDel="005F48D9">
                <w:delText xml:space="preserve">in accordance with </w:delText>
              </w:r>
              <w:r w:rsidRPr="009A5229" w:rsidDel="005F48D9">
                <w:delText>Section 3.10.7.3</w:delText>
              </w:r>
              <w:r w:rsidRPr="00C75670" w:rsidDel="005F48D9">
                <w:delText>, Modeling of Private Use Networks.</w:delText>
              </w:r>
            </w:del>
            <w:bookmarkEnd w:id="238"/>
          </w:p>
        </w:tc>
      </w:tr>
    </w:tbl>
    <w:p w14:paraId="275F452C" w14:textId="77777777" w:rsidR="00DD7BCD" w:rsidRDefault="00DD7BCD" w:rsidP="00DD7BCD">
      <w:pPr>
        <w:pStyle w:val="Heading2"/>
        <w:numPr>
          <w:ilvl w:val="0"/>
          <w:numId w:val="0"/>
        </w:numPr>
        <w:spacing w:after="360"/>
      </w:pPr>
      <w:bookmarkStart w:id="265" w:name="_Toc118224650"/>
      <w:bookmarkStart w:id="266" w:name="_Toc118909718"/>
      <w:bookmarkStart w:id="267" w:name="_Toc205190567"/>
      <w:r>
        <w:lastRenderedPageBreak/>
        <w:t>2.2</w:t>
      </w:r>
      <w:r>
        <w:tab/>
        <w:t>ACRONYMS AND ABBREVIATIONS</w:t>
      </w:r>
      <w:bookmarkEnd w:id="265"/>
      <w:bookmarkEnd w:id="266"/>
      <w:bookmarkEnd w:id="267"/>
    </w:p>
    <w:p w14:paraId="0CED677A" w14:textId="77777777" w:rsidR="00DD7BCD" w:rsidRDefault="00DD7BCD" w:rsidP="00DD7BCD">
      <w:pPr>
        <w:tabs>
          <w:tab w:val="left" w:pos="2160"/>
        </w:tabs>
        <w:rPr>
          <w:ins w:id="268" w:author="ERCOT" w:date="2023-09-26T16:50:00Z"/>
        </w:rPr>
      </w:pPr>
      <w:ins w:id="269" w:author="ERCOT" w:date="2023-09-26T16:50:00Z">
        <w:r w:rsidRPr="00C2114A">
          <w:rPr>
            <w:b/>
          </w:rPr>
          <w:t>NSDG</w:t>
        </w:r>
        <w:r>
          <w:tab/>
        </w:r>
        <w:r w:rsidRPr="00C2114A">
          <w:t>Non-Settled Distribution Generator</w:t>
        </w:r>
      </w:ins>
    </w:p>
    <w:p w14:paraId="0AA77988" w14:textId="77777777" w:rsidR="00DD7BCD" w:rsidRDefault="00DD7BCD" w:rsidP="00DD7BCD">
      <w:pPr>
        <w:tabs>
          <w:tab w:val="left" w:pos="2160"/>
        </w:tabs>
        <w:rPr>
          <w:ins w:id="270" w:author="ERCOT" w:date="2023-09-26T16:52:00Z"/>
        </w:rPr>
      </w:pPr>
      <w:ins w:id="271" w:author="ERCOT" w:date="2023-09-26T16:52:00Z">
        <w:r w:rsidRPr="00C2114A">
          <w:rPr>
            <w:b/>
          </w:rPr>
          <w:t>NSG</w:t>
        </w:r>
        <w:r>
          <w:tab/>
        </w:r>
        <w:r w:rsidRPr="00C2114A">
          <w:t>Non-Settled Generator</w:t>
        </w:r>
      </w:ins>
    </w:p>
    <w:p w14:paraId="55EE1173" w14:textId="77777777" w:rsidR="00DD7BCD" w:rsidRDefault="00DD7BCD" w:rsidP="00DD7BCD">
      <w:pPr>
        <w:tabs>
          <w:tab w:val="left" w:pos="2160"/>
        </w:tabs>
        <w:rPr>
          <w:ins w:id="272" w:author="ERCOT" w:date="2023-09-26T16:54:00Z"/>
        </w:rPr>
      </w:pPr>
      <w:ins w:id="273" w:author="ERCOT" w:date="2023-09-26T16:54:00Z">
        <w:r w:rsidRPr="00C2114A">
          <w:rPr>
            <w:b/>
          </w:rPr>
          <w:t>NS</w:t>
        </w:r>
        <w:r>
          <w:rPr>
            <w:b/>
          </w:rPr>
          <w:t>T</w:t>
        </w:r>
        <w:r w:rsidRPr="00C2114A">
          <w:rPr>
            <w:b/>
          </w:rPr>
          <w:t>G</w:t>
        </w:r>
        <w:r>
          <w:tab/>
        </w:r>
        <w:r w:rsidRPr="00C2114A">
          <w:t xml:space="preserve">Non-Settled </w:t>
        </w:r>
        <w:r>
          <w:t>Transmission</w:t>
        </w:r>
        <w:r w:rsidRPr="00C2114A">
          <w:t xml:space="preserve"> Generator</w:t>
        </w:r>
      </w:ins>
    </w:p>
    <w:p w14:paraId="516DAD02" w14:textId="77777777" w:rsidR="008646AD" w:rsidRPr="008646AD" w:rsidRDefault="008646AD" w:rsidP="008646AD">
      <w:pPr>
        <w:keepNext/>
        <w:widowControl w:val="0"/>
        <w:tabs>
          <w:tab w:val="left" w:pos="1260"/>
        </w:tabs>
        <w:spacing w:before="480" w:after="240"/>
        <w:ind w:left="1260" w:hanging="1260"/>
        <w:outlineLvl w:val="3"/>
        <w:rPr>
          <w:b/>
          <w:snapToGrid w:val="0"/>
          <w:szCs w:val="20"/>
        </w:rPr>
      </w:pPr>
      <w:bookmarkStart w:id="274" w:name="_Toc178232020"/>
      <w:r w:rsidRPr="008646AD">
        <w:rPr>
          <w:b/>
          <w:snapToGrid w:val="0"/>
          <w:szCs w:val="20"/>
        </w:rPr>
        <w:t>3.1.4.3</w:t>
      </w:r>
      <w:r w:rsidRPr="008646AD">
        <w:rPr>
          <w:b/>
          <w:snapToGrid w:val="0"/>
          <w:szCs w:val="20"/>
        </w:rPr>
        <w:tab/>
        <w:t>Reporting for Planned Outages, Maintenance Outages, and Rescheduled Outages of Resource and Transmission Facilities</w:t>
      </w:r>
      <w:bookmarkEnd w:id="274"/>
    </w:p>
    <w:p w14:paraId="6B106E02" w14:textId="1BB84DF9" w:rsidR="001A521E" w:rsidRPr="001A521E" w:rsidRDefault="001A521E" w:rsidP="001A521E">
      <w:pPr>
        <w:spacing w:after="240"/>
        <w:ind w:left="720" w:hanging="720"/>
        <w:rPr>
          <w:iCs/>
          <w:szCs w:val="20"/>
        </w:rPr>
      </w:pPr>
      <w:r w:rsidRPr="001A521E">
        <w:rPr>
          <w:iCs/>
          <w:szCs w:val="20"/>
        </w:rPr>
        <w:t>(1)</w:t>
      </w:r>
      <w:r w:rsidRPr="001A521E">
        <w:rPr>
          <w:iCs/>
          <w:szCs w:val="20"/>
        </w:rPr>
        <w:tab/>
      </w:r>
      <w:r w:rsidRPr="001A521E">
        <w:rPr>
          <w:szCs w:val="20"/>
        </w:rPr>
        <w:t xml:space="preserve">Each Resource Entity and TSP shall submit information regarding proposed Planned Outages, Maintenance Outages, and Rescheduled Outages of Transmission Facilities or Planned Outages and Maintenance Outages of Generation Resources or ESRs under procedures adopted by ERCOT.  The obligation to submit that information applies to each Resource Entity that is responsible </w:t>
      </w:r>
      <w:ins w:id="275" w:author="ERCOT" w:date="2025-12-03T12:11:00Z" w16du:dateUtc="2025-12-03T18:11:00Z">
        <w:r>
          <w:rPr>
            <w:szCs w:val="20"/>
          </w:rPr>
          <w:t>for</w:t>
        </w:r>
      </w:ins>
      <w:del w:id="276" w:author="ERCOT" w:date="2025-12-03T12:11:00Z" w16du:dateUtc="2025-12-03T18:11:00Z">
        <w:r w:rsidRPr="001A521E" w:rsidDel="001A521E">
          <w:rPr>
            <w:szCs w:val="20"/>
          </w:rPr>
          <w:delText>to operate or maintain</w:delText>
        </w:r>
      </w:del>
      <w:r w:rsidRPr="001A521E">
        <w:rPr>
          <w:szCs w:val="20"/>
        </w:rPr>
        <w:t xml:space="preserve"> a Generation Resource or ESR that is part of or that affects the ERCOT System.  The obligation to submit that information applies to each TSP or Resource Entity that is responsible </w:t>
      </w:r>
      <w:ins w:id="277" w:author="ERCOT" w:date="2025-12-03T12:11:00Z" w16du:dateUtc="2025-12-03T18:11:00Z">
        <w:r>
          <w:rPr>
            <w:szCs w:val="20"/>
          </w:rPr>
          <w:t>f</w:t>
        </w:r>
      </w:ins>
      <w:ins w:id="278" w:author="ERCOT" w:date="2025-12-03T12:12:00Z" w16du:dateUtc="2025-12-03T18:12:00Z">
        <w:r>
          <w:rPr>
            <w:szCs w:val="20"/>
          </w:rPr>
          <w:t>or</w:t>
        </w:r>
      </w:ins>
      <w:del w:id="279" w:author="ERCOT" w:date="2025-12-03T12:12:00Z" w16du:dateUtc="2025-12-03T18:12:00Z">
        <w:r w:rsidRPr="001A521E" w:rsidDel="001A521E">
          <w:rPr>
            <w:szCs w:val="20"/>
          </w:rPr>
          <w:delText>to operate or maintain</w:delText>
        </w:r>
      </w:del>
      <w:r w:rsidRPr="001A521E">
        <w:rPr>
          <w:szCs w:val="20"/>
        </w:rPr>
        <w:t xml:space="preserve"> Transmission Facilities that are part of or affect the ERCOT System.  A Resource Entity or TSP is also obligated to submit information for Transmission Facilities or Generation Resources or ESRs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A521E" w:rsidRPr="001A521E" w14:paraId="0FC27A29" w14:textId="77777777" w:rsidTr="00073D1A">
        <w:tc>
          <w:tcPr>
            <w:tcW w:w="9445" w:type="dxa"/>
            <w:tcBorders>
              <w:top w:val="single" w:sz="4" w:space="0" w:color="auto"/>
              <w:left w:val="single" w:sz="4" w:space="0" w:color="auto"/>
              <w:bottom w:val="single" w:sz="4" w:space="0" w:color="auto"/>
              <w:right w:val="single" w:sz="4" w:space="0" w:color="auto"/>
            </w:tcBorders>
            <w:shd w:val="clear" w:color="auto" w:fill="D9D9D9"/>
          </w:tcPr>
          <w:p w14:paraId="705943FA" w14:textId="77777777" w:rsidR="001A521E" w:rsidRPr="001A521E" w:rsidRDefault="001A521E" w:rsidP="001A521E">
            <w:pPr>
              <w:spacing w:before="120" w:after="240"/>
              <w:rPr>
                <w:b/>
                <w:i/>
                <w:szCs w:val="20"/>
              </w:rPr>
            </w:pPr>
            <w:r w:rsidRPr="001A521E">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B91B466" w14:textId="1A4D9E35" w:rsidR="001A521E" w:rsidRPr="001A521E" w:rsidRDefault="001A521E" w:rsidP="001A521E">
            <w:pPr>
              <w:spacing w:after="240"/>
              <w:ind w:left="720" w:hanging="720"/>
              <w:rPr>
                <w:iCs/>
                <w:szCs w:val="20"/>
              </w:rPr>
            </w:pPr>
            <w:r w:rsidRPr="001A521E">
              <w:rPr>
                <w:iCs/>
                <w:szCs w:val="20"/>
              </w:rPr>
              <w:lastRenderedPageBreak/>
              <w:t>(1)</w:t>
            </w:r>
            <w:r w:rsidRPr="001A521E">
              <w:rPr>
                <w:iCs/>
                <w:szCs w:val="20"/>
              </w:rPr>
              <w:tab/>
            </w:r>
            <w:r w:rsidRPr="001A521E">
              <w:rPr>
                <w:szCs w:val="20"/>
              </w:rPr>
              <w:t xml:space="preserve">Each Resource Entity, TSP, and DCTO shall submit information regarding proposed Planned Outages, Maintenance Outages, and Rescheduled Outages of Transmission Facilities or Planned Outages and Maintenance Outages of Generation Resources or Energy Storage Resources (ESRs) under procedures adopted by ERCOT.  The obligation to submit that information applies to each Resource Entity that is responsible </w:t>
            </w:r>
            <w:ins w:id="280" w:author="ERCOT" w:date="2025-12-03T12:12:00Z" w16du:dateUtc="2025-12-03T18:12:00Z">
              <w:r>
                <w:rPr>
                  <w:szCs w:val="20"/>
                </w:rPr>
                <w:t>for</w:t>
              </w:r>
            </w:ins>
            <w:del w:id="281" w:author="ERCOT" w:date="2025-12-03T12:12:00Z" w16du:dateUtc="2025-12-03T18:12:00Z">
              <w:r w:rsidRPr="001A521E" w:rsidDel="001A521E">
                <w:rPr>
                  <w:szCs w:val="20"/>
                </w:rPr>
                <w:delText>to operate or maintain</w:delText>
              </w:r>
            </w:del>
            <w:r w:rsidRPr="001A521E">
              <w:rPr>
                <w:szCs w:val="20"/>
              </w:rPr>
              <w:t xml:space="preserve"> a Generation Resource or ESR that is part of or that affects the ERCOT System.  The obligation to submit that information applies to each TSP, DCTO, or Resource Entity that is responsible </w:t>
            </w:r>
            <w:ins w:id="282" w:author="ERCOT" w:date="2025-12-03T12:12:00Z" w16du:dateUtc="2025-12-03T18:12:00Z">
              <w:r>
                <w:rPr>
                  <w:szCs w:val="20"/>
                </w:rPr>
                <w:t>for</w:t>
              </w:r>
            </w:ins>
            <w:del w:id="283" w:author="ERCOT" w:date="2025-12-03T12:12:00Z" w16du:dateUtc="2025-12-03T18:12:00Z">
              <w:r w:rsidRPr="001A521E" w:rsidDel="001A521E">
                <w:rPr>
                  <w:szCs w:val="20"/>
                </w:rPr>
                <w:delText>to operate or maintain</w:delText>
              </w:r>
            </w:del>
            <w:r w:rsidRPr="001A521E">
              <w:rPr>
                <w:szCs w:val="20"/>
              </w:rPr>
              <w:t xml:space="preserve"> Transmission Facilities that are part of or affect the ERCOT System.  A Resource Entity, TSP, or DCTO is also obligated to submit information for Transmission Facilities or Generation Resources or ESRs that are not part of the ERCOT System or that do not affect the ERCOT System if that information is required for regional security coordination as determined by ERCOT.</w:t>
            </w:r>
          </w:p>
        </w:tc>
      </w:tr>
    </w:tbl>
    <w:p w14:paraId="32D526DA" w14:textId="77777777" w:rsidR="001A521E" w:rsidRPr="001A521E" w:rsidRDefault="001A521E" w:rsidP="001A521E">
      <w:pPr>
        <w:spacing w:before="240" w:after="240"/>
        <w:ind w:left="720" w:hanging="720"/>
        <w:rPr>
          <w:iCs/>
          <w:szCs w:val="20"/>
        </w:rPr>
      </w:pPr>
      <w:r w:rsidRPr="001A521E">
        <w:rPr>
          <w:iCs/>
          <w:szCs w:val="20"/>
        </w:rPr>
        <w:lastRenderedPageBreak/>
        <w:t>(2)</w:t>
      </w:r>
      <w:r w:rsidRPr="001A521E">
        <w:rPr>
          <w:iCs/>
          <w:szCs w:val="20"/>
        </w:rPr>
        <w:tab/>
        <w:t>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Schedule under this Section and the applicable Agreements.</w:t>
      </w:r>
    </w:p>
    <w:p w14:paraId="36403643" w14:textId="77777777" w:rsidR="001A521E" w:rsidRPr="001A521E" w:rsidRDefault="001A521E" w:rsidP="001A521E">
      <w:pPr>
        <w:spacing w:after="240"/>
        <w:ind w:left="720" w:hanging="720"/>
        <w:rPr>
          <w:iCs/>
          <w:szCs w:val="20"/>
        </w:rPr>
      </w:pPr>
      <w:r w:rsidRPr="001A521E">
        <w:rPr>
          <w:iCs/>
          <w:szCs w:val="20"/>
        </w:rPr>
        <w:t>(3)</w:t>
      </w:r>
      <w:r w:rsidRPr="001A521E">
        <w:rPr>
          <w:iCs/>
          <w:szCs w:val="20"/>
        </w:rPr>
        <w:tab/>
        <w:t>A Firm Fuel Supply Service Resource (FFSSR) shall not schedule or request a Planned Outage that would occur during the period of December 1 through March 1.</w:t>
      </w:r>
    </w:p>
    <w:p w14:paraId="553AEB3E" w14:textId="77777777" w:rsidR="008646AD" w:rsidRPr="008646AD" w:rsidRDefault="008646AD" w:rsidP="008646AD">
      <w:pPr>
        <w:keepNext/>
        <w:widowControl w:val="0"/>
        <w:tabs>
          <w:tab w:val="left" w:pos="1260"/>
        </w:tabs>
        <w:spacing w:before="240" w:after="240"/>
        <w:ind w:left="1260" w:hanging="1260"/>
        <w:outlineLvl w:val="3"/>
        <w:rPr>
          <w:b/>
          <w:snapToGrid w:val="0"/>
          <w:szCs w:val="20"/>
        </w:rPr>
      </w:pPr>
      <w:bookmarkStart w:id="284" w:name="_Toc204048478"/>
      <w:bookmarkStart w:id="285" w:name="_Toc400526063"/>
      <w:bookmarkStart w:id="286" w:name="_Toc405534381"/>
      <w:bookmarkStart w:id="287" w:name="_Toc406570394"/>
      <w:bookmarkStart w:id="288" w:name="_Toc410910546"/>
      <w:bookmarkStart w:id="289" w:name="_Toc411840974"/>
      <w:bookmarkStart w:id="290" w:name="_Toc422146936"/>
      <w:bookmarkStart w:id="291" w:name="_Toc433020532"/>
      <w:bookmarkStart w:id="292" w:name="_Toc437261973"/>
      <w:bookmarkStart w:id="293" w:name="_Toc478375142"/>
      <w:bookmarkStart w:id="294" w:name="_Toc178232027"/>
      <w:r w:rsidRPr="008646AD">
        <w:rPr>
          <w:b/>
          <w:snapToGrid w:val="0"/>
          <w:szCs w:val="20"/>
        </w:rPr>
        <w:t>3.1.5.1</w:t>
      </w:r>
      <w:r w:rsidRPr="008646AD">
        <w:rPr>
          <w:b/>
          <w:snapToGrid w:val="0"/>
          <w:szCs w:val="20"/>
        </w:rPr>
        <w:tab/>
        <w:t>ERCOT Evaluation of Planned Outage and Maintenance Outage of Transmission Facilities</w:t>
      </w:r>
      <w:bookmarkEnd w:id="284"/>
      <w:bookmarkEnd w:id="285"/>
      <w:bookmarkEnd w:id="286"/>
      <w:bookmarkEnd w:id="287"/>
      <w:bookmarkEnd w:id="288"/>
      <w:bookmarkEnd w:id="289"/>
      <w:bookmarkEnd w:id="290"/>
      <w:bookmarkEnd w:id="291"/>
      <w:bookmarkEnd w:id="292"/>
      <w:bookmarkEnd w:id="293"/>
      <w:bookmarkEnd w:id="294"/>
    </w:p>
    <w:p w14:paraId="505F92B9" w14:textId="77777777" w:rsidR="008646AD" w:rsidRPr="008646AD" w:rsidRDefault="008646AD" w:rsidP="008646AD">
      <w:pPr>
        <w:spacing w:after="240"/>
        <w:ind w:left="720" w:hanging="720"/>
        <w:rPr>
          <w:iCs/>
          <w:szCs w:val="20"/>
        </w:rPr>
      </w:pPr>
      <w:r w:rsidRPr="008646AD">
        <w:rPr>
          <w:iCs/>
          <w:szCs w:val="20"/>
        </w:rPr>
        <w:t>(1)</w:t>
      </w:r>
      <w:r w:rsidRPr="008646AD">
        <w:rPr>
          <w:iCs/>
          <w:szCs w:val="20"/>
        </w:rPr>
        <w:tab/>
        <w:t xml:space="preserve">A TSP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requests, the TSPs shall enter such requests in the Outage Scheduler.  For Resource Entity requests, the Resource Entity shall enter such requests in the Outage Scheduler.  Planned Outages, Maintenance Outages, or Rescheduled Outages for Electrical Buses will be treated as consequentially </w:t>
      </w:r>
      <w:proofErr w:type="spellStart"/>
      <w:r w:rsidRPr="008646AD">
        <w:rPr>
          <w:iCs/>
          <w:szCs w:val="20"/>
        </w:rPr>
        <w:t>outaged</w:t>
      </w:r>
      <w:proofErr w:type="spellEnd"/>
      <w:r w:rsidRPr="008646AD">
        <w:rPr>
          <w:iCs/>
          <w:szCs w:val="20"/>
        </w:rPr>
        <w:t xml:space="preserve">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8646AD">
        <w:rPr>
          <w:iCs/>
          <w:szCs w:val="20"/>
        </w:rPr>
        <w:t>outaged</w:t>
      </w:r>
      <w:proofErr w:type="spellEnd"/>
      <w:r w:rsidRPr="008646AD">
        <w:rPr>
          <w:iCs/>
          <w:szCs w:val="20"/>
        </w:rPr>
        <w:t xml:space="preserve">, and to thereby designate the status of the Electrical Bus.  Proposed Transmission Planned Outage or Maintenance Outage information submitted by a TSP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or Resource Entity of its approval under procedures adopted by </w:t>
      </w:r>
      <w:r w:rsidRPr="008646AD">
        <w:rPr>
          <w:iCs/>
          <w:szCs w:val="20"/>
        </w:rPr>
        <w:lastRenderedPageBreak/>
        <w:t>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45"/>
      </w:tblGrid>
      <w:tr w:rsidR="008646AD" w:rsidRPr="008646AD" w14:paraId="4C6EAE22" w14:textId="77777777" w:rsidTr="00C54A16">
        <w:tc>
          <w:tcPr>
            <w:tcW w:w="9445" w:type="dxa"/>
            <w:tcBorders>
              <w:top w:val="single" w:sz="4" w:space="0" w:color="auto"/>
              <w:left w:val="single" w:sz="4" w:space="0" w:color="auto"/>
              <w:bottom w:val="single" w:sz="4" w:space="0" w:color="auto"/>
              <w:right w:val="single" w:sz="4" w:space="0" w:color="auto"/>
            </w:tcBorders>
            <w:shd w:val="clear" w:color="auto" w:fill="D9D9D9"/>
          </w:tcPr>
          <w:p w14:paraId="7D8C9DF1" w14:textId="77777777" w:rsidR="008646AD" w:rsidRPr="008646AD" w:rsidRDefault="008646AD" w:rsidP="008646AD">
            <w:pPr>
              <w:spacing w:before="120" w:after="240"/>
              <w:rPr>
                <w:b/>
                <w:i/>
                <w:szCs w:val="20"/>
              </w:rPr>
            </w:pPr>
            <w:r w:rsidRPr="008646AD">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694257B" w14:textId="77777777" w:rsidR="008646AD" w:rsidRPr="008646AD" w:rsidRDefault="008646AD" w:rsidP="008646AD">
            <w:pPr>
              <w:spacing w:after="240"/>
              <w:ind w:left="720" w:hanging="720"/>
              <w:rPr>
                <w:iCs/>
                <w:szCs w:val="20"/>
              </w:rPr>
            </w:pPr>
            <w:r w:rsidRPr="008646AD">
              <w:rPr>
                <w:iCs/>
                <w:szCs w:val="20"/>
              </w:rPr>
              <w:t>(1)</w:t>
            </w:r>
            <w:r w:rsidRPr="008646AD">
              <w:rPr>
                <w:iCs/>
                <w:szCs w:val="20"/>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w:t>
            </w:r>
            <w:proofErr w:type="spellStart"/>
            <w:r w:rsidRPr="008646AD">
              <w:rPr>
                <w:iCs/>
                <w:szCs w:val="20"/>
              </w:rPr>
              <w:t>outaged</w:t>
            </w:r>
            <w:proofErr w:type="spellEnd"/>
            <w:r w:rsidRPr="008646AD">
              <w:rPr>
                <w:iCs/>
                <w:szCs w:val="20"/>
              </w:rPr>
              <w:t xml:space="preserve">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w:t>
            </w:r>
            <w:proofErr w:type="spellStart"/>
            <w:r w:rsidRPr="008646AD">
              <w:rPr>
                <w:iCs/>
                <w:szCs w:val="20"/>
              </w:rPr>
              <w:t>outaged</w:t>
            </w:r>
            <w:proofErr w:type="spellEnd"/>
            <w:r w:rsidRPr="008646AD">
              <w:rPr>
                <w:iCs/>
                <w:szCs w:val="20"/>
              </w:rPr>
              <w:t>,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or Maintenance Outage Requests.</w:t>
            </w:r>
          </w:p>
        </w:tc>
      </w:tr>
    </w:tbl>
    <w:p w14:paraId="4D1B2F02" w14:textId="77777777" w:rsidR="008646AD" w:rsidRPr="008646AD" w:rsidRDefault="008646AD" w:rsidP="008646AD">
      <w:pPr>
        <w:spacing w:before="240" w:after="240"/>
        <w:ind w:left="720" w:hanging="720"/>
        <w:rPr>
          <w:iCs/>
          <w:szCs w:val="20"/>
        </w:rPr>
      </w:pPr>
      <w:r w:rsidRPr="008646AD">
        <w:rPr>
          <w:iCs/>
          <w:szCs w:val="20"/>
        </w:rPr>
        <w:t>(2)</w:t>
      </w:r>
      <w:r w:rsidRPr="008646AD">
        <w:rPr>
          <w:iCs/>
          <w:szCs w:val="20"/>
        </w:rPr>
        <w:tab/>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45"/>
      </w:tblGrid>
      <w:tr w:rsidR="008646AD" w:rsidRPr="008646AD" w14:paraId="279ECF03" w14:textId="77777777" w:rsidTr="00C54A16">
        <w:tc>
          <w:tcPr>
            <w:tcW w:w="9445" w:type="dxa"/>
            <w:tcBorders>
              <w:top w:val="single" w:sz="4" w:space="0" w:color="auto"/>
              <w:left w:val="single" w:sz="4" w:space="0" w:color="auto"/>
              <w:bottom w:val="single" w:sz="4" w:space="0" w:color="auto"/>
              <w:right w:val="single" w:sz="4" w:space="0" w:color="auto"/>
            </w:tcBorders>
            <w:shd w:val="clear" w:color="auto" w:fill="D9D9D9"/>
          </w:tcPr>
          <w:p w14:paraId="26E745B5" w14:textId="77777777" w:rsidR="008646AD" w:rsidRPr="008646AD" w:rsidRDefault="008646AD" w:rsidP="008646AD">
            <w:pPr>
              <w:spacing w:before="120" w:after="240"/>
              <w:rPr>
                <w:b/>
                <w:i/>
                <w:szCs w:val="20"/>
              </w:rPr>
            </w:pPr>
            <w:r w:rsidRPr="008646AD">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169EC66" w14:textId="77777777" w:rsidR="008646AD" w:rsidRPr="008646AD" w:rsidRDefault="008646AD" w:rsidP="008646AD">
            <w:pPr>
              <w:spacing w:after="240"/>
              <w:ind w:left="720" w:hanging="720"/>
              <w:rPr>
                <w:iCs/>
                <w:szCs w:val="20"/>
              </w:rPr>
            </w:pPr>
            <w:r w:rsidRPr="008646AD">
              <w:rPr>
                <w:iCs/>
                <w:szCs w:val="20"/>
              </w:rPr>
              <w:lastRenderedPageBreak/>
              <w:t>(2)</w:t>
            </w:r>
            <w:r w:rsidRPr="008646AD">
              <w:rPr>
                <w:iCs/>
                <w:szCs w:val="20"/>
              </w:rPr>
              <w:tab/>
              <w:t xml:space="preserve">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t>
            </w:r>
            <w:proofErr w:type="gramStart"/>
            <w:r w:rsidRPr="008646AD">
              <w:rPr>
                <w:iCs/>
                <w:szCs w:val="20"/>
              </w:rPr>
              <w:t>Withdrawal</w:t>
            </w:r>
            <w:proofErr w:type="gramEnd"/>
            <w:r w:rsidRPr="008646AD">
              <w:rPr>
                <w:iCs/>
                <w:szCs w:val="20"/>
              </w:rPr>
              <w:t xml:space="preserve"> of Approval of Approved Planned Outages, Maintenance Outages, and Rescheduled Outages of Transmission Facilities.</w:t>
            </w:r>
          </w:p>
        </w:tc>
      </w:tr>
    </w:tbl>
    <w:p w14:paraId="12786449" w14:textId="77777777" w:rsidR="008646AD" w:rsidRPr="008646AD" w:rsidRDefault="008646AD" w:rsidP="008646AD">
      <w:pPr>
        <w:spacing w:before="240" w:after="240"/>
        <w:ind w:left="720" w:hanging="720"/>
        <w:rPr>
          <w:iCs/>
          <w:szCs w:val="20"/>
          <w:highlight w:val="magenta"/>
        </w:rPr>
      </w:pPr>
      <w:r w:rsidRPr="008646AD">
        <w:rPr>
          <w:iCs/>
          <w:szCs w:val="20"/>
        </w:rPr>
        <w:lastRenderedPageBreak/>
        <w:t>(3)</w:t>
      </w:r>
      <w:r w:rsidRPr="008646AD">
        <w:rPr>
          <w:iCs/>
          <w:szCs w:val="20"/>
        </w:rPr>
        <w:tab/>
        <w:t>Private Use Network Outage requests submitted pursuant to this Section shall not be publicly posted.</w:t>
      </w:r>
    </w:p>
    <w:p w14:paraId="2FABEEDB" w14:textId="02458FBF" w:rsidR="008646AD" w:rsidRPr="008646AD" w:rsidRDefault="008646AD" w:rsidP="008646AD">
      <w:pPr>
        <w:spacing w:after="240"/>
        <w:ind w:left="720" w:hanging="720"/>
        <w:rPr>
          <w:iCs/>
          <w:szCs w:val="20"/>
        </w:rPr>
      </w:pPr>
      <w:r w:rsidRPr="008646AD">
        <w:rPr>
          <w:iCs/>
          <w:szCs w:val="20"/>
        </w:rPr>
        <w:t>(4)</w:t>
      </w:r>
      <w:r w:rsidRPr="008646AD">
        <w:rPr>
          <w:iCs/>
          <w:szCs w:val="20"/>
        </w:rPr>
        <w:tab/>
        <w:t xml:space="preserve">To the extent authorized by its tariff, an External Load Serving Entity (ELSE) or Non-Opt-In Entity (NOIE) that provides retail service to a Resource Entity </w:t>
      </w:r>
      <w:del w:id="295" w:author="ERCOT" w:date="2024-10-15T13:47:00Z">
        <w:r w:rsidRPr="008646AD" w:rsidDel="000615A5">
          <w:rPr>
            <w:iCs/>
            <w:szCs w:val="20"/>
          </w:rPr>
          <w:delText>that owns or operates</w:delText>
        </w:r>
      </w:del>
      <w:ins w:id="296" w:author="ERCOT" w:date="2024-10-15T13:47:00Z">
        <w:r w:rsidR="000615A5">
          <w:rPr>
            <w:iCs/>
            <w:szCs w:val="20"/>
          </w:rPr>
          <w:t>for</w:t>
        </w:r>
      </w:ins>
      <w:r w:rsidRPr="008646AD">
        <w:rPr>
          <w:iCs/>
          <w:szCs w:val="20"/>
        </w:rPr>
        <w:t xml:space="preserve"> a Generation Resource</w:t>
      </w:r>
      <w:r w:rsidR="003F5850">
        <w:rPr>
          <w:iCs/>
          <w:szCs w:val="20"/>
        </w:rPr>
        <w:t xml:space="preserve"> or ESR</w:t>
      </w:r>
      <w:r w:rsidRPr="008646AD">
        <w:rPr>
          <w:iCs/>
          <w:szCs w:val="20"/>
        </w:rPr>
        <w:t xml:space="preserve"> may request that the TSP to which the Resource is interconnected disconnect the Resource due to the Resource Entity’s failure to comply with the payment requirements in the ELSE’s or NOIE’s retail tariff.  </w:t>
      </w:r>
    </w:p>
    <w:p w14:paraId="53C73D40" w14:textId="5123A5C7" w:rsidR="00EC0782" w:rsidRDefault="008646AD" w:rsidP="00221DCB">
      <w:pPr>
        <w:spacing w:after="240"/>
        <w:ind w:left="720" w:hanging="720"/>
        <w:rPr>
          <w:iCs/>
          <w:szCs w:val="20"/>
        </w:rPr>
      </w:pPr>
      <w:r w:rsidRPr="008646AD">
        <w:rPr>
          <w:iCs/>
          <w:szCs w:val="20"/>
        </w:rPr>
        <w:t>(5)</w:t>
      </w:r>
      <w:r w:rsidRPr="008646AD">
        <w:rPr>
          <w:iCs/>
          <w:szCs w:val="20"/>
        </w:rPr>
        <w:tab/>
        <w:t xml:space="preserve">Within five Business Days after receiving a request from a Load Serving Entity (LSE) to disconnect a Generation Resource </w:t>
      </w:r>
      <w:r w:rsidR="003F5850">
        <w:rPr>
          <w:iCs/>
          <w:szCs w:val="20"/>
        </w:rPr>
        <w:t xml:space="preserve">or ESR </w:t>
      </w:r>
      <w:r w:rsidRPr="008646AD">
        <w:rPr>
          <w:iCs/>
          <w:szCs w:val="20"/>
        </w:rPr>
        <w:t xml:space="preserve">due to the Resource Entity’s failure to comply with LSE’s payment requirements, including a request received pursuant to paragraph (4) above, the interconnecting TSP shall enter a request in the Outage Scheduler for an Outage of any Transmission Facilities interconnecting the Resource to the ERCOT System.  </w:t>
      </w:r>
      <w:r w:rsidRPr="008646AD">
        <w:rPr>
          <w:szCs w:val="20"/>
        </w:rPr>
        <w:t xml:space="preserve">Any Outage requested or taken pursuant to this Section shall be treated as a Planned Outage for all purposes under the Protocols.  For any such Outage request, the requesting TSP shall enter a start date </w:t>
      </w:r>
      <w:proofErr w:type="gramStart"/>
      <w:r w:rsidRPr="008646AD">
        <w:rPr>
          <w:szCs w:val="20"/>
        </w:rPr>
        <w:t>that it</w:t>
      </w:r>
      <w:proofErr w:type="gramEnd"/>
      <w:r w:rsidRPr="008646AD">
        <w:rPr>
          <w:szCs w:val="20"/>
        </w:rPr>
        <w:t xml:space="preserve"> is at least four days after the date the request is submitted in the Outage Scheduler and shall enter an Outage end date that is 14 days from the date of </w:t>
      </w:r>
      <w:proofErr w:type="gramStart"/>
      <w:r w:rsidRPr="008646AD">
        <w:rPr>
          <w:szCs w:val="20"/>
        </w:rPr>
        <w:t>the</w:t>
      </w:r>
      <w:proofErr w:type="gramEnd"/>
      <w:r w:rsidRPr="008646AD">
        <w:rPr>
          <w:szCs w:val="20"/>
        </w:rPr>
        <w:t xml:space="preserve"> requested start date.  Unless storm or system reliability issues prevent immediate dispatch of personnel, for any LSE request to reconnect a Customer that was disconnected pursuant to this section, the interconnecting TSP shall end the Outage and reconnect the Resource the same Business Day if the request is received by 1200, or the next Business Day if the request is received after 1200.  If a reconnect request is not received within four days of the Outage end date, the interconnecting TSP shall enter another request in the Outage Scheduler for an Outage of any Transmission Facilities interconnecting the Resource to the ERCOT System with an Outage end date 14 days beyond the prior Outage end date.  At any time, ERCOT may withdraw approval of the Outage and instruct the TSP to reconnect the Resource </w:t>
      </w:r>
      <w:r w:rsidRPr="008646AD">
        <w:rPr>
          <w:iCs/>
          <w:szCs w:val="20"/>
        </w:rPr>
        <w:t>if it deems cancellation necessary to address reliability concerns.</w:t>
      </w:r>
    </w:p>
    <w:p w14:paraId="294E5AFC" w14:textId="68F478DA" w:rsidR="003A612C" w:rsidRPr="006A6281" w:rsidRDefault="003A612C" w:rsidP="003A612C">
      <w:pPr>
        <w:pStyle w:val="H3"/>
      </w:pPr>
      <w:bookmarkStart w:id="297" w:name="_Toc178232103"/>
      <w:r w:rsidRPr="006A6281">
        <w:t>3.6.2</w:t>
      </w:r>
      <w:r w:rsidRPr="006A6281">
        <w:tab/>
        <w:t>Decision</w:t>
      </w:r>
      <w:r>
        <w:t xml:space="preserve"> </w:t>
      </w:r>
      <w:r w:rsidRPr="006A6281">
        <w:t xml:space="preserve">Making </w:t>
      </w:r>
      <w:r>
        <w:t>Entity</w:t>
      </w:r>
      <w:r w:rsidRPr="006A6281">
        <w:t xml:space="preserve"> for a Resource</w:t>
      </w:r>
      <w:bookmarkEnd w:id="297"/>
    </w:p>
    <w:p w14:paraId="3E053769" w14:textId="35747124" w:rsidR="003A612C" w:rsidRDefault="003A612C" w:rsidP="003A612C">
      <w:pPr>
        <w:pStyle w:val="BodyTextNumbered"/>
      </w:pPr>
      <w:r>
        <w:t>(1)</w:t>
      </w:r>
      <w:r>
        <w:tab/>
      </w:r>
      <w:r w:rsidRPr="006A6281">
        <w:t xml:space="preserve">Each Resource Entity </w:t>
      </w:r>
      <w:r>
        <w:rPr>
          <w:iCs w:val="0"/>
        </w:rPr>
        <w:t>that owns a Resource, except for a Load Resource that is not SCED qualified,</w:t>
      </w:r>
      <w:r w:rsidRPr="006A6281">
        <w:t xml:space="preserve"> shall submit a declaration to ERCOT, using </w:t>
      </w:r>
      <w:r>
        <w:t xml:space="preserve">Section 23, Form C, </w:t>
      </w:r>
      <w:r w:rsidRPr="00F618AD">
        <w:t>Managed Capacity Declaration</w:t>
      </w:r>
      <w:r w:rsidRPr="006A6281">
        <w:t xml:space="preserve">, as to which </w:t>
      </w:r>
      <w:proofErr w:type="gramStart"/>
      <w:r>
        <w:t>Decision Making</w:t>
      </w:r>
      <w:proofErr w:type="gramEnd"/>
      <w:r w:rsidRPr="006A6281">
        <w:t xml:space="preserve"> Entity </w:t>
      </w:r>
      <w:r>
        <w:t xml:space="preserve">(DME) </w:t>
      </w:r>
      <w:r w:rsidRPr="006A6281">
        <w:t xml:space="preserve">has </w:t>
      </w:r>
      <w:r>
        <w:t>control of</w:t>
      </w:r>
      <w:r w:rsidRPr="006A6281">
        <w:t xml:space="preserve"> each of its Resources.  The declaration shall be signed by the Authorized Representative of the Resource Entity.  In addition, each Resource Entity </w:t>
      </w:r>
      <w:del w:id="298" w:author="ERCOT" w:date="2024-10-15T13:53:00Z">
        <w:r w:rsidRPr="006A6281" w:rsidDel="00764176">
          <w:delText>that owns</w:delText>
        </w:r>
      </w:del>
      <w:ins w:id="299" w:author="ERCOT" w:date="2024-10-15T13:53:00Z">
        <w:r w:rsidR="00764176">
          <w:t>for</w:t>
        </w:r>
      </w:ins>
      <w:r w:rsidRPr="006A6281">
        <w:t xml:space="preserve"> a Resource</w:t>
      </w:r>
      <w:r>
        <w:rPr>
          <w:iCs w:val="0"/>
        </w:rPr>
        <w:t>, except for a Load Resource that is not SCED qualified,</w:t>
      </w:r>
      <w:r w:rsidRPr="006A6281">
        <w:t xml:space="preserve"> shall </w:t>
      </w:r>
      <w:r>
        <w:t>n</w:t>
      </w:r>
      <w:r w:rsidRPr="006A6281">
        <w:t>otify ERCOT of any known changes in that declaration no later than 14 days prior to the date that the change takes effect</w:t>
      </w:r>
      <w:r>
        <w:t>,</w:t>
      </w:r>
      <w:r w:rsidRPr="006A6281">
        <w:t xml:space="preserve"> or as </w:t>
      </w:r>
      <w:r w:rsidRPr="006A6281">
        <w:lastRenderedPageBreak/>
        <w:t xml:space="preserve">soon as possible in a situation where the Resource Entity is unable to meet the 14-day Notice requirement.  </w:t>
      </w:r>
      <w:r w:rsidRPr="00665ED2">
        <w:rPr>
          <w:iCs w:val="0"/>
        </w:rPr>
        <w:t>However, in no event may the Resource Entity inform ERCOT later than 72 hours before the date on which the change in DME takes effect</w:t>
      </w:r>
      <w:r>
        <w:rPr>
          <w:iCs w:val="0"/>
        </w:rPr>
        <w:t xml:space="preserve">.  </w:t>
      </w:r>
      <w:r w:rsidRPr="006A6281">
        <w:t xml:space="preserve">Upon ERCOT’s request, each Resource Entity </w:t>
      </w:r>
      <w:r>
        <w:t>that owns a</w:t>
      </w:r>
      <w:r w:rsidRPr="006A6281">
        <w:t xml:space="preserve"> Resource</w:t>
      </w:r>
      <w:r>
        <w:rPr>
          <w:iCs w:val="0"/>
        </w:rPr>
        <w:t>, except for a Load Resource that is not SCED qualified,</w:t>
      </w:r>
      <w:r w:rsidRPr="006A6281">
        <w:t xml:space="preserve"> shall provide ERCOT with sufficient information or documentation to verify </w:t>
      </w:r>
      <w:r>
        <w:t xml:space="preserve">the DME’s </w:t>
      </w:r>
      <w:r w:rsidRPr="006A6281">
        <w:t xml:space="preserve">control of the Resource.  ERCOT shall </w:t>
      </w:r>
      <w:r>
        <w:t>update the DME for a Resource</w:t>
      </w:r>
      <w:r w:rsidRPr="006A6281">
        <w:t xml:space="preserve"> effective the first Operating Hour of the Operating Day </w:t>
      </w:r>
      <w:r>
        <w:t xml:space="preserve">after </w:t>
      </w:r>
      <w:r w:rsidRPr="006A6281">
        <w:t>ERCOT satisfactorily confirms the Resource Entity’s most recent declaration, but not sooner than the effective date specified on the Resource Entity’s most recent declaration.</w:t>
      </w:r>
    </w:p>
    <w:p w14:paraId="3FA49F24" w14:textId="77777777" w:rsidR="00043248" w:rsidRPr="00043248" w:rsidRDefault="00043248" w:rsidP="00043248">
      <w:pPr>
        <w:keepNext/>
        <w:tabs>
          <w:tab w:val="left" w:pos="1008"/>
        </w:tabs>
        <w:spacing w:before="240" w:after="240"/>
        <w:outlineLvl w:val="2"/>
        <w:rPr>
          <w:b/>
          <w:bCs/>
          <w:i/>
          <w:szCs w:val="20"/>
        </w:rPr>
      </w:pPr>
      <w:bookmarkStart w:id="300" w:name="_Toc400526136"/>
      <w:bookmarkStart w:id="301" w:name="_Toc405534454"/>
      <w:bookmarkStart w:id="302" w:name="_Toc406570467"/>
      <w:bookmarkStart w:id="303" w:name="_Toc410910619"/>
      <w:bookmarkStart w:id="304" w:name="_Toc411841047"/>
      <w:bookmarkStart w:id="305" w:name="_Toc422147009"/>
      <w:bookmarkStart w:id="306" w:name="_Toc433020605"/>
      <w:bookmarkStart w:id="307" w:name="_Toc437262046"/>
      <w:bookmarkStart w:id="308" w:name="_Toc478375221"/>
      <w:bookmarkStart w:id="309" w:name="_Toc178232112"/>
      <w:r w:rsidRPr="00043248">
        <w:rPr>
          <w:b/>
          <w:bCs/>
          <w:i/>
          <w:szCs w:val="20"/>
        </w:rPr>
        <w:t>3.8.1</w:t>
      </w:r>
      <w:r w:rsidRPr="00043248">
        <w:rPr>
          <w:b/>
          <w:bCs/>
          <w:i/>
          <w:szCs w:val="20"/>
        </w:rPr>
        <w:tab/>
        <w:t>Split Generation Resources</w:t>
      </w:r>
      <w:bookmarkEnd w:id="300"/>
      <w:bookmarkEnd w:id="301"/>
      <w:bookmarkEnd w:id="302"/>
      <w:bookmarkEnd w:id="303"/>
      <w:bookmarkEnd w:id="304"/>
      <w:bookmarkEnd w:id="305"/>
      <w:bookmarkEnd w:id="306"/>
      <w:bookmarkEnd w:id="307"/>
      <w:bookmarkEnd w:id="308"/>
      <w:bookmarkEnd w:id="309"/>
    </w:p>
    <w:p w14:paraId="2979F4BB" w14:textId="77777777" w:rsidR="00043248" w:rsidRPr="00043248" w:rsidRDefault="00043248" w:rsidP="00043248">
      <w:pPr>
        <w:spacing w:after="240"/>
        <w:ind w:left="720" w:hanging="720"/>
        <w:rPr>
          <w:iCs/>
          <w:szCs w:val="20"/>
        </w:rPr>
      </w:pPr>
      <w:bookmarkStart w:id="310" w:name="_Hlk90900963"/>
      <w:r w:rsidRPr="00043248">
        <w:rPr>
          <w:iCs/>
          <w:szCs w:val="20"/>
        </w:rPr>
        <w:t>(1)</w:t>
      </w:r>
      <w:r w:rsidRPr="00043248">
        <w:rPr>
          <w:iCs/>
          <w:szCs w:val="20"/>
        </w:rPr>
        <w:tab/>
        <w:t>When a generation meter is split, as provided for in Section 10.3.2.1, Generation Resource Meter Splitting, two or more independent Generation Resources must be created in the ERCOT Network Operations Model according to Section 3.10.7.2, Modeling of Resources and Transmission Loads, to function in all respects as Split Generation Resources in ERCOT System operation.  A Combined Cycle Train may not be registered in ERCOT as a Split Generation Resource.  A Distribution Generation Resource (DGR) or Distribution Energy Storage Resource (DESR) may not be registered in ERCOT as a Split Generation Resource.  An Energy Storage Resource (ESR) may not be registered in ERCOT as a Split Generation Resource.</w:t>
      </w:r>
    </w:p>
    <w:bookmarkEnd w:id="310"/>
    <w:p w14:paraId="46AE7CCE" w14:textId="77777777" w:rsidR="00043248" w:rsidRPr="00043248" w:rsidRDefault="00043248" w:rsidP="00043248">
      <w:pPr>
        <w:spacing w:after="240"/>
        <w:ind w:left="720" w:hanging="720"/>
        <w:rPr>
          <w:iCs/>
          <w:szCs w:val="20"/>
        </w:rPr>
      </w:pPr>
      <w:r w:rsidRPr="00043248">
        <w:rPr>
          <w:iCs/>
          <w:szCs w:val="20"/>
        </w:rPr>
        <w:t>(2)</w:t>
      </w:r>
      <w:r w:rsidRPr="00043248">
        <w:rPr>
          <w:iCs/>
          <w:szCs w:val="20"/>
        </w:rPr>
        <w:tab/>
        <w:t>Each Qualified Scheduling Entity (QSE) representing a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Generation Resource.  The parameters submitted for each Split Generation Resource for limits and ramp rates must be according to the capability of the Split Generation Resource represented by the QSE.  Startup and shutdown times, time to change status and number of starts must be identical for all the Split Generation Resources from the same Generation Resource submitted by each QSE.  ERCOT shall review data submitted by each QSE representing Split Generation Resources for consistency and notify each QSE of any errors.</w:t>
      </w:r>
    </w:p>
    <w:p w14:paraId="2EF6C0A1" w14:textId="1C4FC484" w:rsidR="00043248" w:rsidRPr="00043248" w:rsidRDefault="00043248" w:rsidP="00043248">
      <w:pPr>
        <w:spacing w:after="240"/>
        <w:ind w:left="720" w:hanging="720"/>
        <w:rPr>
          <w:iCs/>
          <w:szCs w:val="20"/>
        </w:rPr>
      </w:pPr>
      <w:r w:rsidRPr="00043248">
        <w:rPr>
          <w:iCs/>
          <w:szCs w:val="20"/>
        </w:rPr>
        <w:t>(3)</w:t>
      </w:r>
      <w:r w:rsidRPr="00043248">
        <w:rPr>
          <w:iCs/>
          <w:szCs w:val="20"/>
        </w:rPr>
        <w:tab/>
        <w:t xml:space="preserve">Each Split Generation Resource may be represented by a different QSE.  The Resource Entities </w:t>
      </w:r>
      <w:ins w:id="311" w:author="ERCOT" w:date="2024-10-15T13:53:00Z">
        <w:r w:rsidR="00764176">
          <w:rPr>
            <w:iCs/>
            <w:szCs w:val="20"/>
          </w:rPr>
          <w:t>for</w:t>
        </w:r>
      </w:ins>
      <w:del w:id="312" w:author="ERCOT" w:date="2024-10-15T13:53:00Z">
        <w:r w:rsidRPr="00043248" w:rsidDel="00764176">
          <w:rPr>
            <w:iCs/>
            <w:szCs w:val="20"/>
          </w:rPr>
          <w:delText>that own or control</w:delText>
        </w:r>
      </w:del>
      <w:r w:rsidRPr="00043248">
        <w:rPr>
          <w:iCs/>
          <w:szCs w:val="20"/>
        </w:rPr>
        <w:t xml:space="preserve"> the Split Generation Resources from a single Generation Resource must designate a Master QSE.  Each QSE representing a Split Generation Resource must comply in all respects </w:t>
      </w:r>
      <w:proofErr w:type="gramStart"/>
      <w:r w:rsidRPr="00043248">
        <w:rPr>
          <w:iCs/>
          <w:szCs w:val="20"/>
        </w:rPr>
        <w:t>to</w:t>
      </w:r>
      <w:proofErr w:type="gramEnd"/>
      <w:r w:rsidRPr="00043248">
        <w:rPr>
          <w:iCs/>
          <w:szCs w:val="20"/>
        </w:rPr>
        <w:t xml:space="preserve"> the requirements of a Generation Resource specified under these Protocols. </w:t>
      </w:r>
    </w:p>
    <w:p w14:paraId="4B48B981" w14:textId="77777777" w:rsidR="00043248" w:rsidRPr="00043248" w:rsidRDefault="00043248" w:rsidP="00043248">
      <w:pPr>
        <w:spacing w:after="240"/>
        <w:ind w:left="720" w:hanging="720"/>
        <w:rPr>
          <w:szCs w:val="20"/>
        </w:rPr>
      </w:pPr>
      <w:r w:rsidRPr="00043248">
        <w:rPr>
          <w:iCs/>
          <w:szCs w:val="20"/>
        </w:rPr>
        <w:t>(4)</w:t>
      </w:r>
      <w:r w:rsidRPr="00043248">
        <w:rPr>
          <w:iCs/>
          <w:szCs w:val="20"/>
        </w:rPr>
        <w:tab/>
      </w:r>
      <w:r w:rsidRPr="00043248">
        <w:rPr>
          <w:szCs w:val="20"/>
        </w:rPr>
        <w:t xml:space="preserve">The Master QSE shall: </w:t>
      </w:r>
    </w:p>
    <w:p w14:paraId="40015B9C" w14:textId="77777777" w:rsidR="00043248" w:rsidRPr="00043248" w:rsidRDefault="00043248" w:rsidP="00043248">
      <w:pPr>
        <w:spacing w:after="240"/>
        <w:ind w:left="1440" w:hanging="720"/>
        <w:rPr>
          <w:szCs w:val="20"/>
        </w:rPr>
      </w:pPr>
      <w:r w:rsidRPr="00043248">
        <w:rPr>
          <w:szCs w:val="20"/>
        </w:rPr>
        <w:t>(a)</w:t>
      </w:r>
      <w:r w:rsidRPr="00043248">
        <w:rPr>
          <w:szCs w:val="20"/>
        </w:rPr>
        <w:tab/>
        <w:t xml:space="preserve">Serve as the Single Point of Contact for the Generation Resource, as required by Section 3.1.4.1, Single Point of Contact; </w:t>
      </w:r>
    </w:p>
    <w:p w14:paraId="0F245008" w14:textId="69B03CBF" w:rsidR="00043248" w:rsidRPr="00043248" w:rsidRDefault="00043248" w:rsidP="00043248">
      <w:pPr>
        <w:spacing w:after="240"/>
        <w:ind w:left="1440" w:hanging="720"/>
        <w:rPr>
          <w:szCs w:val="20"/>
        </w:rPr>
      </w:pPr>
      <w:r w:rsidRPr="00043248">
        <w:rPr>
          <w:szCs w:val="20"/>
        </w:rPr>
        <w:t>(b)</w:t>
      </w:r>
      <w:r w:rsidRPr="00043248">
        <w:rPr>
          <w:szCs w:val="20"/>
        </w:rPr>
        <w:tab/>
        <w:t>Provide real-time telemetry for the total Generation Resource, as specified in Section 6.5.5.2, Operational Data Requirements;</w:t>
      </w:r>
    </w:p>
    <w:p w14:paraId="5D03EF02" w14:textId="77777777" w:rsidR="007577ED" w:rsidRPr="007577ED" w:rsidRDefault="007577ED" w:rsidP="007577ED">
      <w:pPr>
        <w:spacing w:after="240"/>
        <w:ind w:left="1440" w:hanging="720"/>
        <w:rPr>
          <w:iCs/>
          <w:szCs w:val="20"/>
        </w:rPr>
      </w:pPr>
      <w:r w:rsidRPr="007577ED">
        <w:rPr>
          <w:szCs w:val="20"/>
        </w:rPr>
        <w:lastRenderedPageBreak/>
        <w:t>(c)</w:t>
      </w:r>
      <w:r w:rsidRPr="007577ED">
        <w:rPr>
          <w:szCs w:val="20"/>
        </w:rPr>
        <w:tab/>
        <w:t>Receive Verbal Dispatch Instructions (VDIs) from ERCOT, as specified in Section 6.5.7.8, Dispatch Procedures</w:t>
      </w:r>
      <w:r w:rsidRPr="007577ED">
        <w:rPr>
          <w:iCs/>
          <w:szCs w:val="20"/>
        </w:rPr>
        <w:t>; and</w:t>
      </w:r>
    </w:p>
    <w:p w14:paraId="7AF511FD" w14:textId="608FB263" w:rsidR="007577ED" w:rsidRPr="007577ED" w:rsidRDefault="007577ED" w:rsidP="007577ED">
      <w:pPr>
        <w:spacing w:after="240"/>
        <w:ind w:left="1440" w:hanging="720"/>
        <w:rPr>
          <w:iCs/>
          <w:szCs w:val="20"/>
        </w:rPr>
      </w:pPr>
      <w:proofErr w:type="gramStart"/>
      <w:r w:rsidRPr="007577ED">
        <w:rPr>
          <w:iCs/>
          <w:szCs w:val="20"/>
        </w:rPr>
        <w:t>(d)</w:t>
      </w:r>
      <w:r w:rsidRPr="007577ED">
        <w:rPr>
          <w:iCs/>
          <w:szCs w:val="20"/>
        </w:rPr>
        <w:tab/>
        <w:t>Within</w:t>
      </w:r>
      <w:proofErr w:type="gramEnd"/>
      <w:r w:rsidRPr="007577ED">
        <w:rPr>
          <w:iCs/>
          <w:szCs w:val="20"/>
        </w:rPr>
        <w:t xml:space="preserve"> five Business Days, notify all other QSEs that represent the Split Generation Resource when the Resource received a High Dispatch Limit (HDL) override instruction</w:t>
      </w:r>
      <w:r w:rsidRPr="007577ED">
        <w:rPr>
          <w:szCs w:val="20"/>
        </w:rPr>
        <w:t>.</w:t>
      </w:r>
    </w:p>
    <w:p w14:paraId="6542F837" w14:textId="77777777" w:rsidR="00043248" w:rsidRPr="00043248" w:rsidRDefault="00043248" w:rsidP="00043248">
      <w:pPr>
        <w:spacing w:after="240"/>
        <w:ind w:left="720" w:hanging="720"/>
        <w:rPr>
          <w:iCs/>
          <w:szCs w:val="20"/>
        </w:rPr>
      </w:pPr>
      <w:r w:rsidRPr="00043248">
        <w:rPr>
          <w:iCs/>
          <w:szCs w:val="20"/>
        </w:rPr>
        <w:t>(5)</w:t>
      </w:r>
      <w:r w:rsidRPr="00043248">
        <w:rPr>
          <w:iCs/>
          <w:szCs w:val="20"/>
        </w:rPr>
        <w:tab/>
        <w:t>Each QSE is responsible for representing its Split Generation Resource in its Current Operating Plan (COP).  During the Reliability Unit Commitment (RUC) Study Periods, any conflict in the Resource Status of a Split Generation Resource in the COP is resolved according to the following:</w:t>
      </w:r>
    </w:p>
    <w:p w14:paraId="553944CC" w14:textId="77777777" w:rsidR="00043248" w:rsidRPr="00043248" w:rsidRDefault="00043248" w:rsidP="00043248">
      <w:pPr>
        <w:spacing w:after="240"/>
        <w:ind w:left="1440" w:hanging="720"/>
        <w:rPr>
          <w:szCs w:val="20"/>
        </w:rPr>
      </w:pPr>
      <w:r w:rsidRPr="00043248">
        <w:rPr>
          <w:szCs w:val="20"/>
        </w:rPr>
        <w:t>(a)</w:t>
      </w:r>
      <w:r w:rsidRPr="00043248">
        <w:rPr>
          <w:szCs w:val="20"/>
        </w:rPr>
        <w:tab/>
        <w:t xml:space="preserve">If a Split Generation Resource has a Resource Status of OUT for any hour in the COP, then any other QSEs’ COP entries for their Split Generation Resources from the same Generation Resource are also considered unavailable for the hour; </w:t>
      </w:r>
    </w:p>
    <w:p w14:paraId="111138C1" w14:textId="77777777" w:rsidR="00043248" w:rsidRPr="00043248" w:rsidRDefault="00043248" w:rsidP="00043248">
      <w:pPr>
        <w:spacing w:after="240"/>
        <w:ind w:left="1440" w:hanging="720"/>
        <w:rPr>
          <w:iCs/>
          <w:szCs w:val="20"/>
        </w:rPr>
      </w:pPr>
      <w:r w:rsidRPr="00043248">
        <w:rPr>
          <w:iCs/>
          <w:szCs w:val="20"/>
        </w:rPr>
        <w:t>(b)</w:t>
      </w:r>
      <w:r w:rsidRPr="00043248">
        <w:rPr>
          <w:iCs/>
          <w:szCs w:val="20"/>
        </w:rPr>
        <w:tab/>
        <w:t>If the QSEs for all Split Generation Resources from the same Generation Resource have submitted a COP and at least one of the QSEs has an On-Line Resource Status in a given hour, then the status for all Split Generation Resources for the Generation Resource is considered to be On-Line for that hour, except if any of the QSEs has indicated in the COP a Resource Status of OUT.</w:t>
      </w:r>
    </w:p>
    <w:p w14:paraId="5CBAF424" w14:textId="77777777" w:rsidR="00043248" w:rsidRPr="00043248" w:rsidRDefault="00043248" w:rsidP="00043248">
      <w:pPr>
        <w:spacing w:after="240"/>
        <w:ind w:left="720" w:hanging="720"/>
        <w:rPr>
          <w:iCs/>
          <w:szCs w:val="20"/>
        </w:rPr>
      </w:pPr>
      <w:proofErr w:type="gramStart"/>
      <w:r w:rsidRPr="00043248">
        <w:rPr>
          <w:iCs/>
          <w:szCs w:val="20"/>
        </w:rPr>
        <w:t>(6)</w:t>
      </w:r>
      <w:r w:rsidRPr="00043248">
        <w:rPr>
          <w:iCs/>
          <w:szCs w:val="20"/>
        </w:rPr>
        <w:tab/>
        <w:t>Each</w:t>
      </w:r>
      <w:proofErr w:type="gramEnd"/>
      <w:r w:rsidRPr="00043248">
        <w:rPr>
          <w:iCs/>
          <w:szCs w:val="20"/>
        </w:rPr>
        <w:t xml:space="preserve"> QSE representing a Split Generation Resource shall update its individual Resource Status appropriately.</w:t>
      </w:r>
    </w:p>
    <w:p w14:paraId="0B34F37B" w14:textId="77284E9F" w:rsidR="00043248" w:rsidRPr="00043248" w:rsidRDefault="00043248" w:rsidP="00043248">
      <w:pPr>
        <w:spacing w:after="240"/>
        <w:ind w:left="720" w:hanging="720"/>
        <w:rPr>
          <w:iCs/>
          <w:szCs w:val="20"/>
        </w:rPr>
      </w:pPr>
      <w:r w:rsidRPr="00043248">
        <w:rPr>
          <w:iCs/>
          <w:szCs w:val="20"/>
        </w:rPr>
        <w:t>(7)</w:t>
      </w:r>
      <w:r w:rsidRPr="00043248">
        <w:rPr>
          <w:iCs/>
          <w:szCs w:val="20"/>
        </w:rPr>
        <w:tab/>
        <w:t>Each QSE representing a Split Generation Resource may independently submit Energy Offer Curves</w:t>
      </w:r>
      <w:r w:rsidR="008B3197">
        <w:rPr>
          <w:iCs/>
          <w:szCs w:val="20"/>
        </w:rPr>
        <w:t>, Ancillary Service Offers,</w:t>
      </w:r>
      <w:r w:rsidRPr="00043248">
        <w:rPr>
          <w:iCs/>
          <w:szCs w:val="20"/>
        </w:rPr>
        <w:t xml:space="preserve"> and Three-Part Supply Offers.  ERCOT shall treat each Split Generation Resource offer as a separate offer, except that all Split Generation Resources in a single Generation Resource must be committed or decommitted together. </w:t>
      </w:r>
    </w:p>
    <w:p w14:paraId="21880A1A" w14:textId="77777777" w:rsidR="00043248" w:rsidRPr="00043248" w:rsidRDefault="00043248" w:rsidP="008B3197">
      <w:pPr>
        <w:spacing w:after="240"/>
        <w:ind w:left="720" w:hanging="720"/>
        <w:rPr>
          <w:iCs/>
          <w:szCs w:val="20"/>
        </w:rPr>
      </w:pPr>
      <w:r w:rsidRPr="00043248">
        <w:rPr>
          <w:iCs/>
          <w:szCs w:val="20"/>
        </w:rPr>
        <w:t>(8)</w:t>
      </w:r>
      <w:r w:rsidRPr="00043248">
        <w:rPr>
          <w:iCs/>
          <w:szCs w:val="20"/>
        </w:rPr>
        <w:tab/>
        <w:t>Each QSE submitting verifiable cost data to ERCOT shall coordinate among all owners of a single Generation Resource to provide individual Split Generation Resource data consistent with the total verifiable cost of the entire Generation Resource.  ERCOT may compare the total verifiable costs with other similarly situated Generation Resources to determine the reasonability of the cost.</w:t>
      </w:r>
    </w:p>
    <w:p w14:paraId="14FAC8F4" w14:textId="77777777" w:rsidR="00043248" w:rsidRPr="00043248" w:rsidRDefault="00043248" w:rsidP="00043248">
      <w:pPr>
        <w:keepNext/>
        <w:tabs>
          <w:tab w:val="left" w:pos="1080"/>
        </w:tabs>
        <w:spacing w:before="240" w:after="240"/>
        <w:ind w:left="1080" w:hanging="1080"/>
        <w:outlineLvl w:val="2"/>
        <w:rPr>
          <w:b/>
          <w:bCs/>
          <w:i/>
          <w:szCs w:val="20"/>
        </w:rPr>
      </w:pPr>
      <w:bookmarkStart w:id="313" w:name="_Toc178232119"/>
      <w:r w:rsidRPr="00043248">
        <w:rPr>
          <w:b/>
          <w:bCs/>
          <w:i/>
          <w:szCs w:val="20"/>
        </w:rPr>
        <w:t>3.8.7</w:t>
      </w:r>
      <w:r w:rsidRPr="00043248">
        <w:rPr>
          <w:b/>
          <w:bCs/>
          <w:i/>
          <w:szCs w:val="20"/>
        </w:rPr>
        <w:tab/>
        <w:t>Self-Limiting Facility</w:t>
      </w:r>
      <w:bookmarkEnd w:id="313"/>
      <w:r w:rsidRPr="00043248">
        <w:rPr>
          <w:b/>
          <w:bCs/>
          <w:i/>
          <w:szCs w:val="20"/>
        </w:rPr>
        <w:t xml:space="preserve"> </w:t>
      </w:r>
    </w:p>
    <w:p w14:paraId="73FBF99A" w14:textId="77777777" w:rsidR="00043248" w:rsidRPr="00043248" w:rsidRDefault="00043248" w:rsidP="00043248">
      <w:pPr>
        <w:spacing w:after="240"/>
        <w:ind w:left="720" w:hanging="720"/>
      </w:pPr>
      <w:r w:rsidRPr="00043248">
        <w:t>(1)</w:t>
      </w:r>
      <w:r w:rsidRPr="00043248">
        <w:tab/>
        <w:t>A Resource Entity or Interconnecting Entity (IE) for a Self-Limiting Facility may establish a MW Injection or MW Withdrawal limit by submitting an attestation in a form designated by ERCOT through the Resource Registration process.  The Resource Entity or IE shall simultaneously provide a copy of the attestation to the interconnecting Transmission and/or Distribution Service Provider (TDSP).  All Resources within a Self-Limiting Facility shall be represented by a single Resource Entity and a single QSE.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32"/>
      </w:tblGrid>
      <w:tr w:rsidR="00043248" w:rsidRPr="00043248" w14:paraId="40F86C6D" w14:textId="77777777" w:rsidTr="00C54A16">
        <w:tc>
          <w:tcPr>
            <w:tcW w:w="9332" w:type="dxa"/>
            <w:tcBorders>
              <w:top w:val="single" w:sz="4" w:space="0" w:color="auto"/>
              <w:left w:val="single" w:sz="4" w:space="0" w:color="auto"/>
              <w:bottom w:val="single" w:sz="4" w:space="0" w:color="auto"/>
              <w:right w:val="single" w:sz="4" w:space="0" w:color="auto"/>
            </w:tcBorders>
            <w:shd w:val="clear" w:color="auto" w:fill="D9D9D9"/>
          </w:tcPr>
          <w:p w14:paraId="24A3754B" w14:textId="77777777" w:rsidR="00043248" w:rsidRPr="00043248" w:rsidRDefault="00043248" w:rsidP="00043248">
            <w:pPr>
              <w:spacing w:before="120" w:after="240"/>
              <w:rPr>
                <w:b/>
                <w:i/>
                <w:szCs w:val="20"/>
              </w:rPr>
            </w:pPr>
            <w:r w:rsidRPr="00043248">
              <w:rPr>
                <w:b/>
                <w:i/>
                <w:szCs w:val="20"/>
              </w:rPr>
              <w:lastRenderedPageBreak/>
              <w:t>[NPRR1077:  Replace paragraph (1) above with the following upon system implementation:]</w:t>
            </w:r>
          </w:p>
          <w:p w14:paraId="2DD78AE6" w14:textId="77777777" w:rsidR="00043248" w:rsidRPr="00043248" w:rsidRDefault="00043248" w:rsidP="00043248">
            <w:pPr>
              <w:spacing w:after="240"/>
              <w:ind w:left="720" w:hanging="720"/>
            </w:pPr>
            <w:r w:rsidRPr="00043248">
              <w:t>(1)</w:t>
            </w:r>
            <w:r w:rsidRPr="00043248">
              <w:tab/>
              <w:t>A Resource Entity or Interconnecting Entity (IE) for a Self-Limiting Facility may establish a MW Injection or MW Withdrawal limit by submitting an attestation in a form designated by ERCOT through the Resource Registration process.  The Resource Entity or IE shall simultaneously provide a copy of the attestation to the interconnecting Transmission and/or Distribution Service Provider (TDSP).  All registered generators or Energy Storage Resources (ESRs) within a Self-Limiting Facility shall be represented by a single Resource Entity and a single QSE.</w:t>
            </w:r>
          </w:p>
        </w:tc>
      </w:tr>
    </w:tbl>
    <w:p w14:paraId="15646765" w14:textId="77777777" w:rsidR="00043248" w:rsidRPr="00043248" w:rsidRDefault="00043248" w:rsidP="00043248">
      <w:pPr>
        <w:spacing w:before="240" w:after="240"/>
        <w:ind w:left="720" w:hanging="720"/>
        <w:rPr>
          <w:iCs/>
          <w:szCs w:val="20"/>
        </w:rPr>
      </w:pPr>
      <w:r w:rsidRPr="00043248">
        <w:rPr>
          <w:iCs/>
          <w:szCs w:val="20"/>
        </w:rPr>
        <w:t>(2)</w:t>
      </w:r>
      <w:r w:rsidRPr="00043248">
        <w:rPr>
          <w:iCs/>
          <w:szCs w:val="20"/>
        </w:rPr>
        <w:tab/>
        <w:t xml:space="preserve">A Self-Limiting Facility shall not inject or withdraw power </w:t>
      </w:r>
      <w:proofErr w:type="gramStart"/>
      <w:r w:rsidRPr="00043248">
        <w:rPr>
          <w:iCs/>
          <w:szCs w:val="20"/>
        </w:rPr>
        <w:t>in excess of</w:t>
      </w:r>
      <w:proofErr w:type="gramEnd"/>
      <w:r w:rsidRPr="00043248">
        <w:rPr>
          <w:iCs/>
          <w:szCs w:val="20"/>
        </w:rPr>
        <w:t xml:space="preserve"> its established MW Injection limit or its established MW Withdrawal limit. </w:t>
      </w:r>
    </w:p>
    <w:p w14:paraId="47DF4058" w14:textId="77777777" w:rsidR="00043248" w:rsidRPr="00043248" w:rsidRDefault="00043248" w:rsidP="00043248">
      <w:pPr>
        <w:spacing w:after="240"/>
        <w:ind w:left="720" w:hanging="720"/>
        <w:rPr>
          <w:iCs/>
          <w:szCs w:val="20"/>
        </w:rPr>
      </w:pPr>
      <w:r w:rsidRPr="00043248">
        <w:rPr>
          <w:iCs/>
          <w:szCs w:val="20"/>
        </w:rPr>
        <w:t>(3)</w:t>
      </w:r>
      <w:r w:rsidRPr="00043248">
        <w:rPr>
          <w:iCs/>
          <w:szCs w:val="20"/>
        </w:rPr>
        <w:tab/>
        <w:t xml:space="preserve">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as described in Section 3.9.1, Current Operating Plan (COP) Criteria.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32"/>
      </w:tblGrid>
      <w:tr w:rsidR="00043248" w:rsidRPr="00043248" w14:paraId="3E9CA736" w14:textId="77777777" w:rsidTr="00C54A16">
        <w:tc>
          <w:tcPr>
            <w:tcW w:w="9332" w:type="dxa"/>
            <w:tcBorders>
              <w:top w:val="single" w:sz="4" w:space="0" w:color="auto"/>
              <w:left w:val="single" w:sz="4" w:space="0" w:color="auto"/>
              <w:bottom w:val="single" w:sz="4" w:space="0" w:color="auto"/>
              <w:right w:val="single" w:sz="4" w:space="0" w:color="auto"/>
            </w:tcBorders>
            <w:shd w:val="clear" w:color="auto" w:fill="D9D9D9"/>
          </w:tcPr>
          <w:p w14:paraId="5AB441B7" w14:textId="77777777" w:rsidR="00043248" w:rsidRPr="00043248" w:rsidRDefault="00043248" w:rsidP="00043248">
            <w:pPr>
              <w:spacing w:before="120" w:after="240"/>
              <w:rPr>
                <w:b/>
                <w:i/>
                <w:szCs w:val="20"/>
              </w:rPr>
            </w:pPr>
            <w:r w:rsidRPr="00043248">
              <w:rPr>
                <w:b/>
                <w:i/>
                <w:szCs w:val="20"/>
              </w:rPr>
              <w:t>[NPRR1077:  Replace paragraph (3) above with the following upon system implementation:]</w:t>
            </w:r>
          </w:p>
          <w:p w14:paraId="5049E9D6" w14:textId="77777777" w:rsidR="00043248" w:rsidRPr="00043248" w:rsidRDefault="00043248" w:rsidP="00043248">
            <w:pPr>
              <w:spacing w:after="240"/>
              <w:ind w:left="720" w:hanging="720"/>
              <w:rPr>
                <w:iCs/>
                <w:szCs w:val="20"/>
              </w:rPr>
            </w:pPr>
            <w:r w:rsidRPr="00043248">
              <w:rPr>
                <w:iCs/>
                <w:szCs w:val="20"/>
              </w:rPr>
              <w:t>(3)</w:t>
            </w:r>
            <w:r w:rsidRPr="00043248">
              <w:rPr>
                <w:iCs/>
                <w:szCs w:val="20"/>
              </w:rPr>
              <w:tab/>
              <w:t>On a monthly basis, ERCOT will report to the Reliability Monitor and IMM any instance where a Self-Limiting Facility’s actual MW Injections exceeded the MW Injection limit or where actual MW Withdrawals exceeded the MW Withdrawal limit established in the Resource Registration data for the Self-Limiting Facility, based on the telemetry of the injection and withdrawal values provided by the QSE for the registered generator or ESS in the Self-Limiting Facility, as described in Section 3.9.1, Current Operating Plan (COP) Criteria, and in Section 6.5.5.2, Operational Data Requirements, or based on the meter data at the Point of Interconnection (POI) or Point of Common Coupling (POCC) for the Self-Limiting Facility.</w:t>
            </w:r>
          </w:p>
        </w:tc>
      </w:tr>
    </w:tbl>
    <w:p w14:paraId="1AC78EBF" w14:textId="2A41190D" w:rsidR="00043248" w:rsidRPr="00043248" w:rsidRDefault="00043248" w:rsidP="00043248">
      <w:pPr>
        <w:spacing w:before="240" w:after="240"/>
        <w:ind w:left="720" w:hanging="720"/>
        <w:rPr>
          <w:iCs/>
          <w:szCs w:val="20"/>
        </w:rPr>
      </w:pPr>
      <w:r w:rsidRPr="00043248">
        <w:rPr>
          <w:iCs/>
          <w:szCs w:val="20"/>
        </w:rPr>
        <w:t>(4)</w:t>
      </w:r>
      <w:r w:rsidRPr="00043248">
        <w:rPr>
          <w:iCs/>
          <w:szCs w:val="20"/>
        </w:rPr>
        <w:tab/>
        <w:t>If requested by ERCOT, the relevant QSE shall provide meter data to confirm whether the established limits for a Self-Limiting Facility were violated.</w:t>
      </w:r>
      <w:ins w:id="314" w:author="ERCOT" w:date="2024-10-15T13:54:00Z">
        <w:r w:rsidR="00764176" w:rsidRPr="00764176">
          <w:t xml:space="preserve"> </w:t>
        </w:r>
        <w:r w:rsidR="00764176">
          <w:t xml:space="preserve"> </w:t>
        </w:r>
      </w:ins>
      <w:ins w:id="315" w:author="ERCOT" w:date="2025-11-05T13:32:00Z" w16du:dateUtc="2025-11-05T19:32:00Z">
        <w:r w:rsidR="00C010D8">
          <w:t>The</w:t>
        </w:r>
      </w:ins>
      <w:ins w:id="316" w:author="ERCOT" w:date="2024-10-15T13:54:00Z">
        <w:r w:rsidR="00764176">
          <w:t xml:space="preserve"> TDSP or NOIE serving a Non-Settled Generator (NSG) shall provide monthly meter data to ERCOT to confirm that the limits for the NSG were not violated.</w:t>
        </w:r>
      </w:ins>
      <w:r w:rsidRPr="00043248">
        <w:rPr>
          <w:iCs/>
          <w:szCs w:val="20"/>
        </w:rPr>
        <w:t xml:space="preserve"> </w:t>
      </w:r>
    </w:p>
    <w:p w14:paraId="74BBFDD7" w14:textId="77777777" w:rsidR="00043248" w:rsidRPr="00043248" w:rsidRDefault="00043248" w:rsidP="00043248">
      <w:pPr>
        <w:spacing w:after="240"/>
        <w:ind w:left="720" w:hanging="720"/>
      </w:pPr>
      <w:r w:rsidRPr="00043248">
        <w:rPr>
          <w:iCs/>
          <w:szCs w:val="20"/>
        </w:rPr>
        <w:t>(5)</w:t>
      </w:r>
      <w:r w:rsidRPr="00043248">
        <w:rPr>
          <w:iCs/>
          <w:szCs w:val="20"/>
        </w:rPr>
        <w:tab/>
        <w:t xml:space="preserve">If ERCOT determines that a Self-Limiting Facility connected at transmission voltage has exceeded either its MW Injection limit or its MW Withdrawal limit established in the Resource Registration data by more than the greater of 5 MW or 3% of the limit, the Self-Limiting Facility shall submit a new generation interconnection request </w:t>
      </w:r>
      <w:r w:rsidRPr="00043248">
        <w:t xml:space="preserve">based on the installed MW capacity of the individual Resource(s) and shall deregister as a Self-Limiting Facility at the completion of the generation interconnection process.  </w:t>
      </w:r>
      <w:r w:rsidRPr="00043248">
        <w:rPr>
          <w:iCs/>
          <w:szCs w:val="20"/>
        </w:rPr>
        <w:t xml:space="preserve">The Self-Limiting Facility shall be subject to the established MW Injection limit and any established MW Withdrawal limit until the generation interconnection process has been completed. </w:t>
      </w:r>
      <w:r w:rsidRPr="00043248">
        <w:t xml:space="preserve">  </w:t>
      </w:r>
    </w:p>
    <w:p w14:paraId="6B0613BE" w14:textId="56E4D9FD" w:rsidR="00043248" w:rsidRPr="00043248" w:rsidRDefault="00043248" w:rsidP="00043248">
      <w:pPr>
        <w:spacing w:after="240"/>
        <w:ind w:left="720" w:hanging="720"/>
        <w:rPr>
          <w:iCs/>
          <w:szCs w:val="20"/>
        </w:rPr>
      </w:pPr>
      <w:r w:rsidRPr="00043248">
        <w:lastRenderedPageBreak/>
        <w:t>(6)</w:t>
      </w:r>
      <w:r w:rsidRPr="00043248">
        <w:tab/>
        <w:t>A</w:t>
      </w:r>
      <w:r w:rsidRPr="00043248">
        <w:rPr>
          <w:iCs/>
          <w:szCs w:val="20"/>
        </w:rPr>
        <w:t xml:space="preserve"> Distribution Service Provider (DSP) may limit injections and withdrawals from any Generation Resource</w:t>
      </w:r>
      <w:ins w:id="317" w:author="ERCOT" w:date="2024-10-15T13:54:00Z">
        <w:r w:rsidR="00764176">
          <w:rPr>
            <w:iCs/>
            <w:szCs w:val="20"/>
          </w:rPr>
          <w:t>, NSG,</w:t>
        </w:r>
      </w:ins>
      <w:r w:rsidRPr="00043248">
        <w:rPr>
          <w:iCs/>
          <w:szCs w:val="20"/>
        </w:rPr>
        <w:t xml:space="preserve"> or ESR based on Resource Registration data and the interconnection agreement between the DSP and the IE or Resource Entity.  In that case, the IE or Resource Entity shall submit the attestation required by paragraph (1) above, and shall be considered a Self-Limiting Facility.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32"/>
      </w:tblGrid>
      <w:tr w:rsidR="00043248" w:rsidRPr="00043248" w14:paraId="67099918" w14:textId="77777777" w:rsidTr="00C54A16">
        <w:tc>
          <w:tcPr>
            <w:tcW w:w="9332" w:type="dxa"/>
            <w:tcBorders>
              <w:top w:val="single" w:sz="4" w:space="0" w:color="auto"/>
              <w:left w:val="single" w:sz="4" w:space="0" w:color="auto"/>
              <w:bottom w:val="single" w:sz="4" w:space="0" w:color="auto"/>
              <w:right w:val="single" w:sz="4" w:space="0" w:color="auto"/>
            </w:tcBorders>
            <w:shd w:val="clear" w:color="auto" w:fill="D9D9D9"/>
          </w:tcPr>
          <w:p w14:paraId="63305CED" w14:textId="77777777" w:rsidR="00043248" w:rsidRPr="00043248" w:rsidRDefault="00043248" w:rsidP="00043248">
            <w:pPr>
              <w:spacing w:before="120" w:after="240"/>
              <w:rPr>
                <w:b/>
                <w:i/>
                <w:szCs w:val="20"/>
              </w:rPr>
            </w:pPr>
            <w:r w:rsidRPr="00043248">
              <w:rPr>
                <w:b/>
                <w:i/>
                <w:szCs w:val="20"/>
              </w:rPr>
              <w:t>[NPRR1077:  Replace paragraph (6) above with the following upon system implementation:]</w:t>
            </w:r>
          </w:p>
          <w:p w14:paraId="5169E882" w14:textId="77777777" w:rsidR="00043248" w:rsidRPr="00043248" w:rsidRDefault="00043248" w:rsidP="00043248">
            <w:pPr>
              <w:spacing w:after="240"/>
              <w:ind w:left="720" w:hanging="720"/>
              <w:rPr>
                <w:iCs/>
                <w:szCs w:val="20"/>
              </w:rPr>
            </w:pPr>
            <w:r w:rsidRPr="00043248">
              <w:t>(6)</w:t>
            </w:r>
            <w:r w:rsidRPr="00043248">
              <w:tab/>
              <w:t>A</w:t>
            </w:r>
            <w:r w:rsidRPr="00043248">
              <w:rPr>
                <w:iCs/>
                <w:szCs w:val="20"/>
              </w:rPr>
              <w:t xml:space="preserve"> Distribution Service Provider (DSP) may limit injections and withdrawals from any Generation Resource, Settlement Only Generator (SOG), or ESR based on Resource Registration data and the interconnection agreement between the DSP and the IE or Resource Entity.  In that case, the IE or Resource Entity shall submit the attestation required by paragraph (1) above, and shall be considered a Self-Limiting Facility.</w:t>
            </w:r>
          </w:p>
        </w:tc>
      </w:tr>
    </w:tbl>
    <w:p w14:paraId="76430DB3" w14:textId="77777777" w:rsidR="00043248" w:rsidRPr="00043248" w:rsidRDefault="00043248" w:rsidP="00043248">
      <w:pPr>
        <w:spacing w:before="240" w:after="240"/>
        <w:ind w:left="720" w:hanging="720"/>
      </w:pPr>
      <w:r w:rsidRPr="00043248">
        <w:rPr>
          <w:iCs/>
          <w:szCs w:val="20"/>
        </w:rPr>
        <w:t>(7)</w:t>
      </w:r>
      <w:r w:rsidRPr="00043248">
        <w:rPr>
          <w:iCs/>
          <w:szCs w:val="20"/>
        </w:rPr>
        <w:tab/>
        <w:t xml:space="preserve">If ERCOT determines that a Self-Limiting Facility connected at distribution voltage has exceeded either its MW Injection limit or its MW Withdrawal limit established in the Resource Registration data, the Self-Limiting Facility shall submit a new generation interconnection request based on the installed MW capacity of the individual Resource(s) and shall be deregistered as a Self-Limiting Facility at the completion of the generation interconnection process.  The Self-Limiting Facility shall be subject to any MW Injection or MW Withdrawal limit until the generation interconnection process has been completed.    </w:t>
      </w:r>
      <w:r w:rsidRPr="00043248">
        <w:t xml:space="preserve"> </w:t>
      </w:r>
    </w:p>
    <w:p w14:paraId="05718005" w14:textId="77777777" w:rsidR="00043248" w:rsidRPr="00043248" w:rsidRDefault="00043248" w:rsidP="00043248">
      <w:pPr>
        <w:tabs>
          <w:tab w:val="left" w:pos="1440"/>
        </w:tabs>
        <w:spacing w:after="240"/>
        <w:ind w:left="720" w:hanging="720"/>
        <w:rPr>
          <w:iCs/>
        </w:rPr>
      </w:pPr>
      <w:r w:rsidRPr="00043248">
        <w:rPr>
          <w:iCs/>
        </w:rPr>
        <w:t>(8)</w:t>
      </w:r>
      <w:r w:rsidRPr="00043248">
        <w:rPr>
          <w:iCs/>
        </w:rPr>
        <w:tab/>
        <w:t xml:space="preserve">The interconnecting TDSP, at its sole discretion, may use relaying to ensure a Self-Limiting Facility does not inject or withdraw energy </w:t>
      </w:r>
      <w:proofErr w:type="gramStart"/>
      <w:r w:rsidRPr="00043248">
        <w:rPr>
          <w:iCs/>
        </w:rPr>
        <w:t>in excess of</w:t>
      </w:r>
      <w:proofErr w:type="gramEnd"/>
      <w:r w:rsidRPr="00043248">
        <w:rPr>
          <w:iCs/>
        </w:rPr>
        <w:t xml:space="preserve"> its MW Injection or MW Withdrawal limits </w:t>
      </w:r>
      <w:proofErr w:type="gramStart"/>
      <w:r w:rsidRPr="00043248">
        <w:rPr>
          <w:iCs/>
        </w:rPr>
        <w:t>in order to</w:t>
      </w:r>
      <w:proofErr w:type="gramEnd"/>
      <w:r w:rsidRPr="00043248">
        <w:rPr>
          <w:iCs/>
        </w:rPr>
        <w:t xml:space="preserve"> protect the TDSP’s limiting element(s). </w:t>
      </w:r>
    </w:p>
    <w:p w14:paraId="5DD32999" w14:textId="77777777" w:rsidR="00043248" w:rsidRPr="003B7F1B" w:rsidRDefault="00043248" w:rsidP="00043248">
      <w:pPr>
        <w:pStyle w:val="BodyTextNumbered"/>
        <w:spacing w:before="240"/>
        <w:rPr>
          <w:ins w:id="318" w:author="ERCOT" w:date="2024-10-15T09:45:00Z"/>
          <w:b/>
          <w:bCs/>
          <w:i/>
        </w:rPr>
      </w:pPr>
      <w:ins w:id="319" w:author="ERCOT" w:date="2024-10-15T09:45:00Z">
        <w:r w:rsidRPr="003B7F1B">
          <w:rPr>
            <w:b/>
            <w:bCs/>
            <w:i/>
          </w:rPr>
          <w:t>3.8.</w:t>
        </w:r>
        <w:r>
          <w:rPr>
            <w:b/>
            <w:bCs/>
            <w:i/>
          </w:rPr>
          <w:t>9</w:t>
        </w:r>
        <w:r w:rsidRPr="003B7F1B">
          <w:rPr>
            <w:b/>
            <w:bCs/>
            <w:i/>
          </w:rPr>
          <w:tab/>
        </w:r>
        <w:r>
          <w:rPr>
            <w:b/>
            <w:bCs/>
            <w:i/>
          </w:rPr>
          <w:t>Interconnection of a Non-Settled Generator</w:t>
        </w:r>
      </w:ins>
    </w:p>
    <w:p w14:paraId="1472BF49" w14:textId="3564ED92" w:rsidR="0029050F" w:rsidRDefault="00043248" w:rsidP="004F6738">
      <w:pPr>
        <w:pStyle w:val="BodyTextNumbered"/>
        <w:spacing w:before="240"/>
        <w:rPr>
          <w:ins w:id="320" w:author="ERCOT" w:date="2024-10-15T09:45:00Z"/>
        </w:rPr>
      </w:pPr>
      <w:ins w:id="321" w:author="ERCOT" w:date="2024-10-15T09:45:00Z">
        <w:r w:rsidRPr="003B7F1B">
          <w:t>(1)</w:t>
        </w:r>
        <w:r w:rsidRPr="003B7F1B">
          <w:tab/>
          <w:t xml:space="preserve">As a condition for the interconnection of a </w:t>
        </w:r>
      </w:ins>
      <w:ins w:id="322" w:author="ERCOT" w:date="2025-09-26T10:33:00Z" w16du:dateUtc="2025-09-26T15:33:00Z">
        <w:r w:rsidR="00C66619">
          <w:t xml:space="preserve">new </w:t>
        </w:r>
      </w:ins>
      <w:ins w:id="323" w:author="ERCOT" w:date="2024-10-15T09:45:00Z">
        <w:r w:rsidRPr="006B1145">
          <w:t xml:space="preserve">Non-Settled Generator </w:t>
        </w:r>
        <w:r>
          <w:t>(NSG) to the ERCOT System</w:t>
        </w:r>
        <w:r w:rsidRPr="003B7F1B">
          <w:t xml:space="preserve">, the </w:t>
        </w:r>
        <w:r>
          <w:t>owner shall comply with the requirements of Section 5 of the Planning Guide, Generator Interconnection or Modification, and provide</w:t>
        </w:r>
        <w:r w:rsidRPr="003B7F1B">
          <w:t xml:space="preserve"> </w:t>
        </w:r>
        <w:r>
          <w:t>all data</w:t>
        </w:r>
        <w:r w:rsidRPr="003B7F1B">
          <w:t xml:space="preserve"> </w:t>
        </w:r>
        <w:r>
          <w:t xml:space="preserve">required to both its interconnecting </w:t>
        </w:r>
      </w:ins>
      <w:ins w:id="324" w:author="ERCOT" w:date="2025-08-28T10:35:00Z" w16du:dateUtc="2025-08-28T15:35:00Z">
        <w:r w:rsidR="00135962">
          <w:t>T</w:t>
        </w:r>
      </w:ins>
      <w:ins w:id="325" w:author="ERCOT" w:date="2024-10-15T09:45:00Z">
        <w:r>
          <w:t>DSP and ERCOT.</w:t>
        </w:r>
      </w:ins>
    </w:p>
    <w:p w14:paraId="6DB95CC6" w14:textId="435AB1C2" w:rsidR="00043248" w:rsidRDefault="00043248" w:rsidP="00043248">
      <w:pPr>
        <w:pStyle w:val="BodyTextNumbered"/>
        <w:spacing w:before="240"/>
        <w:rPr>
          <w:ins w:id="326" w:author="ERCOT" w:date="2025-06-12T11:49:00Z" w16du:dateUtc="2025-06-12T16:49:00Z"/>
        </w:rPr>
      </w:pPr>
      <w:ins w:id="327" w:author="ERCOT" w:date="2024-10-15T09:45:00Z">
        <w:r>
          <w:t>(2)</w:t>
        </w:r>
        <w:r w:rsidRPr="00A00C1C">
          <w:tab/>
        </w:r>
        <w:r>
          <w:t>As a condition for maintaining interconnection of a</w:t>
        </w:r>
      </w:ins>
      <w:ins w:id="328" w:author="ERCOT" w:date="2025-09-26T10:33:00Z" w16du:dateUtc="2025-09-26T15:33:00Z">
        <w:r w:rsidR="00C66619">
          <w:t>n existing</w:t>
        </w:r>
      </w:ins>
      <w:ins w:id="329" w:author="ERCOT" w:date="2024-10-15T09:45:00Z">
        <w:r>
          <w:t xml:space="preserve"> NSG, the owner of each NSG that is interconnected to the ERCOT System  shall submit </w:t>
        </w:r>
      </w:ins>
      <w:ins w:id="330" w:author="ERCOT" w:date="2025-09-26T10:33:00Z" w16du:dateUtc="2025-09-26T15:33:00Z">
        <w:r w:rsidR="007E569B">
          <w:t>and update all required</w:t>
        </w:r>
      </w:ins>
      <w:ins w:id="331" w:author="ERCOT" w:date="2024-10-15T09:45:00Z">
        <w:r>
          <w:t xml:space="preserve"> data</w:t>
        </w:r>
      </w:ins>
      <w:ins w:id="332" w:author="ERCOT" w:date="2025-09-26T10:33:00Z" w16du:dateUtc="2025-09-26T15:33:00Z">
        <w:r w:rsidR="007E569B">
          <w:t>.</w:t>
        </w:r>
      </w:ins>
      <w:ins w:id="333" w:author="ERCOT" w:date="2024-10-15T09:45:00Z">
        <w:r>
          <w:t xml:space="preserve">  </w:t>
        </w:r>
      </w:ins>
    </w:p>
    <w:p w14:paraId="7D26EA0F" w14:textId="7DA38AE2" w:rsidR="00BE4810" w:rsidRDefault="004F6738" w:rsidP="00BE4810">
      <w:pPr>
        <w:pStyle w:val="BodyTextNumbered"/>
        <w:spacing w:before="240"/>
        <w:rPr>
          <w:ins w:id="334" w:author="ERCOT" w:date="2025-06-12T15:14:00Z" w16du:dateUtc="2025-06-12T20:14:00Z"/>
        </w:rPr>
      </w:pPr>
      <w:ins w:id="335" w:author="ERCOT" w:date="2025-06-12T11:51:00Z" w16du:dateUtc="2025-06-12T16:51:00Z">
        <w:r>
          <w:t>(3)</w:t>
        </w:r>
        <w:r>
          <w:tab/>
        </w:r>
      </w:ins>
      <w:ins w:id="336" w:author="ERCOT" w:date="2025-06-12T11:54:00Z" w16du:dateUtc="2025-06-12T16:54:00Z">
        <w:r w:rsidRPr="004C1114">
          <w:t xml:space="preserve">The owner of an </w:t>
        </w:r>
        <w:r w:rsidRPr="0061120E">
          <w:t xml:space="preserve">NSG with an installed capacity </w:t>
        </w:r>
      </w:ins>
      <w:ins w:id="337" w:author="ERCOT" w:date="2025-08-19T15:11:00Z" w16du:dateUtc="2025-08-19T20:11:00Z">
        <w:r w:rsidR="00053BA0">
          <w:t xml:space="preserve">greater than </w:t>
        </w:r>
      </w:ins>
      <w:ins w:id="338" w:author="ERCOT" w:date="2025-06-12T11:54:00Z" w16du:dateUtc="2025-06-12T16:54:00Z">
        <w:r w:rsidRPr="0061120E">
          <w:t>one</w:t>
        </w:r>
        <w:r>
          <w:t xml:space="preserve"> MW and no more than</w:t>
        </w:r>
        <w:r>
          <w:rPr>
            <w:highlight w:val="cyan"/>
          </w:rPr>
          <w:t xml:space="preserve"> </w:t>
        </w:r>
        <w:r w:rsidRPr="004C1114">
          <w:t>ten</w:t>
        </w:r>
        <w:r w:rsidRPr="0061120E">
          <w:t xml:space="preserve"> MW must provide</w:t>
        </w:r>
      </w:ins>
      <w:ins w:id="339" w:author="ERCOT" w:date="2025-08-19T13:49:00Z" w16du:dateUtc="2025-08-19T18:49:00Z">
        <w:r w:rsidR="003C0D01">
          <w:t xml:space="preserve"> in the format required by ERCOT</w:t>
        </w:r>
      </w:ins>
      <w:ins w:id="340" w:author="ERCOT" w:date="2025-09-26T10:36:00Z" w16du:dateUtc="2025-09-26T15:36:00Z">
        <w:r w:rsidR="0023637E">
          <w:t>,</w:t>
        </w:r>
      </w:ins>
      <w:ins w:id="341" w:author="ERCOT" w:date="2025-09-26T10:34:00Z" w16du:dateUtc="2025-09-26T15:34:00Z">
        <w:r w:rsidR="00765FC3">
          <w:t xml:space="preserve"> </w:t>
        </w:r>
        <w:r w:rsidR="00D775E1">
          <w:t xml:space="preserve">the following categories of data </w:t>
        </w:r>
      </w:ins>
      <w:ins w:id="342" w:author="ERCOT" w:date="2025-09-26T10:36:00Z" w16du:dateUtc="2025-09-26T15:36:00Z">
        <w:r w:rsidR="002D7377">
          <w:t xml:space="preserve">to ERCOT </w:t>
        </w:r>
      </w:ins>
      <w:ins w:id="343" w:author="ERCOT" w:date="2025-09-26T10:34:00Z" w16du:dateUtc="2025-09-26T15:34:00Z">
        <w:r w:rsidR="00D775E1">
          <w:t xml:space="preserve">using </w:t>
        </w:r>
      </w:ins>
      <w:ins w:id="344" w:author="ERCOT" w:date="2025-09-26T10:36:00Z" w16du:dateUtc="2025-09-26T15:36:00Z">
        <w:r w:rsidR="0023637E">
          <w:t>Resour</w:t>
        </w:r>
      </w:ins>
      <w:ins w:id="345" w:author="ERCOT" w:date="2025-09-26T10:37:00Z" w16du:dateUtc="2025-09-26T15:37:00Z">
        <w:r w:rsidR="0023637E">
          <w:t xml:space="preserve">ce Integration </w:t>
        </w:r>
        <w:r w:rsidR="00A6058A">
          <w:t xml:space="preserve">and </w:t>
        </w:r>
        <w:r w:rsidR="0023637E">
          <w:t xml:space="preserve">Ongoing Operation </w:t>
        </w:r>
      </w:ins>
      <w:ins w:id="346" w:author="ERCOT" w:date="2025-09-26T10:36:00Z" w16du:dateUtc="2025-09-26T15:36:00Z">
        <w:r w:rsidR="0023637E">
          <w:t>(</w:t>
        </w:r>
      </w:ins>
      <w:ins w:id="347" w:author="ERCOT" w:date="2025-09-26T10:34:00Z" w16du:dateUtc="2025-09-26T15:34:00Z">
        <w:r w:rsidR="00D775E1">
          <w:t>RIOO</w:t>
        </w:r>
      </w:ins>
      <w:ins w:id="348" w:author="ERCOT" w:date="2025-09-26T10:38:00Z" w16du:dateUtc="2025-09-26T15:38:00Z">
        <w:r w:rsidR="00A67991">
          <w:t>)</w:t>
        </w:r>
      </w:ins>
      <w:ins w:id="349" w:author="ERCOT" w:date="2025-09-26T10:36:00Z" w16du:dateUtc="2025-09-26T15:36:00Z">
        <w:r w:rsidR="0023637E">
          <w:t>:</w:t>
        </w:r>
      </w:ins>
      <w:ins w:id="350" w:author="ERCOT" w:date="2025-08-19T13:59:00Z" w16du:dateUtc="2025-08-19T18:59:00Z">
        <w:r w:rsidR="007757B7">
          <w:t xml:space="preserve"> </w:t>
        </w:r>
      </w:ins>
      <w:ins w:id="351" w:author="ERCOT" w:date="2025-06-12T15:14:00Z" w16du:dateUtc="2025-06-12T20:14:00Z">
        <w:r w:rsidR="00BE4810">
          <w:t xml:space="preserve"> </w:t>
        </w:r>
      </w:ins>
    </w:p>
    <w:p w14:paraId="3343F9BE" w14:textId="183DEFD4" w:rsidR="00BE4810" w:rsidRDefault="00BE4810" w:rsidP="004C1114">
      <w:pPr>
        <w:pStyle w:val="BodyTextNumbered"/>
        <w:spacing w:before="240"/>
        <w:ind w:left="1440"/>
        <w:rPr>
          <w:ins w:id="352" w:author="ERCOT" w:date="2025-06-12T15:14:00Z" w16du:dateUtc="2025-06-12T20:14:00Z"/>
        </w:rPr>
      </w:pPr>
      <w:ins w:id="353" w:author="ERCOT" w:date="2025-06-12T15:14:00Z" w16du:dateUtc="2025-06-12T20:14:00Z">
        <w:r>
          <w:t>(a)</w:t>
        </w:r>
        <w:r>
          <w:tab/>
          <w:t>Nameplate capacity;</w:t>
        </w:r>
      </w:ins>
    </w:p>
    <w:p w14:paraId="0C728C6B" w14:textId="27F6F20A" w:rsidR="00BE4810" w:rsidRDefault="00BE4810" w:rsidP="004C1114">
      <w:pPr>
        <w:pStyle w:val="BodyTextNumbered"/>
        <w:spacing w:before="240"/>
        <w:ind w:left="1440"/>
        <w:rPr>
          <w:ins w:id="354" w:author="ERCOT" w:date="2025-06-12T15:14:00Z" w16du:dateUtc="2025-06-12T20:14:00Z"/>
        </w:rPr>
      </w:pPr>
      <w:ins w:id="355" w:author="ERCOT" w:date="2025-06-12T15:14:00Z" w16du:dateUtc="2025-06-12T20:14:00Z">
        <w:r>
          <w:t>(b)</w:t>
        </w:r>
        <w:r>
          <w:tab/>
        </w:r>
      </w:ins>
      <w:ins w:id="356" w:author="ERCOT" w:date="2025-10-21T12:23:00Z" w16du:dateUtc="2025-10-21T17:23:00Z">
        <w:r w:rsidR="00331719">
          <w:t xml:space="preserve">Generator and </w:t>
        </w:r>
      </w:ins>
      <w:ins w:id="357" w:author="ERCOT" w:date="2025-06-12T15:14:00Z" w16du:dateUtc="2025-06-12T20:14:00Z">
        <w:r>
          <w:t>Fuel type</w:t>
        </w:r>
      </w:ins>
      <w:ins w:id="358" w:author="ERCOT" w:date="2025-08-19T11:21:00Z" w16du:dateUtc="2025-08-19T16:21:00Z">
        <w:r w:rsidR="004330BF">
          <w:t>;</w:t>
        </w:r>
      </w:ins>
      <w:ins w:id="359" w:author="ERCOT" w:date="2025-06-12T15:14:00Z" w16du:dateUtc="2025-06-12T20:14:00Z">
        <w:r>
          <w:t xml:space="preserve"> </w:t>
        </w:r>
      </w:ins>
    </w:p>
    <w:p w14:paraId="47A91B91" w14:textId="2C5192CA" w:rsidR="003635A4" w:rsidRPr="004C1114" w:rsidRDefault="00BE4810" w:rsidP="004C1114">
      <w:pPr>
        <w:pStyle w:val="BodyTextNumbered"/>
        <w:spacing w:before="240"/>
        <w:ind w:left="1440"/>
        <w:rPr>
          <w:ins w:id="360" w:author="ERCOT" w:date="2025-08-19T10:28:00Z" w16du:dateUtc="2025-08-19T15:28:00Z"/>
        </w:rPr>
      </w:pPr>
      <w:ins w:id="361" w:author="ERCOT" w:date="2025-06-12T15:14:00Z" w16du:dateUtc="2025-06-12T20:14:00Z">
        <w:r w:rsidRPr="00C96B13">
          <w:t>(c)</w:t>
        </w:r>
        <w:r w:rsidRPr="00C96B13">
          <w:tab/>
        </w:r>
      </w:ins>
      <w:ins w:id="362" w:author="ERCOT" w:date="2025-08-19T10:28:00Z" w16du:dateUtc="2025-08-19T15:28:00Z">
        <w:r w:rsidR="003635A4" w:rsidRPr="004C1114">
          <w:t xml:space="preserve">Physical location address or coordinates; </w:t>
        </w:r>
      </w:ins>
    </w:p>
    <w:p w14:paraId="622FDA75" w14:textId="77777777" w:rsidR="00E607F3" w:rsidRPr="004C1114" w:rsidRDefault="003635A4" w:rsidP="004C1114">
      <w:pPr>
        <w:pStyle w:val="BodyTextNumbered"/>
        <w:spacing w:before="240"/>
        <w:ind w:left="1440"/>
        <w:rPr>
          <w:ins w:id="363" w:author="ERCOT" w:date="2025-08-19T10:28:00Z" w16du:dateUtc="2025-08-19T15:28:00Z"/>
        </w:rPr>
      </w:pPr>
      <w:ins w:id="364" w:author="ERCOT" w:date="2025-08-19T10:28:00Z" w16du:dateUtc="2025-08-19T15:28:00Z">
        <w:r w:rsidRPr="004C1114">
          <w:lastRenderedPageBreak/>
          <w:t>(d)</w:t>
        </w:r>
        <w:r w:rsidRPr="004C1114">
          <w:tab/>
        </w:r>
        <w:r w:rsidR="00E607F3" w:rsidRPr="004C1114">
          <w:t>Operational contact;</w:t>
        </w:r>
      </w:ins>
    </w:p>
    <w:p w14:paraId="6730F152" w14:textId="77777777" w:rsidR="00E607F3" w:rsidRPr="004C1114" w:rsidRDefault="00E607F3" w:rsidP="004C1114">
      <w:pPr>
        <w:pStyle w:val="BodyTextNumbered"/>
        <w:spacing w:before="240"/>
        <w:ind w:left="1440"/>
        <w:rPr>
          <w:ins w:id="365" w:author="ERCOT" w:date="2025-08-19T10:28:00Z" w16du:dateUtc="2025-08-19T15:28:00Z"/>
        </w:rPr>
      </w:pPr>
      <w:ins w:id="366" w:author="ERCOT" w:date="2025-08-19T10:28:00Z" w16du:dateUtc="2025-08-19T15:28:00Z">
        <w:r w:rsidRPr="004C1114">
          <w:t>(e)</w:t>
        </w:r>
        <w:r w:rsidRPr="004C1114">
          <w:tab/>
          <w:t xml:space="preserve">Metering information; </w:t>
        </w:r>
      </w:ins>
    </w:p>
    <w:p w14:paraId="4C9C8AAB" w14:textId="75896C42" w:rsidR="00C96B13" w:rsidRPr="004C1114" w:rsidRDefault="00E607F3" w:rsidP="004C1114">
      <w:pPr>
        <w:pStyle w:val="BodyTextNumbered"/>
        <w:spacing w:before="240"/>
        <w:ind w:left="1440"/>
        <w:rPr>
          <w:ins w:id="367" w:author="ERCOT" w:date="2025-08-19T10:29:00Z" w16du:dateUtc="2025-08-19T15:29:00Z"/>
        </w:rPr>
      </w:pPr>
      <w:ins w:id="368" w:author="ERCOT" w:date="2025-08-19T10:28:00Z" w16du:dateUtc="2025-08-19T15:28:00Z">
        <w:r w:rsidRPr="004C1114">
          <w:t>(f)</w:t>
        </w:r>
        <w:r w:rsidRPr="004C1114">
          <w:tab/>
        </w:r>
        <w:r w:rsidR="00C96B13" w:rsidRPr="004C1114">
          <w:t xml:space="preserve">Electrical </w:t>
        </w:r>
      </w:ins>
      <w:ins w:id="369" w:author="ERCOT" w:date="2025-08-19T10:29:00Z" w16du:dateUtc="2025-08-19T15:29:00Z">
        <w:r w:rsidR="00C96B13" w:rsidRPr="004C1114">
          <w:t>bus assignment;</w:t>
        </w:r>
      </w:ins>
    </w:p>
    <w:p w14:paraId="26B89672" w14:textId="73D0E9C7" w:rsidR="00D775E1" w:rsidRDefault="00C96B13" w:rsidP="004C1114">
      <w:pPr>
        <w:pStyle w:val="BodyTextNumbered"/>
        <w:spacing w:before="240"/>
        <w:ind w:left="1440"/>
        <w:rPr>
          <w:ins w:id="370" w:author="ERCOT" w:date="2025-09-26T10:35:00Z" w16du:dateUtc="2025-09-26T15:35:00Z"/>
        </w:rPr>
      </w:pPr>
      <w:ins w:id="371" w:author="ERCOT" w:date="2025-08-19T10:29:00Z" w16du:dateUtc="2025-08-19T15:29:00Z">
        <w:r w:rsidRPr="004C1114">
          <w:t>(g)</w:t>
        </w:r>
        <w:r w:rsidRPr="004C1114">
          <w:tab/>
          <w:t>Generation Interconnection Agreement or Proof of Operational Status</w:t>
        </w:r>
      </w:ins>
      <w:ins w:id="372" w:author="ERCOT" w:date="2025-09-26T10:35:00Z" w16du:dateUtc="2025-09-26T15:35:00Z">
        <w:r w:rsidR="00D775E1">
          <w:t>;</w:t>
        </w:r>
      </w:ins>
      <w:ins w:id="373" w:author="ERCOT" w:date="2025-12-03T10:18:00Z" w16du:dateUtc="2025-12-03T16:18:00Z">
        <w:r w:rsidR="004C1114">
          <w:t xml:space="preserve"> </w:t>
        </w:r>
      </w:ins>
      <w:ins w:id="374" w:author="ERCOT" w:date="2025-09-26T10:35:00Z" w16du:dateUtc="2025-09-26T15:35:00Z">
        <w:r w:rsidR="002D7377">
          <w:t>and</w:t>
        </w:r>
      </w:ins>
    </w:p>
    <w:p w14:paraId="7415826D" w14:textId="06DCB869" w:rsidR="00BE4810" w:rsidRDefault="00D775E1">
      <w:pPr>
        <w:pStyle w:val="BodyTextNumbered"/>
        <w:spacing w:before="240"/>
        <w:ind w:left="1440"/>
        <w:rPr>
          <w:ins w:id="375" w:author="ERCOT" w:date="2025-10-20T16:20:00Z" w16du:dateUtc="2025-10-20T21:20:00Z"/>
        </w:rPr>
      </w:pPr>
      <w:ins w:id="376" w:author="ERCOT" w:date="2025-09-26T10:35:00Z" w16du:dateUtc="2025-09-26T15:35:00Z">
        <w:r>
          <w:t>(h)</w:t>
        </w:r>
        <w:r>
          <w:tab/>
          <w:t>Owner contact information, including designation of an Authorized Representative</w:t>
        </w:r>
        <w:r w:rsidR="002D7377">
          <w:t>.</w:t>
        </w:r>
      </w:ins>
    </w:p>
    <w:p w14:paraId="52D5EBF4" w14:textId="045B9EB0" w:rsidR="00A929DA" w:rsidRDefault="00A929DA" w:rsidP="00A929DA">
      <w:pPr>
        <w:pStyle w:val="BodyTextNumbered"/>
        <w:spacing w:before="240"/>
        <w:rPr>
          <w:ins w:id="377" w:author="ERCOT" w:date="2025-10-20T16:19:00Z" w16du:dateUtc="2025-10-20T21:19:00Z"/>
        </w:rPr>
      </w:pPr>
      <w:ins w:id="378" w:author="ERCOT" w:date="2025-10-20T16:18:00Z" w16du:dateUtc="2025-10-20T21:18:00Z">
        <w:r>
          <w:t>(4)</w:t>
        </w:r>
        <w:r>
          <w:tab/>
        </w:r>
      </w:ins>
      <w:ins w:id="379" w:author="ERCOT" w:date="2025-10-20T16:19:00Z" w16du:dateUtc="2025-10-20T21:19:00Z">
        <w:r>
          <w:t xml:space="preserve">In addition to the information required </w:t>
        </w:r>
      </w:ins>
      <w:ins w:id="380" w:author="ERCOT" w:date="2025-11-03T10:49:00Z" w16du:dateUtc="2025-11-03T16:49:00Z">
        <w:r w:rsidR="009239B1">
          <w:t>by</w:t>
        </w:r>
      </w:ins>
      <w:ins w:id="381" w:author="ERCOT" w:date="2025-10-20T16:19:00Z" w16du:dateUtc="2025-10-20T21:19:00Z">
        <w:r>
          <w:t xml:space="preserve"> </w:t>
        </w:r>
      </w:ins>
      <w:ins w:id="382" w:author="ERCOT" w:date="2025-11-03T10:49:00Z" w16du:dateUtc="2025-11-03T16:49:00Z">
        <w:r w:rsidR="009239B1">
          <w:t>paragraph</w:t>
        </w:r>
      </w:ins>
      <w:ins w:id="383" w:author="ERCOT" w:date="2025-11-03T10:48:00Z" w16du:dateUtc="2025-11-03T16:48:00Z">
        <w:r w:rsidR="009239B1">
          <w:t xml:space="preserve"> </w:t>
        </w:r>
      </w:ins>
      <w:ins w:id="384" w:author="ERCOT" w:date="2025-11-03T10:49:00Z" w16du:dateUtc="2025-11-03T16:49:00Z">
        <w:r w:rsidR="009239B1">
          <w:t>(</w:t>
        </w:r>
      </w:ins>
      <w:ins w:id="385" w:author="ERCOT" w:date="2025-11-03T10:48:00Z" w16du:dateUtc="2025-11-03T16:48:00Z">
        <w:r w:rsidR="009239B1">
          <w:t>3</w:t>
        </w:r>
      </w:ins>
      <w:ins w:id="386" w:author="ERCOT" w:date="2025-11-03T10:49:00Z" w16du:dateUtc="2025-11-03T16:49:00Z">
        <w:r w:rsidR="009239B1">
          <w:t>)</w:t>
        </w:r>
      </w:ins>
      <w:ins w:id="387" w:author="ERCOT" w:date="2025-11-03T10:48:00Z" w16du:dateUtc="2025-11-03T16:48:00Z">
        <w:r w:rsidR="009239B1">
          <w:t xml:space="preserve"> </w:t>
        </w:r>
      </w:ins>
      <w:ins w:id="388" w:author="ERCOT" w:date="2025-12-03T10:21:00Z" w16du:dateUtc="2025-12-03T16:21:00Z">
        <w:r w:rsidR="004C1114">
          <w:t>above</w:t>
        </w:r>
      </w:ins>
      <w:ins w:id="389" w:author="ERCOT" w:date="2025-10-20T16:19:00Z" w16du:dateUtc="2025-10-20T21:19:00Z">
        <w:r>
          <w:t xml:space="preserve">, the owner of an NSTG greater than one MW shall provide the following information: </w:t>
        </w:r>
      </w:ins>
    </w:p>
    <w:p w14:paraId="33BD6120" w14:textId="155E55F3" w:rsidR="00331719" w:rsidRDefault="004C1114" w:rsidP="004C1114">
      <w:pPr>
        <w:pStyle w:val="BodyTextNumbered"/>
        <w:spacing w:before="240"/>
        <w:ind w:left="1440"/>
        <w:rPr>
          <w:ins w:id="390" w:author="ERCOT" w:date="2025-10-21T12:19:00Z" w16du:dateUtc="2025-10-21T17:19:00Z"/>
        </w:rPr>
      </w:pPr>
      <w:ins w:id="391" w:author="ERCOT" w:date="2025-12-03T10:17:00Z" w16du:dateUtc="2025-12-03T16:17:00Z">
        <w:r>
          <w:t>(a)</w:t>
        </w:r>
        <w:r>
          <w:tab/>
        </w:r>
      </w:ins>
      <w:ins w:id="392" w:author="ERCOT" w:date="2025-10-21T12:25:00Z" w16du:dateUtc="2025-10-21T17:25:00Z">
        <w:r w:rsidR="00331719">
          <w:t>Project information</w:t>
        </w:r>
      </w:ins>
      <w:ins w:id="393" w:author="ERCOT" w:date="2025-10-21T12:26:00Z" w16du:dateUtc="2025-10-21T17:26:00Z">
        <w:r w:rsidR="00331719">
          <w:t>;</w:t>
        </w:r>
      </w:ins>
    </w:p>
    <w:p w14:paraId="672F89BA" w14:textId="6CD112A8" w:rsidR="00331719" w:rsidRDefault="004C1114" w:rsidP="004C1114">
      <w:pPr>
        <w:pStyle w:val="BodyTextNumbered"/>
        <w:spacing w:before="240"/>
        <w:ind w:left="1440"/>
        <w:rPr>
          <w:ins w:id="394" w:author="ERCOT" w:date="2025-10-21T12:19:00Z" w16du:dateUtc="2025-10-21T17:19:00Z"/>
        </w:rPr>
      </w:pPr>
      <w:ins w:id="395" w:author="ERCOT" w:date="2025-12-03T10:17:00Z" w16du:dateUtc="2025-12-03T16:17:00Z">
        <w:r>
          <w:t>(b)</w:t>
        </w:r>
        <w:r>
          <w:tab/>
        </w:r>
      </w:ins>
      <w:ins w:id="396" w:author="ERCOT" w:date="2025-10-21T12:19:00Z" w16du:dateUtc="2025-10-21T17:19:00Z">
        <w:r w:rsidR="00331719">
          <w:t xml:space="preserve">Substation </w:t>
        </w:r>
      </w:ins>
      <w:ins w:id="397" w:author="ERCOT" w:date="2025-10-21T12:24:00Z" w16du:dateUtc="2025-10-21T17:24:00Z">
        <w:r w:rsidR="00331719">
          <w:t>d</w:t>
        </w:r>
      </w:ins>
      <w:ins w:id="398" w:author="ERCOT" w:date="2025-10-21T12:19:00Z" w16du:dateUtc="2025-10-21T17:19:00Z">
        <w:r w:rsidR="00331719">
          <w:t>ata</w:t>
        </w:r>
      </w:ins>
      <w:ins w:id="399" w:author="ERCOT" w:date="2025-10-21T12:23:00Z" w16du:dateUtc="2025-10-21T17:23:00Z">
        <w:r w:rsidR="00331719">
          <w:t>;</w:t>
        </w:r>
      </w:ins>
    </w:p>
    <w:p w14:paraId="105FF28D" w14:textId="5FA8370B" w:rsidR="00331719" w:rsidRDefault="004C1114" w:rsidP="004C1114">
      <w:pPr>
        <w:pStyle w:val="BodyTextNumbered"/>
        <w:spacing w:before="240"/>
        <w:ind w:left="1440"/>
        <w:rPr>
          <w:ins w:id="400" w:author="ERCOT" w:date="2025-10-21T12:20:00Z" w16du:dateUtc="2025-10-21T17:20:00Z"/>
        </w:rPr>
      </w:pPr>
      <w:ins w:id="401" w:author="ERCOT" w:date="2025-12-03T10:17:00Z" w16du:dateUtc="2025-12-03T16:17:00Z">
        <w:r>
          <w:t>(c)</w:t>
        </w:r>
        <w:r>
          <w:tab/>
        </w:r>
      </w:ins>
      <w:ins w:id="402" w:author="ERCOT" w:date="2025-10-21T12:19:00Z" w16du:dateUtc="2025-10-21T17:19:00Z">
        <w:r w:rsidR="00331719">
          <w:t xml:space="preserve">Generator </w:t>
        </w:r>
      </w:ins>
      <w:ins w:id="403" w:author="ERCOT" w:date="2025-10-21T12:24:00Z" w16du:dateUtc="2025-10-21T17:24:00Z">
        <w:r w:rsidR="00331719">
          <w:t>d</w:t>
        </w:r>
      </w:ins>
      <w:ins w:id="404" w:author="ERCOT" w:date="2025-10-21T12:20:00Z" w16du:dateUtc="2025-10-21T17:20:00Z">
        <w:r w:rsidR="00331719">
          <w:t>ata</w:t>
        </w:r>
      </w:ins>
      <w:ins w:id="405" w:author="ERCOT" w:date="2025-10-21T12:23:00Z" w16du:dateUtc="2025-10-21T17:23:00Z">
        <w:r w:rsidR="00331719">
          <w:t>;</w:t>
        </w:r>
      </w:ins>
    </w:p>
    <w:p w14:paraId="179E99AA" w14:textId="1D8F23E9" w:rsidR="00331719" w:rsidRDefault="004C1114" w:rsidP="004C1114">
      <w:pPr>
        <w:pStyle w:val="BodyTextNumbered"/>
        <w:spacing w:before="240"/>
        <w:ind w:left="1440"/>
        <w:rPr>
          <w:ins w:id="406" w:author="ERCOT" w:date="2025-10-21T12:20:00Z" w16du:dateUtc="2025-10-21T17:20:00Z"/>
        </w:rPr>
      </w:pPr>
      <w:ins w:id="407" w:author="ERCOT" w:date="2025-12-03T10:17:00Z" w16du:dateUtc="2025-12-03T16:17:00Z">
        <w:r>
          <w:t>(d)</w:t>
        </w:r>
        <w:r>
          <w:tab/>
        </w:r>
      </w:ins>
      <w:ins w:id="408" w:author="ERCOT" w:date="2025-10-21T12:20:00Z" w16du:dateUtc="2025-10-21T17:20:00Z">
        <w:r w:rsidR="00331719">
          <w:t xml:space="preserve">Transformer </w:t>
        </w:r>
      </w:ins>
      <w:ins w:id="409" w:author="ERCOT" w:date="2025-10-21T12:24:00Z" w16du:dateUtc="2025-10-21T17:24:00Z">
        <w:r w:rsidR="00331719">
          <w:t>d</w:t>
        </w:r>
      </w:ins>
      <w:ins w:id="410" w:author="ERCOT" w:date="2025-10-21T12:20:00Z" w16du:dateUtc="2025-10-21T17:20:00Z">
        <w:r w:rsidR="00331719">
          <w:t>ata</w:t>
        </w:r>
      </w:ins>
      <w:ins w:id="411" w:author="ERCOT" w:date="2025-10-21T12:23:00Z" w16du:dateUtc="2025-10-21T17:23:00Z">
        <w:r w:rsidR="00331719">
          <w:t>;</w:t>
        </w:r>
      </w:ins>
    </w:p>
    <w:p w14:paraId="3C1D5140" w14:textId="7325A08A" w:rsidR="00331719" w:rsidRDefault="004C1114" w:rsidP="004C1114">
      <w:pPr>
        <w:pStyle w:val="BodyTextNumbered"/>
        <w:spacing w:before="240"/>
        <w:ind w:left="1440"/>
        <w:rPr>
          <w:ins w:id="412" w:author="ERCOT" w:date="2025-10-21T12:21:00Z" w16du:dateUtc="2025-10-21T17:21:00Z"/>
        </w:rPr>
      </w:pPr>
      <w:ins w:id="413" w:author="ERCOT" w:date="2025-12-03T10:17:00Z" w16du:dateUtc="2025-12-03T16:17:00Z">
        <w:r>
          <w:t>(e)</w:t>
        </w:r>
        <w:r>
          <w:tab/>
        </w:r>
      </w:ins>
      <w:ins w:id="414" w:author="ERCOT" w:date="2025-10-21T12:20:00Z" w16du:dateUtc="2025-10-21T17:20:00Z">
        <w:r w:rsidR="00331719">
          <w:t xml:space="preserve">Breaker and Switch </w:t>
        </w:r>
      </w:ins>
      <w:ins w:id="415" w:author="ERCOT" w:date="2025-10-21T12:24:00Z" w16du:dateUtc="2025-10-21T17:24:00Z">
        <w:r w:rsidR="00331719">
          <w:t>d</w:t>
        </w:r>
      </w:ins>
      <w:ins w:id="416" w:author="ERCOT" w:date="2025-10-21T12:20:00Z" w16du:dateUtc="2025-10-21T17:20:00Z">
        <w:r w:rsidR="00331719">
          <w:t>ata</w:t>
        </w:r>
      </w:ins>
      <w:ins w:id="417" w:author="ERCOT" w:date="2025-10-21T12:23:00Z" w16du:dateUtc="2025-10-21T17:23:00Z">
        <w:r w:rsidR="00331719">
          <w:t>;</w:t>
        </w:r>
      </w:ins>
    </w:p>
    <w:p w14:paraId="1FF55E09" w14:textId="1BF92B5D" w:rsidR="00331719" w:rsidRDefault="004C1114" w:rsidP="004C1114">
      <w:pPr>
        <w:pStyle w:val="BodyTextNumbered"/>
        <w:spacing w:before="240"/>
        <w:ind w:left="1440"/>
        <w:rPr>
          <w:ins w:id="418" w:author="ERCOT" w:date="2025-10-21T12:20:00Z" w16du:dateUtc="2025-10-21T17:20:00Z"/>
        </w:rPr>
      </w:pPr>
      <w:ins w:id="419" w:author="ERCOT" w:date="2025-12-03T10:17:00Z" w16du:dateUtc="2025-12-03T16:17:00Z">
        <w:r>
          <w:t>(f)</w:t>
        </w:r>
        <w:r>
          <w:tab/>
        </w:r>
      </w:ins>
      <w:ins w:id="420" w:author="ERCOT" w:date="2025-10-21T12:21:00Z" w16du:dateUtc="2025-10-21T17:21:00Z">
        <w:r w:rsidR="00331719">
          <w:t xml:space="preserve">Load </w:t>
        </w:r>
      </w:ins>
      <w:ins w:id="421" w:author="ERCOT" w:date="2025-10-21T12:24:00Z" w16du:dateUtc="2025-10-21T17:24:00Z">
        <w:r w:rsidR="00331719">
          <w:t>d</w:t>
        </w:r>
      </w:ins>
      <w:ins w:id="422" w:author="ERCOT" w:date="2025-10-21T12:21:00Z" w16du:dateUtc="2025-10-21T17:21:00Z">
        <w:r w:rsidR="00331719">
          <w:t>ata</w:t>
        </w:r>
      </w:ins>
      <w:ins w:id="423" w:author="ERCOT" w:date="2025-10-21T12:23:00Z" w16du:dateUtc="2025-10-21T17:23:00Z">
        <w:r w:rsidR="00331719">
          <w:t>;</w:t>
        </w:r>
      </w:ins>
    </w:p>
    <w:p w14:paraId="2EF9FBC8" w14:textId="5E40F0B5" w:rsidR="00331719" w:rsidRDefault="004C1114" w:rsidP="004C1114">
      <w:pPr>
        <w:pStyle w:val="BodyTextNumbered"/>
        <w:spacing w:before="240"/>
        <w:ind w:left="1440"/>
        <w:rPr>
          <w:ins w:id="424" w:author="ERCOT" w:date="2025-10-21T12:23:00Z" w16du:dateUtc="2025-10-21T17:23:00Z"/>
        </w:rPr>
      </w:pPr>
      <w:ins w:id="425" w:author="ERCOT" w:date="2025-12-03T10:17:00Z" w16du:dateUtc="2025-12-03T16:17:00Z">
        <w:r>
          <w:t>(g)</w:t>
        </w:r>
        <w:r>
          <w:tab/>
        </w:r>
      </w:ins>
      <w:ins w:id="426" w:author="ERCOT" w:date="2025-10-21T12:20:00Z" w16du:dateUtc="2025-10-21T17:20:00Z">
        <w:r w:rsidR="00331719">
          <w:t>Dynamic</w:t>
        </w:r>
      </w:ins>
      <w:ins w:id="427" w:author="ERCOT" w:date="2025-10-27T10:38:00Z" w16du:dateUtc="2025-10-27T15:38:00Z">
        <w:r w:rsidR="00695344">
          <w:t xml:space="preserve"> model data</w:t>
        </w:r>
      </w:ins>
      <w:ins w:id="428" w:author="ERCOT" w:date="2025-10-21T12:23:00Z" w16du:dateUtc="2025-10-21T17:23:00Z">
        <w:r w:rsidR="00331719">
          <w:t>;</w:t>
        </w:r>
      </w:ins>
    </w:p>
    <w:p w14:paraId="6851ACBF" w14:textId="5C367F8F" w:rsidR="00331719" w:rsidRDefault="004C1114" w:rsidP="004C1114">
      <w:pPr>
        <w:pStyle w:val="BodyTextNumbered"/>
        <w:spacing w:before="240"/>
        <w:ind w:left="1440"/>
        <w:rPr>
          <w:ins w:id="429" w:author="ERCOT" w:date="2025-10-21T12:22:00Z" w16du:dateUtc="2025-10-21T17:22:00Z"/>
        </w:rPr>
      </w:pPr>
      <w:ins w:id="430" w:author="ERCOT" w:date="2025-12-03T10:17:00Z" w16du:dateUtc="2025-12-03T16:17:00Z">
        <w:r>
          <w:t>(h)</w:t>
        </w:r>
        <w:r>
          <w:tab/>
        </w:r>
      </w:ins>
      <w:ins w:id="431" w:author="ERCOT" w:date="2025-10-21T12:24:00Z" w16du:dateUtc="2025-10-21T17:24:00Z">
        <w:r w:rsidR="00331719">
          <w:t xml:space="preserve">Facility </w:t>
        </w:r>
      </w:ins>
      <w:ins w:id="432" w:author="ERCOT" w:date="2025-10-21T12:23:00Z" w16du:dateUtc="2025-10-21T17:23:00Z">
        <w:r w:rsidR="00331719">
          <w:t>One-line;</w:t>
        </w:r>
      </w:ins>
    </w:p>
    <w:p w14:paraId="2A1FD19E" w14:textId="400AD1E5" w:rsidR="00331719" w:rsidRDefault="004C1114" w:rsidP="004C1114">
      <w:pPr>
        <w:pStyle w:val="BodyTextNumbered"/>
        <w:spacing w:before="240"/>
        <w:ind w:left="1440"/>
        <w:rPr>
          <w:ins w:id="433" w:author="ERCOT" w:date="2025-06-12T13:49:00Z" w16du:dateUtc="2025-06-12T18:49:00Z"/>
        </w:rPr>
      </w:pPr>
      <w:ins w:id="434" w:author="ERCOT" w:date="2025-12-03T10:17:00Z" w16du:dateUtc="2025-12-03T16:17:00Z">
        <w:r>
          <w:t>(i)</w:t>
        </w:r>
        <w:r>
          <w:tab/>
        </w:r>
      </w:ins>
      <w:ins w:id="435" w:author="ERCOT" w:date="2025-10-21T12:22:00Z" w16du:dateUtc="2025-10-21T17:22:00Z">
        <w:r w:rsidR="00331719">
          <w:t>Other data as specified by ERCOT.</w:t>
        </w:r>
      </w:ins>
    </w:p>
    <w:p w14:paraId="66259878" w14:textId="5B23BB01" w:rsidR="005E4C7E" w:rsidRDefault="005E4C7E" w:rsidP="005E4C7E">
      <w:pPr>
        <w:pStyle w:val="BodyTextNumbered"/>
        <w:spacing w:before="240"/>
        <w:rPr>
          <w:ins w:id="436" w:author="ERCOT" w:date="2025-06-12T13:54:00Z" w16du:dateUtc="2025-06-12T18:54:00Z"/>
        </w:rPr>
      </w:pPr>
      <w:ins w:id="437" w:author="ERCOT" w:date="2025-06-12T13:50:00Z" w16du:dateUtc="2025-06-12T18:50:00Z">
        <w:r>
          <w:t>(</w:t>
        </w:r>
      </w:ins>
      <w:ins w:id="438" w:author="ERCOT" w:date="2025-10-20T16:18:00Z" w16du:dateUtc="2025-10-20T21:18:00Z">
        <w:r w:rsidR="00A929DA">
          <w:t>5</w:t>
        </w:r>
      </w:ins>
      <w:ins w:id="439" w:author="ERCOT" w:date="2025-06-12T13:50:00Z" w16du:dateUtc="2025-06-12T18:50:00Z">
        <w:r>
          <w:t>)</w:t>
        </w:r>
        <w:r>
          <w:tab/>
          <w:t>The owner of an NSG with an installed capacity of greater than ten MW must</w:t>
        </w:r>
      </w:ins>
      <w:ins w:id="440" w:author="ERCOT" w:date="2025-06-12T13:54:00Z" w16du:dateUtc="2025-06-12T18:54:00Z">
        <w:r>
          <w:t>:</w:t>
        </w:r>
      </w:ins>
    </w:p>
    <w:p w14:paraId="32E21AF2" w14:textId="5843F4AD" w:rsidR="005E4C7E" w:rsidRDefault="005E4C7E">
      <w:pPr>
        <w:pStyle w:val="BodyTextNumbered"/>
        <w:spacing w:before="240"/>
        <w:ind w:left="1440"/>
        <w:rPr>
          <w:ins w:id="441" w:author="ERCOT" w:date="2025-08-19T10:29:00Z" w16du:dateUtc="2025-08-19T15:29:00Z"/>
        </w:rPr>
      </w:pPr>
      <w:ins w:id="442" w:author="ERCOT" w:date="2025-06-12T13:54:00Z" w16du:dateUtc="2025-06-12T18:54:00Z">
        <w:r>
          <w:t>(a)</w:t>
        </w:r>
        <w:r>
          <w:tab/>
        </w:r>
      </w:ins>
      <w:ins w:id="443" w:author="ERCOT" w:date="2025-06-12T15:17:00Z" w16du:dateUtc="2025-06-12T20:17:00Z">
        <w:r w:rsidR="00BE4810">
          <w:t xml:space="preserve">In addition to the </w:t>
        </w:r>
      </w:ins>
      <w:ins w:id="444" w:author="ERCOT" w:date="2025-08-19T14:02:00Z" w16du:dateUtc="2025-08-19T19:02:00Z">
        <w:r w:rsidR="00474104">
          <w:t>information</w:t>
        </w:r>
      </w:ins>
      <w:ins w:id="445" w:author="ERCOT" w:date="2025-06-12T15:17:00Z" w16du:dateUtc="2025-06-12T20:17:00Z">
        <w:r w:rsidR="00BE4810">
          <w:t xml:space="preserve"> required in paragraph (3)</w:t>
        </w:r>
      </w:ins>
      <w:ins w:id="446" w:author="ERCOT" w:date="2025-12-03T10:19:00Z" w16du:dateUtc="2025-12-03T16:19:00Z">
        <w:r w:rsidR="004C1114">
          <w:t xml:space="preserve"> above</w:t>
        </w:r>
      </w:ins>
      <w:ins w:id="447" w:author="ERCOT" w:date="2025-06-12T15:17:00Z" w16du:dateUtc="2025-06-12T20:17:00Z">
        <w:r w:rsidR="00BE4810">
          <w:t xml:space="preserve">, the following </w:t>
        </w:r>
      </w:ins>
      <w:ins w:id="448" w:author="ERCOT" w:date="2025-08-19T14:12:00Z" w16du:dateUtc="2025-08-19T19:12:00Z">
        <w:r w:rsidR="002866A9">
          <w:t xml:space="preserve">categories of </w:t>
        </w:r>
      </w:ins>
      <w:ins w:id="449" w:author="ERCOT" w:date="2025-06-12T15:17:00Z" w16du:dateUtc="2025-06-12T20:17:00Z">
        <w:r w:rsidR="00BE4810">
          <w:t xml:space="preserve">data must be provided </w:t>
        </w:r>
      </w:ins>
      <w:ins w:id="450" w:author="ERCOT" w:date="2025-08-19T14:03:00Z" w16du:dateUtc="2025-08-19T19:03:00Z">
        <w:r w:rsidR="00474104">
          <w:t>in the format required by ERCOT and posted on the ERCOT NSG webpage</w:t>
        </w:r>
      </w:ins>
      <w:ins w:id="451" w:author="ERCOT" w:date="2025-06-12T15:17:00Z" w16du:dateUtc="2025-06-12T20:17:00Z">
        <w:r w:rsidR="00BE4810">
          <w:t xml:space="preserve">: </w:t>
        </w:r>
      </w:ins>
      <w:ins w:id="452" w:author="ERCOT" w:date="2025-06-12T15:16:00Z" w16du:dateUtc="2025-06-12T20:16:00Z">
        <w:r w:rsidR="00BE4810">
          <w:t xml:space="preserve"> </w:t>
        </w:r>
      </w:ins>
      <w:ins w:id="453" w:author="ERCOT" w:date="2025-06-12T13:54:00Z" w16du:dateUtc="2025-06-12T18:54:00Z">
        <w:r>
          <w:t xml:space="preserve"> </w:t>
        </w:r>
      </w:ins>
    </w:p>
    <w:p w14:paraId="193ED4C3" w14:textId="2A79037A" w:rsidR="00C96B13" w:rsidRDefault="00F832BB" w:rsidP="004C1114">
      <w:pPr>
        <w:pStyle w:val="BodyTextNumbered"/>
        <w:spacing w:before="240"/>
        <w:ind w:left="2160"/>
        <w:rPr>
          <w:ins w:id="454" w:author="ERCOT" w:date="2025-08-19T10:30:00Z" w16du:dateUtc="2025-08-19T15:30:00Z"/>
        </w:rPr>
      </w:pPr>
      <w:ins w:id="455" w:author="ERCOT" w:date="2025-08-19T10:30:00Z" w16du:dateUtc="2025-08-19T15:30:00Z">
        <w:r>
          <w:t>(i)</w:t>
        </w:r>
        <w:r>
          <w:tab/>
        </w:r>
        <w:r w:rsidR="009F4D08">
          <w:t xml:space="preserve">Net </w:t>
        </w:r>
      </w:ins>
      <w:ins w:id="456" w:author="ERCOT" w:date="2025-12-03T10:20:00Z" w16du:dateUtc="2025-12-03T16:20:00Z">
        <w:r w:rsidR="004C1114">
          <w:t>r</w:t>
        </w:r>
      </w:ins>
      <w:ins w:id="457" w:author="ERCOT" w:date="2025-08-19T10:30:00Z" w16du:dateUtc="2025-08-19T15:30:00Z">
        <w:r w:rsidR="009F4D08">
          <w:t xml:space="preserve">eal </w:t>
        </w:r>
      </w:ins>
      <w:ins w:id="458" w:author="ERCOT" w:date="2025-12-03T10:20:00Z" w16du:dateUtc="2025-12-03T16:20:00Z">
        <w:r w:rsidR="004C1114">
          <w:t>p</w:t>
        </w:r>
      </w:ins>
      <w:ins w:id="459" w:author="ERCOT" w:date="2025-08-19T10:30:00Z" w16du:dateUtc="2025-08-19T15:30:00Z">
        <w:r w:rsidR="009F4D08">
          <w:t xml:space="preserve">ower </w:t>
        </w:r>
      </w:ins>
      <w:ins w:id="460" w:author="ERCOT" w:date="2025-08-19T10:31:00Z" w16du:dateUtc="2025-08-19T15:31:00Z">
        <w:r w:rsidR="003D294C">
          <w:t>i</w:t>
        </w:r>
      </w:ins>
      <w:ins w:id="461" w:author="ERCOT" w:date="2025-08-19T10:30:00Z" w16du:dateUtc="2025-08-19T15:30:00Z">
        <w:r w:rsidR="009F4D08">
          <w:t>njection at the Point of Interconnection</w:t>
        </w:r>
      </w:ins>
      <w:ins w:id="462" w:author="ERCOT" w:date="2025-12-03T10:19:00Z" w16du:dateUtc="2025-12-03T16:19:00Z">
        <w:r w:rsidR="004C1114">
          <w:t xml:space="preserve"> </w:t>
        </w:r>
      </w:ins>
      <w:ins w:id="463" w:author="ERCOT" w:date="2025-12-03T10:20:00Z" w16du:dateUtc="2025-12-03T16:20:00Z">
        <w:r w:rsidR="004C1114">
          <w:t>(POI)</w:t>
        </w:r>
      </w:ins>
      <w:ins w:id="464" w:author="ERCOT" w:date="2025-08-19T10:30:00Z" w16du:dateUtc="2025-08-19T15:30:00Z">
        <w:r w:rsidR="009F4D08">
          <w:t xml:space="preserve">; </w:t>
        </w:r>
      </w:ins>
    </w:p>
    <w:p w14:paraId="0B333C2C" w14:textId="341AB7F7" w:rsidR="009F4D08" w:rsidRDefault="009F4D08" w:rsidP="004C1114">
      <w:pPr>
        <w:pStyle w:val="BodyTextNumbered"/>
        <w:spacing w:before="240"/>
        <w:ind w:left="2160"/>
        <w:rPr>
          <w:ins w:id="465" w:author="ERCOT" w:date="2025-08-19T10:30:00Z" w16du:dateUtc="2025-08-19T15:30:00Z"/>
        </w:rPr>
      </w:pPr>
      <w:ins w:id="466" w:author="ERCOT" w:date="2025-08-19T10:30:00Z" w16du:dateUtc="2025-08-19T15:30:00Z">
        <w:r>
          <w:t>(ii)</w:t>
        </w:r>
        <w:r>
          <w:tab/>
          <w:t xml:space="preserve">Net </w:t>
        </w:r>
      </w:ins>
      <w:ins w:id="467" w:author="ERCOT" w:date="2025-12-03T10:20:00Z" w16du:dateUtc="2025-12-03T16:20:00Z">
        <w:r w:rsidR="004C1114">
          <w:t>r</w:t>
        </w:r>
      </w:ins>
      <w:ins w:id="468" w:author="ERCOT" w:date="2025-08-19T10:30:00Z" w16du:dateUtc="2025-08-19T15:30:00Z">
        <w:r>
          <w:t xml:space="preserve">eal </w:t>
        </w:r>
      </w:ins>
      <w:ins w:id="469" w:author="ERCOT" w:date="2025-12-03T10:20:00Z" w16du:dateUtc="2025-12-03T16:20:00Z">
        <w:r w:rsidR="004C1114">
          <w:t>p</w:t>
        </w:r>
      </w:ins>
      <w:ins w:id="470" w:author="ERCOT" w:date="2025-08-19T10:30:00Z" w16du:dateUtc="2025-08-19T15:30:00Z">
        <w:r>
          <w:t xml:space="preserve">ower </w:t>
        </w:r>
      </w:ins>
      <w:ins w:id="471" w:author="ERCOT" w:date="2025-08-19T10:31:00Z" w16du:dateUtc="2025-08-19T15:31:00Z">
        <w:r w:rsidR="003D294C">
          <w:t>w</w:t>
        </w:r>
      </w:ins>
      <w:ins w:id="472" w:author="ERCOT" w:date="2025-08-19T10:30:00Z" w16du:dateUtc="2025-08-19T15:30:00Z">
        <w:r>
          <w:t>ithdrawal at the P</w:t>
        </w:r>
      </w:ins>
      <w:ins w:id="473" w:author="ERCOT" w:date="2025-12-03T10:20:00Z" w16du:dateUtc="2025-12-03T16:20:00Z">
        <w:r w:rsidR="004C1114">
          <w:t>OI</w:t>
        </w:r>
      </w:ins>
      <w:ins w:id="474" w:author="ERCOT" w:date="2025-08-19T10:30:00Z" w16du:dateUtc="2025-08-19T15:30:00Z">
        <w:r>
          <w:t xml:space="preserve">; </w:t>
        </w:r>
      </w:ins>
    </w:p>
    <w:p w14:paraId="593155CC" w14:textId="4865FA59" w:rsidR="003D294C" w:rsidRDefault="009F4D08" w:rsidP="004C1114">
      <w:pPr>
        <w:pStyle w:val="BodyTextNumbered"/>
        <w:spacing w:before="240"/>
        <w:ind w:left="2160"/>
        <w:rPr>
          <w:ins w:id="475" w:author="ERCOT" w:date="2025-08-19T10:32:00Z" w16du:dateUtc="2025-08-19T15:32:00Z"/>
        </w:rPr>
      </w:pPr>
      <w:ins w:id="476" w:author="ERCOT" w:date="2025-08-19T10:30:00Z" w16du:dateUtc="2025-08-19T15:30:00Z">
        <w:r>
          <w:t>(iii)</w:t>
        </w:r>
        <w:r>
          <w:tab/>
        </w:r>
      </w:ins>
      <w:ins w:id="477" w:author="ERCOT" w:date="2025-08-19T10:31:00Z" w16du:dateUtc="2025-08-19T15:31:00Z">
        <w:r w:rsidR="007517D7">
          <w:t xml:space="preserve">Gross </w:t>
        </w:r>
      </w:ins>
      <w:ins w:id="478" w:author="ERCOT" w:date="2025-12-03T10:20:00Z" w16du:dateUtc="2025-12-03T16:20:00Z">
        <w:r w:rsidR="004C1114">
          <w:t>r</w:t>
        </w:r>
      </w:ins>
      <w:ins w:id="479" w:author="ERCOT" w:date="2025-08-19T10:31:00Z" w16du:dateUtc="2025-08-19T15:31:00Z">
        <w:r w:rsidR="007517D7">
          <w:t xml:space="preserve">eal </w:t>
        </w:r>
      </w:ins>
      <w:ins w:id="480" w:author="ERCOT" w:date="2025-12-03T10:20:00Z" w16du:dateUtc="2025-12-03T16:20:00Z">
        <w:r w:rsidR="004C1114">
          <w:t>p</w:t>
        </w:r>
      </w:ins>
      <w:ins w:id="481" w:author="ERCOT" w:date="2025-08-19T10:31:00Z" w16du:dateUtc="2025-08-19T15:31:00Z">
        <w:r w:rsidR="007517D7">
          <w:t xml:space="preserve">ower </w:t>
        </w:r>
        <w:r w:rsidR="003D294C">
          <w:t>output at th</w:t>
        </w:r>
      </w:ins>
      <w:ins w:id="482" w:author="ERCOT" w:date="2025-08-19T10:32:00Z" w16du:dateUtc="2025-08-19T15:32:00Z">
        <w:r w:rsidR="003D294C">
          <w:t xml:space="preserve">e </w:t>
        </w:r>
      </w:ins>
      <w:ins w:id="483" w:author="ERCOT" w:date="2025-12-03T10:20:00Z" w16du:dateUtc="2025-12-03T16:20:00Z">
        <w:r w:rsidR="004C1114">
          <w:t>g</w:t>
        </w:r>
      </w:ins>
      <w:ins w:id="484" w:author="ERCOT" w:date="2025-08-19T10:32:00Z" w16du:dateUtc="2025-08-19T15:32:00Z">
        <w:r w:rsidR="003D294C">
          <w:t xml:space="preserve">enerator </w:t>
        </w:r>
      </w:ins>
      <w:ins w:id="485" w:author="ERCOT" w:date="2025-12-03T10:20:00Z" w16du:dateUtc="2025-12-03T16:20:00Z">
        <w:r w:rsidR="004C1114">
          <w:t>t</w:t>
        </w:r>
      </w:ins>
      <w:ins w:id="486" w:author="ERCOT" w:date="2025-08-19T10:32:00Z" w16du:dateUtc="2025-08-19T15:32:00Z">
        <w:r w:rsidR="003D294C">
          <w:t xml:space="preserve">erminals; </w:t>
        </w:r>
      </w:ins>
      <w:ins w:id="487" w:author="ERCOT" w:date="2025-08-28T10:53:00Z" w16du:dateUtc="2025-08-28T15:53:00Z">
        <w:r w:rsidR="00A46268">
          <w:t>and</w:t>
        </w:r>
      </w:ins>
    </w:p>
    <w:p w14:paraId="751E6578" w14:textId="658ED659" w:rsidR="009F4D08" w:rsidRDefault="003D294C" w:rsidP="004C1114">
      <w:pPr>
        <w:pStyle w:val="BodyTextNumbered"/>
        <w:spacing w:before="240"/>
        <w:ind w:left="2160"/>
        <w:rPr>
          <w:ins w:id="488" w:author="ERCOT" w:date="2025-06-12T13:54:00Z" w16du:dateUtc="2025-06-12T18:54:00Z"/>
        </w:rPr>
      </w:pPr>
      <w:ins w:id="489" w:author="ERCOT" w:date="2025-08-19T10:32:00Z" w16du:dateUtc="2025-08-19T15:32:00Z">
        <w:r>
          <w:t>(</w:t>
        </w:r>
      </w:ins>
      <w:ins w:id="490" w:author="ERCOT" w:date="2025-08-28T10:50:00Z" w16du:dateUtc="2025-08-28T15:50:00Z">
        <w:r w:rsidR="00CD0981">
          <w:t>iv</w:t>
        </w:r>
      </w:ins>
      <w:ins w:id="491" w:author="ERCOT" w:date="2025-08-19T10:32:00Z" w16du:dateUtc="2025-08-19T15:32:00Z">
        <w:r>
          <w:t>)</w:t>
        </w:r>
        <w:r>
          <w:tab/>
          <w:t xml:space="preserve">Gross </w:t>
        </w:r>
      </w:ins>
      <w:ins w:id="492" w:author="ERCOT" w:date="2025-12-03T10:20:00Z" w16du:dateUtc="2025-12-03T16:20:00Z">
        <w:r w:rsidR="004C1114">
          <w:t>r</w:t>
        </w:r>
      </w:ins>
      <w:ins w:id="493" w:author="ERCOT" w:date="2025-08-19T10:32:00Z" w16du:dateUtc="2025-08-19T15:32:00Z">
        <w:r>
          <w:t xml:space="preserve">eal </w:t>
        </w:r>
      </w:ins>
      <w:ins w:id="494" w:author="ERCOT" w:date="2025-12-03T10:20:00Z" w16du:dateUtc="2025-12-03T16:20:00Z">
        <w:r w:rsidR="004C1114">
          <w:t>p</w:t>
        </w:r>
      </w:ins>
      <w:ins w:id="495" w:author="ERCOT" w:date="2025-08-19T10:32:00Z" w16du:dateUtc="2025-08-19T15:32:00Z">
        <w:r>
          <w:t xml:space="preserve">ower </w:t>
        </w:r>
        <w:r w:rsidR="00170AC7">
          <w:t xml:space="preserve">withdrawal at </w:t>
        </w:r>
      </w:ins>
      <w:ins w:id="496" w:author="ERCOT" w:date="2025-12-03T10:20:00Z" w16du:dateUtc="2025-12-03T16:20:00Z">
        <w:r w:rsidR="004C1114">
          <w:t>g</w:t>
        </w:r>
      </w:ins>
      <w:ins w:id="497" w:author="ERCOT" w:date="2025-08-19T10:32:00Z" w16du:dateUtc="2025-08-19T15:32:00Z">
        <w:r w:rsidR="00170AC7">
          <w:t xml:space="preserve">enerator </w:t>
        </w:r>
      </w:ins>
      <w:ins w:id="498" w:author="ERCOT" w:date="2025-12-03T10:20:00Z" w16du:dateUtc="2025-12-03T16:20:00Z">
        <w:r w:rsidR="004C1114">
          <w:t>t</w:t>
        </w:r>
      </w:ins>
      <w:ins w:id="499" w:author="ERCOT" w:date="2025-08-19T10:32:00Z" w16du:dateUtc="2025-08-19T15:32:00Z">
        <w:r w:rsidR="00170AC7">
          <w:t>erminals</w:t>
        </w:r>
      </w:ins>
      <w:ins w:id="500" w:author="ERCOT" w:date="2025-08-28T10:53:00Z" w16du:dateUtc="2025-08-28T15:53:00Z">
        <w:r w:rsidR="00A46268">
          <w:t>.</w:t>
        </w:r>
      </w:ins>
      <w:ins w:id="501" w:author="ERCOT" w:date="2025-08-19T10:31:00Z" w16du:dateUtc="2025-08-19T15:31:00Z">
        <w:r>
          <w:t xml:space="preserve"> </w:t>
        </w:r>
      </w:ins>
    </w:p>
    <w:p w14:paraId="6D58DDCC" w14:textId="637E0F83" w:rsidR="005E4C7E" w:rsidRDefault="005E4C7E" w:rsidP="00B42AC5">
      <w:pPr>
        <w:pStyle w:val="BodyTextNumbered"/>
        <w:spacing w:before="240"/>
        <w:ind w:left="1260" w:hanging="540"/>
        <w:rPr>
          <w:ins w:id="502" w:author="ERCOT" w:date="2025-06-12T14:01:00Z" w16du:dateUtc="2025-06-12T19:01:00Z"/>
        </w:rPr>
      </w:pPr>
      <w:ins w:id="503" w:author="ERCOT" w:date="2025-06-12T13:54:00Z" w16du:dateUtc="2025-06-12T18:54:00Z">
        <w:r>
          <w:t>(b)</w:t>
        </w:r>
        <w:r>
          <w:tab/>
        </w:r>
      </w:ins>
      <w:ins w:id="504" w:author="ERCOT" w:date="2025-06-12T13:59:00Z" w16du:dateUtc="2025-06-12T18:59:00Z">
        <w:r>
          <w:t xml:space="preserve">Designate a QSE, for the purposes of providing telemetry </w:t>
        </w:r>
      </w:ins>
      <w:ins w:id="505" w:author="ERCOT" w:date="2025-06-16T13:50:00Z" w16du:dateUtc="2025-06-16T18:50:00Z">
        <w:r w:rsidR="00EE4C7D">
          <w:t>requirements as listed</w:t>
        </w:r>
      </w:ins>
      <w:ins w:id="506" w:author="ERCOT" w:date="2025-06-12T13:59:00Z" w16du:dateUtc="2025-06-12T18:59:00Z">
        <w:r>
          <w:t xml:space="preserve"> in the Protocols</w:t>
        </w:r>
      </w:ins>
      <w:ins w:id="507" w:author="ERCOT" w:date="2025-08-19T10:34:00Z" w16du:dateUtc="2025-08-19T15:34:00Z">
        <w:r w:rsidR="003E1AB7">
          <w:t xml:space="preserve">. </w:t>
        </w:r>
      </w:ins>
      <w:ins w:id="508" w:author="ERCOT" w:date="2025-06-12T15:20:00Z" w16du:dateUtc="2025-06-12T20:20:00Z">
        <w:r w:rsidR="00EB5581">
          <w:t xml:space="preserve"> </w:t>
        </w:r>
      </w:ins>
      <w:ins w:id="509" w:author="ERCOT" w:date="2025-06-12T14:00:00Z" w16du:dateUtc="2025-06-12T19:00:00Z">
        <w:r w:rsidR="00B42AC5">
          <w:t>The owner of the NSG shall designate a QSE by submitt</w:t>
        </w:r>
      </w:ins>
      <w:ins w:id="510" w:author="ERCOT" w:date="2025-06-12T14:01:00Z" w16du:dateUtc="2025-06-12T19:01:00Z">
        <w:r w:rsidR="00B42AC5">
          <w:t>ing</w:t>
        </w:r>
      </w:ins>
      <w:ins w:id="511" w:author="ERCOT" w:date="2025-09-26T10:43:00Z" w16du:dateUtc="2025-09-26T15:43:00Z">
        <w:r w:rsidR="00FE76A9">
          <w:t xml:space="preserve">, </w:t>
        </w:r>
      </w:ins>
      <w:ins w:id="512" w:author="ERCOT" w:date="2025-09-26T10:44:00Z" w16du:dateUtc="2025-09-26T15:44:00Z">
        <w:r w:rsidR="00FE76A9">
          <w:t>through RIOO,</w:t>
        </w:r>
      </w:ins>
      <w:ins w:id="513" w:author="ERCOT" w:date="2025-06-12T14:01:00Z" w16du:dateUtc="2025-06-12T19:01:00Z">
        <w:r w:rsidR="00B42AC5">
          <w:t xml:space="preserve"> </w:t>
        </w:r>
      </w:ins>
      <w:ins w:id="514" w:author="ERCOT" w:date="2025-12-03T10:22:00Z" w16du:dateUtc="2025-12-03T16:22:00Z">
        <w:r w:rsidR="00CA28F5">
          <w:t>Section 23, Form U,</w:t>
        </w:r>
      </w:ins>
      <w:ins w:id="515" w:author="ERCOT" w:date="2025-06-12T15:21:00Z" w16du:dateUtc="2025-06-12T20:21:00Z">
        <w:r w:rsidR="00EB5581">
          <w:t xml:space="preserve"> NSG</w:t>
        </w:r>
      </w:ins>
      <w:ins w:id="516" w:author="ERCOT" w:date="2025-06-12T14:01:00Z" w16du:dateUtc="2025-06-12T19:01:00Z">
        <w:r w:rsidR="00B42AC5">
          <w:t xml:space="preserve"> QSE </w:t>
        </w:r>
      </w:ins>
      <w:ins w:id="517" w:author="ERCOT" w:date="2025-08-19T10:33:00Z" w16du:dateUtc="2025-08-19T15:33:00Z">
        <w:r w:rsidR="006C7448">
          <w:t>Acknowledgement</w:t>
        </w:r>
      </w:ins>
      <w:ins w:id="518" w:author="ERCOT" w:date="2025-12-03T10:23:00Z" w16du:dateUtc="2025-12-03T16:23:00Z">
        <w:r w:rsidR="00CA28F5">
          <w:t>,</w:t>
        </w:r>
      </w:ins>
      <w:ins w:id="519" w:author="ERCOT" w:date="2025-06-12T14:01:00Z" w16du:dateUtc="2025-06-12T19:01:00Z">
        <w:r w:rsidR="00B42AC5">
          <w:t xml:space="preserve"> to ERCOT no later than </w:t>
        </w:r>
        <w:r w:rsidR="00B42AC5">
          <w:lastRenderedPageBreak/>
          <w:t xml:space="preserve">45 days prior to the Network Operations Model change date for the NSG, as described in Section 3.10.1, Timeline for Network Operations Model Changes. </w:t>
        </w:r>
      </w:ins>
    </w:p>
    <w:p w14:paraId="47DBF7A5" w14:textId="010C53AF" w:rsidR="00B42AC5" w:rsidRDefault="00B42AC5" w:rsidP="00B42AC5">
      <w:pPr>
        <w:pStyle w:val="BodyTextNumbered"/>
        <w:spacing w:before="240"/>
        <w:ind w:left="2160" w:hanging="900"/>
        <w:rPr>
          <w:ins w:id="520" w:author="ERCOT" w:date="2025-06-12T14:16:00Z" w16du:dateUtc="2025-06-12T19:16:00Z"/>
        </w:rPr>
      </w:pPr>
      <w:ins w:id="521" w:author="ERCOT" w:date="2025-06-12T14:01:00Z" w16du:dateUtc="2025-06-12T19:01:00Z">
        <w:r>
          <w:t>(i)</w:t>
        </w:r>
        <w:r>
          <w:tab/>
          <w:t>The owner of the NSG</w:t>
        </w:r>
      </w:ins>
      <w:ins w:id="522" w:author="ERCOT" w:date="2025-06-12T14:02:00Z" w16du:dateUtc="2025-06-12T19:02:00Z">
        <w:r>
          <w:t xml:space="preserve"> must follow the processes </w:t>
        </w:r>
      </w:ins>
      <w:ins w:id="523" w:author="ERCOT" w:date="2025-09-26T10:42:00Z" w16du:dateUtc="2025-09-26T15:42:00Z">
        <w:r w:rsidR="00B0103B">
          <w:t>applicable to</w:t>
        </w:r>
      </w:ins>
      <w:ins w:id="524" w:author="ERCOT" w:date="2025-09-26T10:41:00Z" w16du:dateUtc="2025-09-26T15:41:00Z">
        <w:r w:rsidR="005A2256">
          <w:t xml:space="preserve"> Resource Entities </w:t>
        </w:r>
      </w:ins>
      <w:ins w:id="525" w:author="ERCOT" w:date="2025-06-12T14:02:00Z" w16du:dateUtc="2025-06-12T19:02:00Z">
        <w:r>
          <w:t>for changing a QSE designation provided in Section 16.5.3</w:t>
        </w:r>
      </w:ins>
      <w:ins w:id="526" w:author="ERCOT" w:date="2025-06-12T14:16:00Z" w16du:dateUtc="2025-06-12T19:16:00Z">
        <w:r w:rsidR="001D390F">
          <w:t>.</w:t>
        </w:r>
      </w:ins>
    </w:p>
    <w:p w14:paraId="5B84F8FF" w14:textId="1AB0CFDB" w:rsidR="00AF10C4" w:rsidRDefault="00AF10C4" w:rsidP="00AF10C4">
      <w:pPr>
        <w:spacing w:before="240" w:after="240"/>
        <w:ind w:left="720" w:hanging="720"/>
        <w:rPr>
          <w:ins w:id="527" w:author="ERCOT" w:date="2025-10-16T12:19:00Z" w16du:dateUtc="2025-10-16T17:19:00Z"/>
        </w:rPr>
      </w:pPr>
      <w:ins w:id="528" w:author="ERCOT" w:date="2025-10-16T12:19:00Z" w16du:dateUtc="2025-10-16T17:19:00Z">
        <w:r>
          <w:t>(</w:t>
        </w:r>
      </w:ins>
      <w:ins w:id="529" w:author="ERCOT" w:date="2025-10-21T12:28:00Z" w16du:dateUtc="2025-10-21T17:28:00Z">
        <w:r w:rsidR="001D1B3D">
          <w:t>6</w:t>
        </w:r>
      </w:ins>
      <w:ins w:id="530" w:author="ERCOT" w:date="2025-10-16T12:19:00Z" w16du:dateUtc="2025-10-16T17:19:00Z">
        <w:r>
          <w:t>)</w:t>
        </w:r>
        <w:r>
          <w:tab/>
          <w:t xml:space="preserve">The owner of an NSG must update information provided to ERCOT under paragraphs (3) or (4) </w:t>
        </w:r>
      </w:ins>
      <w:ins w:id="531" w:author="ERCOT" w:date="2025-12-03T10:23:00Z" w16du:dateUtc="2025-12-03T16:23:00Z">
        <w:r w:rsidR="00CA28F5">
          <w:t xml:space="preserve">above </w:t>
        </w:r>
      </w:ins>
      <w:ins w:id="532" w:author="ERCOT" w:date="2025-10-16T12:19:00Z" w16du:dateUtc="2025-10-16T17:19:00Z">
        <w:r>
          <w:t xml:space="preserve">when changes </w:t>
        </w:r>
        <w:r w:rsidRPr="00E50BC5">
          <w:rPr>
            <w:iCs/>
            <w:szCs w:val="20"/>
          </w:rPr>
          <w:t>regarding</w:t>
        </w:r>
        <w:r>
          <w:t xml:space="preserve"> the NSG occur and must promptly respond to any request for information from ERCOT regarding the NSG.  </w:t>
        </w:r>
      </w:ins>
    </w:p>
    <w:p w14:paraId="17514254" w14:textId="2A6C62D1" w:rsidR="00AF10C4" w:rsidRDefault="00AF10C4" w:rsidP="00AF10C4">
      <w:pPr>
        <w:spacing w:before="240" w:after="240"/>
        <w:ind w:left="720" w:hanging="720"/>
        <w:rPr>
          <w:ins w:id="533" w:author="ERCOT" w:date="2025-10-16T12:19:00Z" w16du:dateUtc="2025-10-16T17:19:00Z"/>
        </w:rPr>
      </w:pPr>
      <w:ins w:id="534" w:author="ERCOT" w:date="2025-10-16T12:19:00Z" w16du:dateUtc="2025-10-16T17:19:00Z">
        <w:r>
          <w:t xml:space="preserve">(7) </w:t>
        </w:r>
        <w:r>
          <w:tab/>
        </w:r>
      </w:ins>
      <w:ins w:id="535" w:author="ERCOT" w:date="2025-10-16T12:27:00Z" w16du:dateUtc="2025-10-16T17:27:00Z">
        <w:r w:rsidR="004A3187">
          <w:t>As a condition for a</w:t>
        </w:r>
      </w:ins>
      <w:ins w:id="536" w:author="ERCOT" w:date="2025-10-16T12:28:00Z" w16du:dateUtc="2025-10-16T17:28:00Z">
        <w:r w:rsidR="004A3187">
          <w:t xml:space="preserve">llowing a customer to interconnect to a TDSP’s system, </w:t>
        </w:r>
      </w:ins>
      <w:ins w:id="537" w:author="ERCOT" w:date="2025-10-16T13:06:00Z" w16du:dateUtc="2025-10-16T18:06:00Z">
        <w:r w:rsidR="003F334B">
          <w:t>the TDS</w:t>
        </w:r>
      </w:ins>
      <w:ins w:id="538" w:author="ERCOT" w:date="2025-10-16T13:07:00Z" w16du:dateUtc="2025-10-16T18:07:00Z">
        <w:r w:rsidR="003F334B">
          <w:t xml:space="preserve">P shall verify that </w:t>
        </w:r>
      </w:ins>
      <w:ins w:id="539" w:author="ERCOT" w:date="2025-10-16T12:19:00Z" w16du:dateUtc="2025-10-16T17:19:00Z">
        <w:r>
          <w:t xml:space="preserve">an owner of an NSG </w:t>
        </w:r>
      </w:ins>
      <w:ins w:id="540" w:author="ERCOT" w:date="2025-10-16T13:07:00Z" w16du:dateUtc="2025-10-16T18:07:00Z">
        <w:r w:rsidR="003F334B">
          <w:t>has</w:t>
        </w:r>
      </w:ins>
      <w:ins w:id="541" w:author="ERCOT" w:date="2025-10-16T12:19:00Z" w16du:dateUtc="2025-10-16T17:19:00Z">
        <w:r>
          <w:t xml:space="preserve"> compl</w:t>
        </w:r>
      </w:ins>
      <w:ins w:id="542" w:author="ERCOT" w:date="2025-10-16T13:07:00Z" w16du:dateUtc="2025-10-16T18:07:00Z">
        <w:r w:rsidR="003F334B">
          <w:t>ied</w:t>
        </w:r>
      </w:ins>
      <w:ins w:id="543" w:author="ERCOT" w:date="2025-10-16T12:19:00Z" w16du:dateUtc="2025-10-16T17:19:00Z">
        <w:r>
          <w:t xml:space="preserve"> with its obligations under the Protocols or Planning Guide</w:t>
        </w:r>
      </w:ins>
      <w:ins w:id="544" w:author="ERCOT" w:date="2025-10-16T13:07:00Z" w16du:dateUtc="2025-10-16T18:07:00Z">
        <w:r w:rsidR="003F334B">
          <w:t>. If an owner of an NSG fails to comply with its obligations under the Protocols or Planning Guide, upon notice from ERCOT, the interconnecting TDSP shall disconnect the NSG from the ERCOT System.</w:t>
        </w:r>
      </w:ins>
    </w:p>
    <w:p w14:paraId="34261053" w14:textId="241D1A66" w:rsidR="00DF34BA" w:rsidRPr="00DF34BA" w:rsidRDefault="00DF34BA" w:rsidP="00DF34BA">
      <w:pPr>
        <w:keepNext/>
        <w:widowControl w:val="0"/>
        <w:tabs>
          <w:tab w:val="left" w:pos="1260"/>
        </w:tabs>
        <w:spacing w:before="240" w:after="240"/>
        <w:ind w:left="1260" w:hanging="1260"/>
        <w:outlineLvl w:val="3"/>
        <w:rPr>
          <w:b/>
          <w:snapToGrid w:val="0"/>
          <w:szCs w:val="20"/>
        </w:rPr>
      </w:pPr>
      <w:bookmarkStart w:id="545" w:name="_Toc204048558"/>
      <w:bookmarkStart w:id="546" w:name="_Toc400526159"/>
      <w:bookmarkStart w:id="547" w:name="_Toc405534477"/>
      <w:bookmarkStart w:id="548" w:name="_Toc406570490"/>
      <w:bookmarkStart w:id="549" w:name="_Toc410910642"/>
      <w:bookmarkStart w:id="550" w:name="_Toc411841070"/>
      <w:bookmarkStart w:id="551" w:name="_Toc422147032"/>
      <w:bookmarkStart w:id="552" w:name="_Toc433020628"/>
      <w:bookmarkStart w:id="553" w:name="_Toc437262069"/>
      <w:bookmarkStart w:id="554" w:name="_Toc478375244"/>
      <w:bookmarkStart w:id="555" w:name="_Toc178232139"/>
      <w:r w:rsidRPr="00DF34BA">
        <w:rPr>
          <w:b/>
          <w:snapToGrid w:val="0"/>
          <w:szCs w:val="20"/>
        </w:rPr>
        <w:t>3.10.7.2</w:t>
      </w:r>
      <w:r w:rsidRPr="00DF34BA">
        <w:rPr>
          <w:b/>
          <w:snapToGrid w:val="0"/>
          <w:szCs w:val="20"/>
        </w:rPr>
        <w:tab/>
        <w:t xml:space="preserve">Modeling of </w:t>
      </w:r>
      <w:del w:id="556" w:author="ERCOT" w:date="2024-10-15T13:55:00Z">
        <w:r w:rsidRPr="00DF34BA" w:rsidDel="00764176">
          <w:rPr>
            <w:b/>
            <w:snapToGrid w:val="0"/>
            <w:szCs w:val="20"/>
          </w:rPr>
          <w:delText>Resources</w:delText>
        </w:r>
      </w:del>
      <w:ins w:id="557" w:author="ERCOT" w:date="2024-10-15T13:55:00Z">
        <w:r w:rsidR="00764176" w:rsidRPr="00764176">
          <w:rPr>
            <w:b/>
            <w:snapToGrid w:val="0"/>
            <w:szCs w:val="20"/>
          </w:rPr>
          <w:t>Generators, Energy Storage Systems,</w:t>
        </w:r>
      </w:ins>
      <w:r w:rsidRPr="00DF34BA">
        <w:rPr>
          <w:b/>
          <w:snapToGrid w:val="0"/>
          <w:szCs w:val="20"/>
        </w:rPr>
        <w:t xml:space="preserve"> and Transmission Loads</w:t>
      </w:r>
      <w:bookmarkEnd w:id="545"/>
      <w:bookmarkEnd w:id="546"/>
      <w:bookmarkEnd w:id="547"/>
      <w:bookmarkEnd w:id="548"/>
      <w:bookmarkEnd w:id="549"/>
      <w:bookmarkEnd w:id="550"/>
      <w:bookmarkEnd w:id="551"/>
      <w:bookmarkEnd w:id="552"/>
      <w:bookmarkEnd w:id="553"/>
      <w:bookmarkEnd w:id="554"/>
      <w:bookmarkEnd w:id="555"/>
    </w:p>
    <w:p w14:paraId="28437E26" w14:textId="77777777" w:rsidR="00A90492" w:rsidRPr="00A90492" w:rsidRDefault="00A90492" w:rsidP="00A90492">
      <w:pPr>
        <w:spacing w:after="240"/>
        <w:ind w:left="720" w:hanging="720"/>
        <w:rPr>
          <w:iCs/>
          <w:szCs w:val="20"/>
        </w:rPr>
      </w:pPr>
      <w:r w:rsidRPr="00A90492">
        <w:rPr>
          <w:iCs/>
          <w:szCs w:val="20"/>
        </w:rPr>
        <w:t>(1)</w:t>
      </w:r>
      <w:r w:rsidRPr="00A90492">
        <w:rPr>
          <w:iCs/>
          <w:szCs w:val="20"/>
        </w:rPr>
        <w:tab/>
        <w:t>Each Resource Entity shall provide ERCOT and its interconnecting TSP with information describing each of its Generation Resources, ESRs, SOGs, and Load Resources connected to the ERCOT System.  All Transmission Generation Resources (TGRs), ESRs connected at transmission voltage, 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ESRs, 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0492" w:rsidRPr="00A90492" w14:paraId="58E9E2CF" w14:textId="77777777" w:rsidTr="00073D1A">
        <w:tc>
          <w:tcPr>
            <w:tcW w:w="9445" w:type="dxa"/>
            <w:tcBorders>
              <w:top w:val="single" w:sz="4" w:space="0" w:color="auto"/>
              <w:left w:val="single" w:sz="4" w:space="0" w:color="auto"/>
              <w:bottom w:val="single" w:sz="4" w:space="0" w:color="auto"/>
              <w:right w:val="single" w:sz="4" w:space="0" w:color="auto"/>
            </w:tcBorders>
            <w:shd w:val="clear" w:color="auto" w:fill="D9D9D9"/>
          </w:tcPr>
          <w:p w14:paraId="404B359A" w14:textId="77777777" w:rsidR="00A90492" w:rsidRPr="00A90492" w:rsidRDefault="00A90492" w:rsidP="00A90492">
            <w:pPr>
              <w:spacing w:before="120" w:after="240"/>
              <w:rPr>
                <w:b/>
                <w:i/>
                <w:szCs w:val="20"/>
              </w:rPr>
            </w:pPr>
            <w:r w:rsidRPr="00A90492">
              <w:rPr>
                <w:b/>
                <w:i/>
                <w:szCs w:val="20"/>
              </w:rPr>
              <w:t>[NPRR995:  Replace paragraph (1) above with the following upon system implementation:]</w:t>
            </w:r>
          </w:p>
          <w:p w14:paraId="20543109" w14:textId="77777777" w:rsidR="00A90492" w:rsidRPr="00A90492" w:rsidRDefault="00A90492" w:rsidP="00A90492">
            <w:pPr>
              <w:spacing w:after="240"/>
              <w:ind w:left="720" w:hanging="720"/>
              <w:rPr>
                <w:szCs w:val="20"/>
              </w:rPr>
            </w:pPr>
            <w:r w:rsidRPr="00A90492">
              <w:rPr>
                <w:iCs/>
                <w:szCs w:val="20"/>
              </w:rPr>
              <w:t>(1</w:t>
            </w:r>
            <w:r w:rsidRPr="00A90492">
              <w:rPr>
                <w:szCs w:val="20"/>
              </w:rPr>
              <w:t>)</w:t>
            </w:r>
            <w:r w:rsidRPr="00A90492">
              <w:rPr>
                <w:szCs w:val="20"/>
              </w:rPr>
              <w:tab/>
              <w:t xml:space="preserve">Each Resource Entity shall provide ERCOT and its interconnecting TSP with information describing each of its Generation Resources, ESRs, SOGs, SOESSs, and Load Resources connected to the ERCOT System.  All Transmission Generation Resources (TGRs), Transmission </w:t>
            </w:r>
            <w:r w:rsidRPr="00A90492">
              <w:rPr>
                <w:iCs/>
                <w:szCs w:val="20"/>
              </w:rPr>
              <w:t xml:space="preserve">ESRs (TESRs), </w:t>
            </w:r>
            <w:r w:rsidRPr="00A90492">
              <w:rPr>
                <w:szCs w:val="20"/>
              </w:rPr>
              <w:t xml:space="preserve">Settlement Only Transmission Generators (SOTGs), Settlement Only Transmission Self-Generators (SOTSGs), </w:t>
            </w:r>
            <w:r w:rsidRPr="00A90492">
              <w:rPr>
                <w:iCs/>
                <w:szCs w:val="20"/>
              </w:rPr>
              <w:t xml:space="preserve">Settlement Only Transmission Energy Storage Systems (SOTESSs), </w:t>
            </w:r>
            <w:r w:rsidRPr="00A90492">
              <w:rPr>
                <w:szCs w:val="20"/>
              </w:rPr>
              <w:t>and the non-TSP MPTs greater than ten MVA, must be modeled to provide equivalent generation injections to the ERCOT Transmission Grid.  ERCOT shall coordinate the modeling of Generation Resources, ESRs, Private Use Networks, and Load Resources with their owners to ensure consistency between TSP models and ERCOT models.</w:t>
            </w:r>
          </w:p>
        </w:tc>
      </w:tr>
    </w:tbl>
    <w:p w14:paraId="1FAF166A" w14:textId="77777777" w:rsidR="00A90492" w:rsidRPr="00A90492" w:rsidRDefault="00A90492" w:rsidP="00A90492">
      <w:pPr>
        <w:spacing w:before="240" w:after="240"/>
        <w:ind w:left="720" w:hanging="720"/>
        <w:rPr>
          <w:iCs/>
          <w:szCs w:val="20"/>
        </w:rPr>
      </w:pPr>
      <w:r w:rsidRPr="00A90492">
        <w:rPr>
          <w:iCs/>
          <w:szCs w:val="20"/>
        </w:rPr>
        <w:t>(2)</w:t>
      </w:r>
      <w:r w:rsidRPr="00A90492">
        <w:rPr>
          <w:iCs/>
          <w:szCs w:val="20"/>
        </w:rPr>
        <w:tab/>
      </w:r>
      <w:r w:rsidRPr="00A90492">
        <w:rPr>
          <w:szCs w:val="20"/>
        </w:rPr>
        <w:t xml:space="preserve">Each Resource Entity </w:t>
      </w:r>
      <w:r w:rsidRPr="00A90492">
        <w:rPr>
          <w:iCs/>
          <w:szCs w:val="20"/>
        </w:rPr>
        <w:t xml:space="preserve">representing either a Load Resource or an Aggregate Load Resource (ALR) </w:t>
      </w:r>
      <w:r w:rsidRPr="00A90492">
        <w:rPr>
          <w:szCs w:val="20"/>
        </w:rPr>
        <w:t xml:space="preserve">shall provide ERCOT and, as applicable, its interconnecting DSP and TSP, with information describing each such Resource as specified in Section 3.7.1.2, Load Resource Parameters, and any additional information and telemetry as required by </w:t>
      </w:r>
      <w:r w:rsidRPr="00A90492">
        <w:rPr>
          <w:szCs w:val="20"/>
        </w:rPr>
        <w:lastRenderedPageBreak/>
        <w:t>ERCOT, in accordance with the timelines set forth in Section 3.10.1, Time Line for Network Operations Model Changes.  ERCOT shall coordinate the modeling of ALRs with Resource Entities.</w:t>
      </w:r>
      <w:r w:rsidRPr="00A90492">
        <w:rPr>
          <w:iCs/>
          <w:szCs w:val="20"/>
        </w:rPr>
        <w:t xml:space="preserve">  ERCOT shall coordinate with representatives of the Resource Entity to map Load Resources to their appropriate Load in the Network Operations Model.</w:t>
      </w:r>
    </w:p>
    <w:p w14:paraId="1AFB939D" w14:textId="77777777" w:rsidR="00A90492" w:rsidRPr="00A90492" w:rsidRDefault="00A90492" w:rsidP="00A90492">
      <w:pPr>
        <w:spacing w:after="240"/>
        <w:ind w:left="720" w:hanging="720"/>
        <w:rPr>
          <w:iCs/>
          <w:szCs w:val="20"/>
        </w:rPr>
      </w:pPr>
      <w:r w:rsidRPr="00A90492">
        <w:rPr>
          <w:szCs w:val="20"/>
        </w:rPr>
        <w:t>(3)</w:t>
      </w:r>
      <w:r w:rsidRPr="00A90492">
        <w:rPr>
          <w:szCs w:val="2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405A9CDE" w14:textId="77777777" w:rsidR="00A90492" w:rsidRPr="00A90492" w:rsidRDefault="00A90492" w:rsidP="00A90492">
      <w:pPr>
        <w:spacing w:after="240"/>
        <w:ind w:left="720" w:hanging="720"/>
        <w:rPr>
          <w:iCs/>
          <w:szCs w:val="20"/>
        </w:rPr>
      </w:pPr>
      <w:r w:rsidRPr="00A90492">
        <w:rPr>
          <w:iCs/>
          <w:szCs w:val="20"/>
        </w:rPr>
        <w:t>(4)</w:t>
      </w:r>
      <w:r w:rsidRPr="00A90492">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0492" w:rsidRPr="00A90492" w14:paraId="5C9E4EA9" w14:textId="77777777" w:rsidTr="00073D1A">
        <w:tc>
          <w:tcPr>
            <w:tcW w:w="9445" w:type="dxa"/>
            <w:tcBorders>
              <w:top w:val="single" w:sz="4" w:space="0" w:color="auto"/>
              <w:left w:val="single" w:sz="4" w:space="0" w:color="auto"/>
              <w:bottom w:val="single" w:sz="4" w:space="0" w:color="auto"/>
              <w:right w:val="single" w:sz="4" w:space="0" w:color="auto"/>
            </w:tcBorders>
            <w:shd w:val="clear" w:color="auto" w:fill="D9D9D9"/>
          </w:tcPr>
          <w:p w14:paraId="6F40B847" w14:textId="77777777" w:rsidR="00A90492" w:rsidRPr="00A90492" w:rsidRDefault="00A90492" w:rsidP="00A90492">
            <w:pPr>
              <w:spacing w:before="120" w:after="240"/>
              <w:rPr>
                <w:b/>
                <w:i/>
                <w:szCs w:val="20"/>
              </w:rPr>
            </w:pPr>
            <w:r w:rsidRPr="00A90492">
              <w:rPr>
                <w:b/>
                <w:i/>
                <w:szCs w:val="20"/>
              </w:rPr>
              <w:t>[NPRR995:  Replace paragraph (4) above with the following upon system implementation:]</w:t>
            </w:r>
          </w:p>
          <w:p w14:paraId="20EA6E83" w14:textId="77777777" w:rsidR="00A90492" w:rsidRPr="00A90492" w:rsidRDefault="00A90492" w:rsidP="00A90492">
            <w:pPr>
              <w:spacing w:after="240"/>
              <w:ind w:left="720" w:hanging="720"/>
              <w:rPr>
                <w:iCs/>
                <w:szCs w:val="20"/>
              </w:rPr>
            </w:pPr>
            <w:r w:rsidRPr="00A90492">
              <w:rPr>
                <w:iCs/>
                <w:szCs w:val="20"/>
              </w:rPr>
              <w:t>(4)</w:t>
            </w:r>
            <w:r w:rsidRPr="00A90492">
              <w:rPr>
                <w:iCs/>
                <w:szCs w:val="20"/>
              </w:rPr>
              <w:tab/>
              <w:t>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with representatives of the Resource Entity to map registered SODG or SODESS facilities to their appropriate Load in the Network Operations Model.</w:t>
            </w:r>
          </w:p>
        </w:tc>
      </w:tr>
    </w:tbl>
    <w:p w14:paraId="213590DF" w14:textId="77777777" w:rsidR="00A90492" w:rsidRPr="0025672E" w:rsidRDefault="00A90492" w:rsidP="00A90492">
      <w:pPr>
        <w:spacing w:before="240" w:after="240"/>
        <w:ind w:left="720" w:hanging="720"/>
        <w:rPr>
          <w:ins w:id="558" w:author="ERCOT" w:date="2025-12-03T12:20:00Z" w16du:dateUtc="2025-12-03T18:20:00Z"/>
        </w:rPr>
      </w:pPr>
      <w:ins w:id="559" w:author="ERCOT" w:date="2025-12-03T12:20:00Z" w16du:dateUtc="2025-12-03T18:20:00Z">
        <w:r>
          <w:t>(5)</w:t>
        </w:r>
        <w:r>
          <w:tab/>
          <w:t xml:space="preserve">The owner </w:t>
        </w:r>
        <w:r w:rsidRPr="009D6105">
          <w:t xml:space="preserve">or designated agent </w:t>
        </w:r>
        <w:r>
          <w:t>of a Non-Settled Generator (NSG) shall provide ERCOT, its interconnecting DSP, if applicable, and the TSP that interconnects the NSG to the transmission system</w:t>
        </w:r>
        <w:r w:rsidRPr="000D3DD4">
          <w:t xml:space="preserve"> with information describing </w:t>
        </w:r>
        <w:r>
          <w:t xml:space="preserve">each of </w:t>
        </w:r>
        <w:r w:rsidRPr="000D3DD4">
          <w:t xml:space="preserve">its </w:t>
        </w:r>
        <w:r>
          <w:t xml:space="preserve">NSG facilities.  </w:t>
        </w:r>
        <w:r w:rsidRPr="00AC7261">
          <w:rPr>
            <w:szCs w:val="20"/>
          </w:rPr>
          <w:t>ERCOT shall coordinate with</w:t>
        </w:r>
        <w:r>
          <w:rPr>
            <w:szCs w:val="20"/>
          </w:rPr>
          <w:t xml:space="preserve"> the owner or designated agent</w:t>
        </w:r>
        <w:r w:rsidRPr="00AC7261">
          <w:rPr>
            <w:szCs w:val="20"/>
          </w:rPr>
          <w:t xml:space="preserve"> of th</w:t>
        </w:r>
        <w:r>
          <w:rPr>
            <w:szCs w:val="20"/>
          </w:rPr>
          <w:t>e NSG</w:t>
        </w:r>
        <w:r w:rsidRPr="00AC7261">
          <w:rPr>
            <w:szCs w:val="20"/>
          </w:rPr>
          <w:t xml:space="preserve"> to </w:t>
        </w:r>
        <w:r>
          <w:rPr>
            <w:szCs w:val="20"/>
          </w:rPr>
          <w:t>represent</w:t>
        </w:r>
        <w:r w:rsidRPr="00AC7261">
          <w:rPr>
            <w:szCs w:val="20"/>
          </w:rPr>
          <w:t xml:space="preserve"> the </w:t>
        </w:r>
        <w:r>
          <w:rPr>
            <w:szCs w:val="20"/>
          </w:rPr>
          <w:t>NSG</w:t>
        </w:r>
        <w:r w:rsidRPr="00AC7261">
          <w:rPr>
            <w:szCs w:val="20"/>
          </w:rPr>
          <w:t xml:space="preserve"> facilities at their appropriate </w:t>
        </w:r>
        <w:r>
          <w:rPr>
            <w:szCs w:val="20"/>
          </w:rPr>
          <w:t>e</w:t>
        </w:r>
        <w:r w:rsidRPr="00AC7261">
          <w:rPr>
            <w:szCs w:val="20"/>
          </w:rPr>
          <w:t xml:space="preserve">lectrical </w:t>
        </w:r>
        <w:r>
          <w:rPr>
            <w:szCs w:val="20"/>
          </w:rPr>
          <w:t>b</w:t>
        </w:r>
        <w:r w:rsidRPr="00AC7261">
          <w:rPr>
            <w:szCs w:val="20"/>
          </w:rPr>
          <w:t>us in the Network Operations Model.</w:t>
        </w:r>
      </w:ins>
    </w:p>
    <w:p w14:paraId="403C96A4" w14:textId="607AF6D3" w:rsidR="00A90492" w:rsidRPr="00A90492" w:rsidRDefault="00A90492" w:rsidP="00A90492">
      <w:pPr>
        <w:spacing w:before="240" w:after="240"/>
        <w:ind w:left="720" w:hanging="720"/>
        <w:rPr>
          <w:iCs/>
          <w:szCs w:val="20"/>
        </w:rPr>
      </w:pPr>
      <w:r w:rsidRPr="00A90492">
        <w:rPr>
          <w:iCs/>
          <w:szCs w:val="20"/>
        </w:rPr>
        <w:t>(</w:t>
      </w:r>
      <w:ins w:id="560" w:author="ERCOT" w:date="2025-12-03T12:21:00Z" w16du:dateUtc="2025-12-03T18:21:00Z">
        <w:r>
          <w:rPr>
            <w:iCs/>
            <w:szCs w:val="20"/>
          </w:rPr>
          <w:t>6</w:t>
        </w:r>
      </w:ins>
      <w:del w:id="561" w:author="ERCOT" w:date="2025-12-03T12:21:00Z" w16du:dateUtc="2025-12-03T18:21:00Z">
        <w:r w:rsidRPr="00A90492" w:rsidDel="00A90492">
          <w:rPr>
            <w:iCs/>
            <w:szCs w:val="20"/>
          </w:rPr>
          <w:delText>5</w:delText>
        </w:r>
      </w:del>
      <w:r w:rsidRPr="00A90492">
        <w:rPr>
          <w:iCs/>
          <w:szCs w:val="20"/>
        </w:rPr>
        <w:t>)</w:t>
      </w:r>
      <w:r w:rsidRPr="00A90492">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6F6BE4F9" w14:textId="3E6DA292" w:rsidR="00A90492" w:rsidRPr="00A90492" w:rsidRDefault="00A90492" w:rsidP="00A90492">
      <w:pPr>
        <w:spacing w:after="240"/>
        <w:ind w:left="720" w:hanging="720"/>
        <w:rPr>
          <w:iCs/>
          <w:szCs w:val="20"/>
        </w:rPr>
      </w:pPr>
      <w:r w:rsidRPr="00A90492">
        <w:rPr>
          <w:iCs/>
          <w:szCs w:val="20"/>
        </w:rPr>
        <w:lastRenderedPageBreak/>
        <w:t>(</w:t>
      </w:r>
      <w:ins w:id="562" w:author="ERCOT" w:date="2025-12-03T12:21:00Z" w16du:dateUtc="2025-12-03T18:21:00Z">
        <w:r>
          <w:rPr>
            <w:iCs/>
            <w:szCs w:val="20"/>
          </w:rPr>
          <w:t>7</w:t>
        </w:r>
      </w:ins>
      <w:del w:id="563" w:author="ERCOT" w:date="2025-12-03T12:21:00Z" w16du:dateUtc="2025-12-03T18:21:00Z">
        <w:r w:rsidRPr="00A90492" w:rsidDel="00A90492">
          <w:rPr>
            <w:iCs/>
            <w:szCs w:val="20"/>
          </w:rPr>
          <w:delText>6</w:delText>
        </w:r>
      </w:del>
      <w:r w:rsidRPr="00A90492">
        <w:rPr>
          <w:iCs/>
          <w:szCs w:val="20"/>
        </w:rPr>
        <w:t>)</w:t>
      </w:r>
      <w:r w:rsidRPr="00A90492">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193C04AB" w14:textId="26B59A91" w:rsidR="00A90492" w:rsidRPr="00A90492" w:rsidRDefault="00A90492" w:rsidP="00A90492">
      <w:pPr>
        <w:spacing w:after="240"/>
        <w:ind w:left="720" w:hanging="720"/>
        <w:rPr>
          <w:iCs/>
          <w:szCs w:val="20"/>
        </w:rPr>
      </w:pPr>
      <w:r w:rsidRPr="00A90492">
        <w:rPr>
          <w:iCs/>
          <w:szCs w:val="20"/>
        </w:rPr>
        <w:t>(</w:t>
      </w:r>
      <w:ins w:id="564" w:author="ERCOT" w:date="2025-12-03T12:21:00Z" w16du:dateUtc="2025-12-03T18:21:00Z">
        <w:r>
          <w:rPr>
            <w:iCs/>
            <w:szCs w:val="20"/>
          </w:rPr>
          <w:t>8</w:t>
        </w:r>
      </w:ins>
      <w:del w:id="565" w:author="ERCOT" w:date="2025-12-03T12:21:00Z" w16du:dateUtc="2025-12-03T18:21:00Z">
        <w:r w:rsidRPr="00A90492" w:rsidDel="00A90492">
          <w:rPr>
            <w:iCs/>
            <w:szCs w:val="20"/>
          </w:rPr>
          <w:delText>7</w:delText>
        </w:r>
      </w:del>
      <w:r w:rsidRPr="00A90492">
        <w:rPr>
          <w:iCs/>
          <w:szCs w:val="20"/>
        </w:rPr>
        <w:t>)</w:t>
      </w:r>
      <w:r w:rsidRPr="00A90492">
        <w:rPr>
          <w:iCs/>
          <w:szCs w:val="20"/>
        </w:rP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0492" w:rsidRPr="00A90492" w14:paraId="73FF3451" w14:textId="77777777" w:rsidTr="00073D1A">
        <w:tc>
          <w:tcPr>
            <w:tcW w:w="9445" w:type="dxa"/>
            <w:tcBorders>
              <w:top w:val="single" w:sz="4" w:space="0" w:color="auto"/>
              <w:left w:val="single" w:sz="4" w:space="0" w:color="auto"/>
              <w:bottom w:val="single" w:sz="4" w:space="0" w:color="auto"/>
              <w:right w:val="single" w:sz="4" w:space="0" w:color="auto"/>
            </w:tcBorders>
            <w:shd w:val="clear" w:color="auto" w:fill="D9D9D9"/>
          </w:tcPr>
          <w:p w14:paraId="2E8BD04A" w14:textId="7B48748F" w:rsidR="00A90492" w:rsidRPr="00A90492" w:rsidRDefault="00A90492" w:rsidP="00A90492">
            <w:pPr>
              <w:spacing w:before="120" w:after="240"/>
              <w:rPr>
                <w:b/>
                <w:i/>
                <w:szCs w:val="20"/>
              </w:rPr>
            </w:pPr>
            <w:r w:rsidRPr="00A90492">
              <w:rPr>
                <w:b/>
                <w:i/>
                <w:szCs w:val="20"/>
              </w:rPr>
              <w:t>[NPRR857 and NPRR1234:  Replace applicable portions of paragraph (</w:t>
            </w:r>
            <w:ins w:id="566" w:author="ERCOT" w:date="2025-12-03T12:21:00Z" w16du:dateUtc="2025-12-03T18:21:00Z">
              <w:r>
                <w:rPr>
                  <w:b/>
                  <w:i/>
                  <w:szCs w:val="20"/>
                </w:rPr>
                <w:t>8</w:t>
              </w:r>
            </w:ins>
            <w:del w:id="567" w:author="ERCOT" w:date="2025-12-03T12:21:00Z" w16du:dateUtc="2025-12-03T18:21:00Z">
              <w:r w:rsidRPr="00A90492" w:rsidDel="00A90492">
                <w:rPr>
                  <w:b/>
                  <w:i/>
                  <w:szCs w:val="20"/>
                </w:rPr>
                <w:delText>7</w:delText>
              </w:r>
            </w:del>
            <w:r w:rsidRPr="00A90492">
              <w:rPr>
                <w:b/>
                <w:i/>
                <w:szCs w:val="20"/>
              </w:rPr>
              <w: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 for NPRR857; or upon system implementation for NPRR1234:]</w:t>
            </w:r>
          </w:p>
          <w:p w14:paraId="44C27B41" w14:textId="11103AD4" w:rsidR="00A90492" w:rsidRPr="00A90492" w:rsidRDefault="00A90492" w:rsidP="00A90492">
            <w:pPr>
              <w:spacing w:after="240"/>
              <w:ind w:left="720" w:hanging="720"/>
              <w:rPr>
                <w:iCs/>
                <w:szCs w:val="20"/>
              </w:rPr>
            </w:pPr>
            <w:r w:rsidRPr="00A90492">
              <w:rPr>
                <w:iCs/>
                <w:szCs w:val="20"/>
              </w:rPr>
              <w:t>(</w:t>
            </w:r>
            <w:ins w:id="568" w:author="ERCOT" w:date="2025-12-03T12:21:00Z" w16du:dateUtc="2025-12-03T18:21:00Z">
              <w:r>
                <w:rPr>
                  <w:iCs/>
                  <w:szCs w:val="20"/>
                </w:rPr>
                <w:t>8</w:t>
              </w:r>
            </w:ins>
            <w:del w:id="569" w:author="ERCOT" w:date="2025-12-03T12:21:00Z" w16du:dateUtc="2025-12-03T18:21:00Z">
              <w:r w:rsidRPr="00A90492" w:rsidDel="00A90492">
                <w:rPr>
                  <w:iCs/>
                  <w:szCs w:val="20"/>
                </w:rPr>
                <w:delText>7</w:delText>
              </w:r>
            </w:del>
            <w:r w:rsidRPr="00A90492">
              <w:rPr>
                <w:iCs/>
                <w:szCs w:val="20"/>
              </w:rPr>
              <w:t>)</w:t>
            </w:r>
            <w:r w:rsidRPr="00A90492">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Load Point to facilitate state estimation of Loads that do not telemeter Load measurements.  ERCOT shall define “Load Points”, which may be one or more combined Loads, for use in its Network Operations Model.  A Load Point cannot be used to represent Load connections that are in different Load Zones.  </w:t>
            </w:r>
          </w:p>
        </w:tc>
      </w:tr>
    </w:tbl>
    <w:p w14:paraId="2087011D" w14:textId="624AB363" w:rsidR="00A90492" w:rsidRPr="00A90492" w:rsidRDefault="00A90492" w:rsidP="00A90492">
      <w:pPr>
        <w:spacing w:before="240" w:after="240"/>
        <w:ind w:left="720" w:hanging="720"/>
        <w:rPr>
          <w:iCs/>
          <w:szCs w:val="20"/>
        </w:rPr>
      </w:pPr>
      <w:r w:rsidRPr="00A90492">
        <w:rPr>
          <w:iCs/>
          <w:szCs w:val="20"/>
        </w:rPr>
        <w:t>(</w:t>
      </w:r>
      <w:ins w:id="570" w:author="ERCOT" w:date="2025-12-03T12:21:00Z" w16du:dateUtc="2025-12-03T18:21:00Z">
        <w:r>
          <w:rPr>
            <w:iCs/>
            <w:szCs w:val="20"/>
          </w:rPr>
          <w:t>9</w:t>
        </w:r>
      </w:ins>
      <w:del w:id="571" w:author="ERCOT" w:date="2025-12-03T12:21:00Z" w16du:dateUtc="2025-12-03T18:21:00Z">
        <w:r w:rsidRPr="00A90492" w:rsidDel="00A90492">
          <w:rPr>
            <w:iCs/>
            <w:szCs w:val="20"/>
          </w:rPr>
          <w:delText>8</w:delText>
        </w:r>
      </w:del>
      <w:r w:rsidRPr="00A90492">
        <w:rPr>
          <w:iCs/>
          <w:szCs w:val="20"/>
        </w:rPr>
        <w:t>)</w:t>
      </w:r>
      <w:r w:rsidRPr="00A90492">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0492" w:rsidRPr="00A90492" w14:paraId="2D89E841" w14:textId="77777777" w:rsidTr="00073D1A">
        <w:tc>
          <w:tcPr>
            <w:tcW w:w="9445" w:type="dxa"/>
            <w:tcBorders>
              <w:top w:val="single" w:sz="4" w:space="0" w:color="auto"/>
              <w:left w:val="single" w:sz="4" w:space="0" w:color="auto"/>
              <w:bottom w:val="single" w:sz="4" w:space="0" w:color="auto"/>
              <w:right w:val="single" w:sz="4" w:space="0" w:color="auto"/>
            </w:tcBorders>
            <w:shd w:val="clear" w:color="auto" w:fill="D9D9D9"/>
          </w:tcPr>
          <w:p w14:paraId="76426869" w14:textId="6A2942F7" w:rsidR="00A90492" w:rsidRPr="00A90492" w:rsidRDefault="00A90492" w:rsidP="00A90492">
            <w:pPr>
              <w:spacing w:before="120" w:after="240"/>
              <w:rPr>
                <w:b/>
                <w:i/>
                <w:szCs w:val="20"/>
              </w:rPr>
            </w:pPr>
            <w:r w:rsidRPr="00A90492">
              <w:rPr>
                <w:b/>
                <w:i/>
                <w:szCs w:val="20"/>
              </w:rPr>
              <w:t>[NPRR857:  Replace paragraph (</w:t>
            </w:r>
            <w:ins w:id="572" w:author="ERCOT" w:date="2025-12-03T12:21:00Z" w16du:dateUtc="2025-12-03T18:21:00Z">
              <w:r>
                <w:rPr>
                  <w:b/>
                  <w:i/>
                  <w:szCs w:val="20"/>
                </w:rPr>
                <w:t>9</w:t>
              </w:r>
            </w:ins>
            <w:del w:id="573" w:author="ERCOT" w:date="2025-12-03T12:21:00Z" w16du:dateUtc="2025-12-03T18:21:00Z">
              <w:r w:rsidRPr="00A90492" w:rsidDel="00A90492">
                <w:rPr>
                  <w:b/>
                  <w:i/>
                  <w:szCs w:val="20"/>
                </w:rPr>
                <w:delText>8</w:delText>
              </w:r>
            </w:del>
            <w:r w:rsidRPr="00A90492">
              <w:rPr>
                <w:b/>
                <w:i/>
                <w:szCs w:val="20"/>
              </w:rPr>
              <w: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CAC6ACB" w14:textId="12627C3C" w:rsidR="00A90492" w:rsidRPr="00A90492" w:rsidRDefault="00A90492" w:rsidP="00A90492">
            <w:pPr>
              <w:spacing w:after="240"/>
              <w:ind w:left="720" w:hanging="720"/>
              <w:rPr>
                <w:iCs/>
                <w:szCs w:val="20"/>
              </w:rPr>
            </w:pPr>
            <w:r w:rsidRPr="00A90492">
              <w:rPr>
                <w:iCs/>
                <w:szCs w:val="20"/>
              </w:rPr>
              <w:lastRenderedPageBreak/>
              <w:t>(</w:t>
            </w:r>
            <w:ins w:id="574" w:author="ERCOT" w:date="2025-12-03T12:21:00Z" w16du:dateUtc="2025-12-03T18:21:00Z">
              <w:r>
                <w:rPr>
                  <w:iCs/>
                  <w:szCs w:val="20"/>
                </w:rPr>
                <w:t>9</w:t>
              </w:r>
            </w:ins>
            <w:del w:id="575" w:author="ERCOT" w:date="2025-12-03T12:21:00Z" w16du:dateUtc="2025-12-03T18:21:00Z">
              <w:r w:rsidRPr="00A90492" w:rsidDel="00A90492">
                <w:rPr>
                  <w:iCs/>
                  <w:szCs w:val="20"/>
                </w:rPr>
                <w:delText>8</w:delText>
              </w:r>
            </w:del>
            <w:r w:rsidRPr="00A90492">
              <w:rPr>
                <w:iCs/>
                <w:szCs w:val="20"/>
              </w:rPr>
              <w:t>)</w:t>
            </w:r>
            <w:r w:rsidRPr="00A90492">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1E9FDEDB" w14:textId="43CE0ADF" w:rsidR="00A90492" w:rsidRPr="00A90492" w:rsidRDefault="00A90492" w:rsidP="00A90492">
      <w:pPr>
        <w:spacing w:before="240" w:after="240"/>
        <w:ind w:left="720" w:hanging="720"/>
        <w:rPr>
          <w:iCs/>
          <w:szCs w:val="20"/>
        </w:rPr>
      </w:pPr>
      <w:r w:rsidRPr="00A90492">
        <w:rPr>
          <w:iCs/>
          <w:szCs w:val="20"/>
        </w:rPr>
        <w:lastRenderedPageBreak/>
        <w:t>(</w:t>
      </w:r>
      <w:ins w:id="576" w:author="ERCOT" w:date="2025-12-03T12:21:00Z" w16du:dateUtc="2025-12-03T18:21:00Z">
        <w:r>
          <w:rPr>
            <w:iCs/>
            <w:szCs w:val="20"/>
          </w:rPr>
          <w:t>10</w:t>
        </w:r>
      </w:ins>
      <w:del w:id="577" w:author="ERCOT" w:date="2025-12-03T12:21:00Z" w16du:dateUtc="2025-12-03T18:21:00Z">
        <w:r w:rsidRPr="00A90492" w:rsidDel="00A90492">
          <w:rPr>
            <w:iCs/>
            <w:szCs w:val="20"/>
          </w:rPr>
          <w:delText>9</w:delText>
        </w:r>
      </w:del>
      <w:r w:rsidRPr="00A90492">
        <w:rPr>
          <w:iCs/>
          <w:szCs w:val="20"/>
        </w:rPr>
        <w:t>)</w:t>
      </w:r>
      <w:r w:rsidRPr="00A90492">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763537D8" w14:textId="1B547EB7" w:rsidR="00A90492" w:rsidRPr="00A90492" w:rsidRDefault="00A90492" w:rsidP="00A90492">
      <w:pPr>
        <w:spacing w:after="240"/>
        <w:ind w:left="720" w:hanging="720"/>
        <w:rPr>
          <w:iCs/>
          <w:szCs w:val="20"/>
        </w:rPr>
      </w:pPr>
      <w:r w:rsidRPr="00A90492">
        <w:rPr>
          <w:iCs/>
          <w:szCs w:val="20"/>
        </w:rPr>
        <w:t>(1</w:t>
      </w:r>
      <w:ins w:id="578" w:author="ERCOT" w:date="2025-12-03T12:21:00Z" w16du:dateUtc="2025-12-03T18:21:00Z">
        <w:r>
          <w:rPr>
            <w:iCs/>
            <w:szCs w:val="20"/>
          </w:rPr>
          <w:t>1</w:t>
        </w:r>
      </w:ins>
      <w:del w:id="579" w:author="ERCOT" w:date="2025-12-03T12:21:00Z" w16du:dateUtc="2025-12-03T18:21:00Z">
        <w:r w:rsidRPr="00A90492" w:rsidDel="00A90492">
          <w:rPr>
            <w:iCs/>
            <w:szCs w:val="20"/>
          </w:rPr>
          <w:delText>0</w:delText>
        </w:r>
      </w:del>
      <w:r w:rsidRPr="00A90492">
        <w:rPr>
          <w:iCs/>
          <w:szCs w:val="20"/>
        </w:rPr>
        <w:t>)</w:t>
      </w:r>
      <w:r w:rsidRPr="00A90492">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72AC53D3" w14:textId="138EDA38" w:rsidR="00A90492" w:rsidRPr="00A90492" w:rsidRDefault="00A90492" w:rsidP="00A90492">
      <w:pPr>
        <w:spacing w:after="240"/>
        <w:ind w:left="720" w:hanging="720"/>
        <w:rPr>
          <w:iCs/>
          <w:szCs w:val="20"/>
        </w:rPr>
      </w:pPr>
      <w:r w:rsidRPr="00A90492">
        <w:rPr>
          <w:iCs/>
          <w:szCs w:val="20"/>
        </w:rPr>
        <w:t>(1</w:t>
      </w:r>
      <w:ins w:id="580" w:author="ERCOT" w:date="2025-12-03T12:21:00Z" w16du:dateUtc="2025-12-03T18:21:00Z">
        <w:r>
          <w:rPr>
            <w:iCs/>
            <w:szCs w:val="20"/>
          </w:rPr>
          <w:t>2</w:t>
        </w:r>
      </w:ins>
      <w:del w:id="581" w:author="ERCOT" w:date="2025-12-03T12:21:00Z" w16du:dateUtc="2025-12-03T18:21:00Z">
        <w:r w:rsidRPr="00A90492" w:rsidDel="00A90492">
          <w:rPr>
            <w:iCs/>
            <w:szCs w:val="20"/>
          </w:rPr>
          <w:delText>1</w:delText>
        </w:r>
      </w:del>
      <w:r w:rsidRPr="00A90492">
        <w:rPr>
          <w:iCs/>
          <w:szCs w:val="20"/>
        </w:rPr>
        <w:t>)</w:t>
      </w:r>
      <w:r w:rsidRPr="00A90492">
        <w:rPr>
          <w:iCs/>
          <w:szCs w:val="20"/>
        </w:rPr>
        <w:tab/>
        <w:t>Loads associated with a Generation Resource or ESR 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w:t>
      </w:r>
    </w:p>
    <w:p w14:paraId="5818B751" w14:textId="193A146E" w:rsidR="00A90492" w:rsidRPr="00A90492" w:rsidRDefault="00A90492" w:rsidP="00A90492">
      <w:pPr>
        <w:spacing w:after="240"/>
        <w:ind w:left="720" w:hanging="720"/>
        <w:rPr>
          <w:szCs w:val="20"/>
        </w:rPr>
      </w:pPr>
      <w:r w:rsidRPr="00A90492">
        <w:rPr>
          <w:szCs w:val="20"/>
        </w:rPr>
        <w:t>(1</w:t>
      </w:r>
      <w:ins w:id="582" w:author="ERCOT" w:date="2025-12-03T12:21:00Z" w16du:dateUtc="2025-12-03T18:21:00Z">
        <w:r>
          <w:rPr>
            <w:szCs w:val="20"/>
          </w:rPr>
          <w:t>3</w:t>
        </w:r>
      </w:ins>
      <w:del w:id="583" w:author="ERCOT" w:date="2025-12-03T12:21:00Z" w16du:dateUtc="2025-12-03T18:21:00Z">
        <w:r w:rsidRPr="00A90492" w:rsidDel="00A90492">
          <w:rPr>
            <w:szCs w:val="20"/>
          </w:rPr>
          <w:delText>2</w:delText>
        </w:r>
      </w:del>
      <w:r w:rsidRPr="00A90492">
        <w:rPr>
          <w:szCs w:val="20"/>
        </w:rPr>
        <w:t>)</w:t>
      </w:r>
      <w:r w:rsidRPr="00A90492">
        <w:rPr>
          <w:szCs w:val="20"/>
        </w:rPr>
        <w:tab/>
      </w:r>
      <w:r w:rsidRPr="00A90492">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p w14:paraId="473D8D65" w14:textId="57F7BB58" w:rsidR="00A90492" w:rsidRPr="00A90492" w:rsidRDefault="00A90492" w:rsidP="00A90492">
      <w:pPr>
        <w:spacing w:after="240"/>
        <w:ind w:left="720" w:hanging="720"/>
        <w:rPr>
          <w:iCs/>
          <w:szCs w:val="20"/>
        </w:rPr>
      </w:pPr>
      <w:r w:rsidRPr="00A90492">
        <w:rPr>
          <w:iCs/>
          <w:szCs w:val="20"/>
        </w:rPr>
        <w:t>(1</w:t>
      </w:r>
      <w:ins w:id="584" w:author="ERCOT" w:date="2025-12-03T12:21:00Z" w16du:dateUtc="2025-12-03T18:21:00Z">
        <w:r>
          <w:rPr>
            <w:iCs/>
            <w:szCs w:val="20"/>
          </w:rPr>
          <w:t>4</w:t>
        </w:r>
      </w:ins>
      <w:del w:id="585" w:author="ERCOT" w:date="2025-12-03T12:21:00Z" w16du:dateUtc="2025-12-03T18:21:00Z">
        <w:r w:rsidRPr="00A90492" w:rsidDel="00A90492">
          <w:rPr>
            <w:iCs/>
            <w:szCs w:val="20"/>
          </w:rPr>
          <w:delText>3</w:delText>
        </w:r>
      </w:del>
      <w:r w:rsidRPr="00A90492">
        <w:rPr>
          <w:iCs/>
          <w:szCs w:val="20"/>
        </w:rPr>
        <w:t>)</w:t>
      </w:r>
      <w:r w:rsidRPr="00A90492">
        <w:rPr>
          <w:iCs/>
          <w:szCs w:val="20"/>
        </w:rPr>
        <w:tab/>
        <w:t xml:space="preserve">A Resource Entity may aggregate </w:t>
      </w:r>
      <w:r w:rsidRPr="00A90492">
        <w:rPr>
          <w:szCs w:val="20"/>
        </w:rPr>
        <w:t>Intermittent Renewable Resource (</w:t>
      </w:r>
      <w:r w:rsidRPr="00A90492">
        <w:rPr>
          <w:iCs/>
          <w:szCs w:val="20"/>
        </w:rPr>
        <w:t xml:space="preserve">IRR) generation equipment together to form an IRR (Wind-powered Generation Resource (WGR) or </w:t>
      </w:r>
      <w:proofErr w:type="spellStart"/>
      <w:r w:rsidRPr="00A90492">
        <w:rPr>
          <w:iCs/>
          <w:szCs w:val="20"/>
        </w:rPr>
        <w:t>PhotoVoltaic</w:t>
      </w:r>
      <w:proofErr w:type="spellEnd"/>
      <w:r w:rsidRPr="00A90492">
        <w:rPr>
          <w:iCs/>
          <w:szCs w:val="20"/>
        </w:rPr>
        <w:t xml:space="preserve">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1F6635E8" w14:textId="77777777" w:rsidR="00A90492" w:rsidRPr="00A90492" w:rsidRDefault="00A90492" w:rsidP="00A90492">
      <w:pPr>
        <w:spacing w:after="240"/>
        <w:ind w:left="1440" w:hanging="720"/>
        <w:rPr>
          <w:szCs w:val="20"/>
        </w:rPr>
      </w:pPr>
      <w:r w:rsidRPr="00A90492">
        <w:rPr>
          <w:szCs w:val="20"/>
        </w:rPr>
        <w:t>(a)</w:t>
      </w:r>
      <w:r w:rsidRPr="00A90492">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2F2ED36F" w14:textId="77777777" w:rsidR="00A90492" w:rsidRPr="00A90492" w:rsidRDefault="00A90492" w:rsidP="00A90492">
      <w:pPr>
        <w:spacing w:after="240"/>
        <w:ind w:left="1440" w:hanging="720"/>
        <w:rPr>
          <w:szCs w:val="20"/>
        </w:rPr>
      </w:pPr>
      <w:r w:rsidRPr="00A90492">
        <w:rPr>
          <w:szCs w:val="20"/>
        </w:rPr>
        <w:t>(b)</w:t>
      </w:r>
      <w:r w:rsidRPr="00A90492">
        <w:rPr>
          <w:szCs w:val="20"/>
        </w:rPr>
        <w:tab/>
        <w:t>The mix of IRR generation equipment is included in the Resource Registration data submitted for the WGR;</w:t>
      </w:r>
    </w:p>
    <w:p w14:paraId="32720E1C" w14:textId="77777777" w:rsidR="00A90492" w:rsidRPr="00A90492" w:rsidRDefault="00A90492" w:rsidP="00A90492">
      <w:pPr>
        <w:spacing w:after="240"/>
        <w:ind w:left="1440" w:hanging="720"/>
        <w:rPr>
          <w:szCs w:val="20"/>
        </w:rPr>
      </w:pPr>
      <w:r w:rsidRPr="00A90492">
        <w:rPr>
          <w:szCs w:val="20"/>
        </w:rPr>
        <w:t>(c)</w:t>
      </w:r>
      <w:r w:rsidRPr="00A90492">
        <w:rPr>
          <w:szCs w:val="20"/>
        </w:rPr>
        <w:tab/>
        <w:t>All relevant IRR generation equipment data requested by ERCOT is provided;</w:t>
      </w:r>
    </w:p>
    <w:p w14:paraId="5C941845" w14:textId="77777777" w:rsidR="00A90492" w:rsidRPr="00A90492" w:rsidRDefault="00A90492" w:rsidP="00A90492">
      <w:pPr>
        <w:spacing w:after="240"/>
        <w:ind w:left="1440" w:hanging="720"/>
        <w:rPr>
          <w:szCs w:val="20"/>
        </w:rPr>
      </w:pPr>
      <w:proofErr w:type="gramStart"/>
      <w:r w:rsidRPr="00A90492">
        <w:rPr>
          <w:szCs w:val="20"/>
        </w:rPr>
        <w:lastRenderedPageBreak/>
        <w:t>(d)</w:t>
      </w:r>
      <w:r w:rsidRPr="00A90492">
        <w:rPr>
          <w:szCs w:val="20"/>
        </w:rPr>
        <w:tab/>
        <w:t>With</w:t>
      </w:r>
      <w:proofErr w:type="gramEnd"/>
      <w:r w:rsidRPr="00A90492">
        <w:rPr>
          <w:szCs w:val="20"/>
        </w:rPr>
        <w:t xml:space="preserve"> the addition of dissimilar IRR generation equipment, the existing IRR shall continue to meet the applicable Protocol performance requirements, including but not limited to Primary Frequency Response, dynamic capability and Reactive Power capability, at the POIB; and</w:t>
      </w:r>
    </w:p>
    <w:p w14:paraId="3873EF93" w14:textId="77777777" w:rsidR="00A90492" w:rsidRPr="00A90492" w:rsidRDefault="00A90492" w:rsidP="00A90492">
      <w:pPr>
        <w:spacing w:after="240"/>
        <w:ind w:left="1440" w:hanging="720"/>
        <w:rPr>
          <w:szCs w:val="20"/>
        </w:rPr>
      </w:pPr>
      <w:r w:rsidRPr="00A90492">
        <w:rPr>
          <w:szCs w:val="20"/>
        </w:rPr>
        <w:t>(e)</w:t>
      </w:r>
      <w:r w:rsidRPr="00A90492">
        <w:rPr>
          <w:szCs w:val="20"/>
        </w:rPr>
        <w:tab/>
        <w:t>Either:</w:t>
      </w:r>
    </w:p>
    <w:p w14:paraId="52BAB271" w14:textId="77777777" w:rsidR="00A90492" w:rsidRPr="00A90492" w:rsidRDefault="00A90492" w:rsidP="00A90492">
      <w:pPr>
        <w:spacing w:after="240"/>
        <w:ind w:left="2160" w:hanging="720"/>
        <w:rPr>
          <w:szCs w:val="20"/>
        </w:rPr>
      </w:pPr>
      <w:r w:rsidRPr="00A90492">
        <w:rPr>
          <w:szCs w:val="20"/>
        </w:rPr>
        <w:t>(i)</w:t>
      </w:r>
      <w:r w:rsidRPr="00A90492">
        <w:rPr>
          <w:szCs w:val="20"/>
        </w:rPr>
        <w:tab/>
        <w:t xml:space="preserve">No more than the lower of 5% or ten MW aggregate capacity is of IRR generation equipment that is not the same model or size </w:t>
      </w:r>
      <w:proofErr w:type="gramStart"/>
      <w:r w:rsidRPr="00A90492">
        <w:rPr>
          <w:szCs w:val="20"/>
        </w:rPr>
        <w:t>from</w:t>
      </w:r>
      <w:proofErr w:type="gramEnd"/>
      <w:r w:rsidRPr="00A90492">
        <w:rPr>
          <w:szCs w:val="20"/>
        </w:rPr>
        <w:t xml:space="preserve"> the other equipment within the existing IRR; or</w:t>
      </w:r>
    </w:p>
    <w:p w14:paraId="5F5C834C" w14:textId="77777777" w:rsidR="00A90492" w:rsidRPr="00A90492" w:rsidRDefault="00A90492" w:rsidP="00A90492">
      <w:pPr>
        <w:spacing w:after="240"/>
        <w:ind w:left="2160" w:hanging="720"/>
        <w:rPr>
          <w:szCs w:val="20"/>
        </w:rPr>
      </w:pPr>
      <w:r w:rsidRPr="00A90492">
        <w:rPr>
          <w:szCs w:val="20"/>
        </w:rPr>
        <w:t>(ii)</w:t>
      </w:r>
      <w:r w:rsidRPr="00A90492">
        <w:rPr>
          <w:szCs w:val="20"/>
        </w:rPr>
        <w:tab/>
        <w:t>The wind turbines that are not the same model or size meet the following criteria:</w:t>
      </w:r>
    </w:p>
    <w:p w14:paraId="7B25EA2D" w14:textId="77777777" w:rsidR="00A90492" w:rsidRPr="00A90492" w:rsidRDefault="00A90492" w:rsidP="00A90492">
      <w:pPr>
        <w:spacing w:after="240"/>
        <w:ind w:left="2880" w:hanging="720"/>
        <w:rPr>
          <w:szCs w:val="20"/>
        </w:rPr>
      </w:pPr>
      <w:r w:rsidRPr="00A90492">
        <w:rPr>
          <w:szCs w:val="20"/>
        </w:rPr>
        <w:t>(A)</w:t>
      </w:r>
      <w:r w:rsidRPr="00A90492">
        <w:rPr>
          <w:szCs w:val="20"/>
        </w:rPr>
        <w:tab/>
        <w:t>The IRR generation equipment has similar dynamic characteristics to the existing IRR generation equipment, as determined by ERCOT in its sole discretion;</w:t>
      </w:r>
    </w:p>
    <w:p w14:paraId="7895ABF1" w14:textId="77777777" w:rsidR="00A90492" w:rsidRPr="00A90492" w:rsidRDefault="00A90492" w:rsidP="00A90492">
      <w:pPr>
        <w:spacing w:after="240"/>
        <w:ind w:left="2880" w:hanging="720"/>
        <w:rPr>
          <w:szCs w:val="20"/>
        </w:rPr>
      </w:pPr>
      <w:r w:rsidRPr="00A90492">
        <w:rPr>
          <w:szCs w:val="20"/>
        </w:rPr>
        <w:t>(B)</w:t>
      </w:r>
      <w:r w:rsidRPr="00A90492">
        <w:rPr>
          <w:szCs w:val="20"/>
        </w:rPr>
        <w:tab/>
        <w:t>The MW capability difference of each generator is no more than 10% of each generator’s maximum MW rating; and</w:t>
      </w:r>
    </w:p>
    <w:p w14:paraId="20F23676" w14:textId="77777777" w:rsidR="00A90492" w:rsidRPr="00A90492" w:rsidRDefault="00A90492" w:rsidP="00A90492">
      <w:pPr>
        <w:spacing w:after="240"/>
        <w:ind w:left="2880" w:hanging="720"/>
        <w:rPr>
          <w:iCs/>
          <w:szCs w:val="20"/>
        </w:rPr>
      </w:pPr>
      <w:r w:rsidRPr="00A90492">
        <w:rPr>
          <w:szCs w:val="20"/>
        </w:rPr>
        <w:t>(C)</w:t>
      </w:r>
      <w:r w:rsidRPr="00A90492">
        <w:rPr>
          <w:szCs w:val="20"/>
        </w:rPr>
        <w:tab/>
        <w:t>For WGRs, the manufacturer’s power curves for the wind turbines have a correlation of 0.95 or greater with the other wind turbines within the existing WGR over wind speeds of 0 to 18 m/s.</w:t>
      </w:r>
      <w:r w:rsidRPr="00A90492">
        <w:rPr>
          <w:iCs/>
          <w:szCs w:val="20"/>
        </w:rPr>
        <w:t xml:space="preserve"> </w:t>
      </w:r>
    </w:p>
    <w:p w14:paraId="072014BA" w14:textId="6A062AB3" w:rsidR="00A90492" w:rsidRPr="00A90492" w:rsidRDefault="00A90492" w:rsidP="00A90492">
      <w:pPr>
        <w:spacing w:after="240"/>
        <w:ind w:left="720" w:hanging="720"/>
        <w:rPr>
          <w:iCs/>
          <w:szCs w:val="20"/>
        </w:rPr>
      </w:pPr>
      <w:r w:rsidRPr="00A90492">
        <w:rPr>
          <w:iCs/>
          <w:szCs w:val="20"/>
        </w:rPr>
        <w:t>(1</w:t>
      </w:r>
      <w:ins w:id="586" w:author="ERCOT" w:date="2025-12-03T12:21:00Z" w16du:dateUtc="2025-12-03T18:21:00Z">
        <w:r>
          <w:rPr>
            <w:iCs/>
            <w:szCs w:val="20"/>
          </w:rPr>
          <w:t>5</w:t>
        </w:r>
      </w:ins>
      <w:del w:id="587" w:author="ERCOT" w:date="2025-12-03T12:21:00Z" w16du:dateUtc="2025-12-03T18:21:00Z">
        <w:r w:rsidRPr="00A90492" w:rsidDel="00A90492">
          <w:rPr>
            <w:iCs/>
            <w:szCs w:val="20"/>
          </w:rPr>
          <w:delText>4</w:delText>
        </w:r>
      </w:del>
      <w:r w:rsidRPr="00A90492">
        <w:rPr>
          <w:iCs/>
          <w:szCs w:val="20"/>
        </w:rPr>
        <w:t>)</w:t>
      </w:r>
      <w:r w:rsidRPr="00A90492">
        <w:rPr>
          <w:iCs/>
          <w:szCs w:val="20"/>
        </w:rPr>
        <w:tab/>
        <w:t>For each Load Point within the ERCOT Network Operations Model, each TSP shall identify and provide an end-use industry classification when a Load Point represents a single end-use Customer or Service Delivery Point that has a historical or requested peak Demand of 25 MW or greater, either:</w:t>
      </w:r>
    </w:p>
    <w:p w14:paraId="74C7DE76" w14:textId="77777777" w:rsidR="00A90492" w:rsidRPr="00A90492" w:rsidRDefault="00A90492" w:rsidP="00A90492">
      <w:pPr>
        <w:spacing w:after="240"/>
        <w:ind w:left="1440" w:hanging="720"/>
        <w:rPr>
          <w:iCs/>
          <w:szCs w:val="20"/>
        </w:rPr>
      </w:pPr>
      <w:r w:rsidRPr="00A90492">
        <w:rPr>
          <w:iCs/>
          <w:szCs w:val="20"/>
        </w:rPr>
        <w:t>(a)</w:t>
      </w:r>
      <w:r w:rsidRPr="00A90492">
        <w:rPr>
          <w:iCs/>
          <w:szCs w:val="20"/>
        </w:rPr>
        <w:tab/>
        <w:t>By itself;</w:t>
      </w:r>
    </w:p>
    <w:p w14:paraId="32AE4C3B" w14:textId="77777777" w:rsidR="00A90492" w:rsidRPr="00A90492" w:rsidRDefault="00A90492" w:rsidP="00A90492">
      <w:pPr>
        <w:spacing w:after="240"/>
        <w:ind w:left="1440" w:hanging="720"/>
        <w:rPr>
          <w:iCs/>
          <w:szCs w:val="20"/>
        </w:rPr>
      </w:pPr>
      <w:r w:rsidRPr="00A90492">
        <w:rPr>
          <w:iCs/>
          <w:szCs w:val="20"/>
        </w:rPr>
        <w:t>(b)</w:t>
      </w:r>
      <w:r w:rsidRPr="00A90492">
        <w:rPr>
          <w:iCs/>
          <w:szCs w:val="20"/>
        </w:rPr>
        <w:tab/>
        <w:t xml:space="preserve">In combination with other Load Points in the same substation that serve the same Customer or Service Delivery Point;  </w:t>
      </w:r>
    </w:p>
    <w:p w14:paraId="63AF348B" w14:textId="77777777" w:rsidR="00A90492" w:rsidRPr="00A90492" w:rsidRDefault="00A90492" w:rsidP="00A90492">
      <w:pPr>
        <w:spacing w:after="240"/>
        <w:ind w:left="1440" w:hanging="720"/>
        <w:rPr>
          <w:iCs/>
          <w:szCs w:val="20"/>
        </w:rPr>
      </w:pPr>
      <w:r w:rsidRPr="00A90492">
        <w:rPr>
          <w:iCs/>
          <w:szCs w:val="20"/>
        </w:rPr>
        <w:t>(c)</w:t>
      </w:r>
      <w:r w:rsidRPr="00A90492">
        <w:rPr>
          <w:iCs/>
          <w:szCs w:val="20"/>
        </w:rPr>
        <w:tab/>
        <w:t>Where, in addition to a Customer or Service Delivery Point with a 25 MW or larger peak Demand, other Customers with historical or requested Demands smaller than 25 MW that are not required to be modeled also take service at the same Load Point; or</w:t>
      </w:r>
    </w:p>
    <w:p w14:paraId="537FB2C7" w14:textId="77777777" w:rsidR="00A90492" w:rsidRPr="00A90492" w:rsidRDefault="00A90492" w:rsidP="00A90492">
      <w:pPr>
        <w:spacing w:after="240"/>
        <w:ind w:left="1440" w:hanging="720"/>
        <w:rPr>
          <w:iCs/>
          <w:szCs w:val="20"/>
        </w:rPr>
      </w:pPr>
      <w:r w:rsidRPr="00A90492">
        <w:rPr>
          <w:iCs/>
          <w:szCs w:val="20"/>
        </w:rPr>
        <w:t>(d)</w:t>
      </w:r>
      <w:r w:rsidRPr="00A90492">
        <w:rPr>
          <w:iCs/>
          <w:szCs w:val="20"/>
        </w:rPr>
        <w:tab/>
        <w:t>Where the single Customer or Service Delivery Point is served by multiple substations.</w:t>
      </w:r>
      <w:r w:rsidRPr="00A90492">
        <w:rPr>
          <w:sz w:val="16"/>
          <w:szCs w:val="16"/>
        </w:rPr>
        <w:t xml:space="preserve"> </w:t>
      </w:r>
    </w:p>
    <w:p w14:paraId="64FA66EA" w14:textId="18E0529A" w:rsidR="00A90492" w:rsidRPr="00A90492" w:rsidRDefault="00A90492" w:rsidP="00A90492">
      <w:pPr>
        <w:spacing w:after="240"/>
        <w:ind w:left="720" w:hanging="720"/>
        <w:rPr>
          <w:iCs/>
          <w:szCs w:val="20"/>
        </w:rPr>
      </w:pPr>
      <w:r w:rsidRPr="00A90492">
        <w:rPr>
          <w:iCs/>
          <w:szCs w:val="20"/>
        </w:rPr>
        <w:t>(1</w:t>
      </w:r>
      <w:ins w:id="588" w:author="ERCOT" w:date="2025-12-03T12:21:00Z" w16du:dateUtc="2025-12-03T18:21:00Z">
        <w:r>
          <w:rPr>
            <w:iCs/>
            <w:szCs w:val="20"/>
          </w:rPr>
          <w:t>6</w:t>
        </w:r>
      </w:ins>
      <w:del w:id="589" w:author="ERCOT" w:date="2025-12-03T12:21:00Z" w16du:dateUtc="2025-12-03T18:21:00Z">
        <w:r w:rsidRPr="00A90492" w:rsidDel="00A90492">
          <w:rPr>
            <w:iCs/>
            <w:szCs w:val="20"/>
          </w:rPr>
          <w:delText>5</w:delText>
        </w:r>
      </w:del>
      <w:r w:rsidRPr="00A90492">
        <w:rPr>
          <w:iCs/>
          <w:szCs w:val="20"/>
        </w:rPr>
        <w:t>)</w:t>
      </w:r>
      <w:r w:rsidRPr="00A90492">
        <w:rPr>
          <w:iCs/>
          <w:szCs w:val="20"/>
        </w:rPr>
        <w:tab/>
        <w:t>The applicable TSP shall identify Load Points subject to the requirements of paragraph (1</w:t>
      </w:r>
      <w:ins w:id="590" w:author="ERCOT" w:date="2025-12-03T12:22:00Z" w16du:dateUtc="2025-12-03T18:22:00Z">
        <w:r>
          <w:rPr>
            <w:iCs/>
            <w:szCs w:val="20"/>
          </w:rPr>
          <w:t>5</w:t>
        </w:r>
      </w:ins>
      <w:del w:id="591" w:author="ERCOT" w:date="2025-12-03T12:22:00Z" w16du:dateUtc="2025-12-03T18:22:00Z">
        <w:r w:rsidRPr="00A90492" w:rsidDel="00A90492">
          <w:rPr>
            <w:iCs/>
            <w:szCs w:val="20"/>
          </w:rPr>
          <w:delText>4</w:delText>
        </w:r>
      </w:del>
      <w:r w:rsidRPr="00A90492">
        <w:rPr>
          <w:iCs/>
          <w:szCs w:val="20"/>
        </w:rPr>
        <w:t>) above in the Network Operations Model according to the following schedule:</w:t>
      </w:r>
    </w:p>
    <w:p w14:paraId="754B0B0D" w14:textId="77777777" w:rsidR="00A90492" w:rsidRPr="00A90492" w:rsidRDefault="00A90492" w:rsidP="00A90492">
      <w:pPr>
        <w:spacing w:after="240"/>
        <w:ind w:left="1440" w:hanging="720"/>
        <w:rPr>
          <w:iCs/>
          <w:szCs w:val="20"/>
        </w:rPr>
      </w:pPr>
      <w:r w:rsidRPr="00A90492">
        <w:rPr>
          <w:iCs/>
          <w:szCs w:val="20"/>
        </w:rPr>
        <w:t>(a)</w:t>
      </w:r>
      <w:r w:rsidRPr="00A90492">
        <w:rPr>
          <w:iCs/>
          <w:szCs w:val="20"/>
        </w:rPr>
        <w:tab/>
        <w:t>Load Points associated with an interconnecting Customer with a requested peak Demand of 25 MW or greater shall be modeled prior to energization;</w:t>
      </w:r>
    </w:p>
    <w:p w14:paraId="5AF3EF14" w14:textId="77777777" w:rsidR="00A90492" w:rsidRPr="00A90492" w:rsidRDefault="00A90492" w:rsidP="00A90492">
      <w:pPr>
        <w:spacing w:after="240"/>
        <w:ind w:left="1440" w:hanging="720"/>
        <w:rPr>
          <w:iCs/>
          <w:szCs w:val="20"/>
        </w:rPr>
      </w:pPr>
      <w:r w:rsidRPr="00A90492">
        <w:rPr>
          <w:iCs/>
          <w:szCs w:val="20"/>
        </w:rPr>
        <w:lastRenderedPageBreak/>
        <w:t>(b)</w:t>
      </w:r>
      <w:r w:rsidRPr="00A90492">
        <w:rPr>
          <w:iCs/>
          <w:szCs w:val="20"/>
        </w:rPr>
        <w:tab/>
        <w:t xml:space="preserve">Load Points associated with a Customer or Service Delivery Point with a historical peak Demand of 25 MW or greater achieved prior to January 1, </w:t>
      </w:r>
      <w:proofErr w:type="gramStart"/>
      <w:r w:rsidRPr="00A90492">
        <w:rPr>
          <w:iCs/>
          <w:szCs w:val="20"/>
        </w:rPr>
        <w:t>2025</w:t>
      </w:r>
      <w:proofErr w:type="gramEnd"/>
      <w:r w:rsidRPr="00A90492">
        <w:rPr>
          <w:iCs/>
          <w:szCs w:val="20"/>
        </w:rPr>
        <w:t xml:space="preserve"> shall be modeled via a spreadsheet NOMCR on or before September 1, 2025;</w:t>
      </w:r>
    </w:p>
    <w:p w14:paraId="5B27A7C2" w14:textId="77777777" w:rsidR="00A90492" w:rsidRPr="00A90492" w:rsidRDefault="00A90492" w:rsidP="00A90492">
      <w:pPr>
        <w:spacing w:after="240"/>
        <w:ind w:left="2160" w:hanging="720"/>
        <w:rPr>
          <w:iCs/>
          <w:szCs w:val="20"/>
        </w:rPr>
      </w:pPr>
      <w:r w:rsidRPr="00A90492">
        <w:rPr>
          <w:iCs/>
          <w:szCs w:val="20"/>
        </w:rPr>
        <w:t>(i)</w:t>
      </w:r>
      <w:r w:rsidRPr="00A90492">
        <w:rPr>
          <w:iCs/>
          <w:szCs w:val="20"/>
        </w:rPr>
        <w:tab/>
        <w:t>For Customers or Service Delivery Points served by a DSP via a wholesale point of delivery provided by a TSP, the DSP shall provide a list of Customers, including end-use industry classification, to the interconnecting TSP on or before August 1, 2025; and</w:t>
      </w:r>
    </w:p>
    <w:p w14:paraId="1B5BA0FC" w14:textId="77777777" w:rsidR="00A90492" w:rsidRPr="00A90492" w:rsidRDefault="00A90492" w:rsidP="00A90492">
      <w:pPr>
        <w:spacing w:after="240"/>
        <w:ind w:left="1440" w:hanging="720"/>
        <w:rPr>
          <w:iCs/>
          <w:szCs w:val="20"/>
        </w:rPr>
      </w:pPr>
      <w:r w:rsidRPr="00A90492">
        <w:rPr>
          <w:iCs/>
          <w:szCs w:val="20"/>
        </w:rPr>
        <w:t>(c)</w:t>
      </w:r>
      <w:r w:rsidRPr="00A90492">
        <w:rPr>
          <w:iCs/>
          <w:szCs w:val="20"/>
        </w:rPr>
        <w:tab/>
        <w:t xml:space="preserve">If not already modeled pursuant to paragraph (b) above, Load Points associated with a Customer or Service Delivery Point that achieves a peak Demand of 25 MW or greater on or after January 1, </w:t>
      </w:r>
      <w:proofErr w:type="gramStart"/>
      <w:r w:rsidRPr="00A90492">
        <w:rPr>
          <w:iCs/>
          <w:szCs w:val="20"/>
        </w:rPr>
        <w:t>2025</w:t>
      </w:r>
      <w:proofErr w:type="gramEnd"/>
      <w:r w:rsidRPr="00A90492">
        <w:rPr>
          <w:iCs/>
          <w:szCs w:val="20"/>
        </w:rPr>
        <w:t xml:space="preserve"> shall be modeled on or before April 1 of the next calendar year after the peak Demand reached 25 MW via a spreadsheet NOMCR;</w:t>
      </w:r>
    </w:p>
    <w:p w14:paraId="253B9F6B" w14:textId="77777777" w:rsidR="00A90492" w:rsidRPr="00A90492" w:rsidRDefault="00A90492" w:rsidP="00A90492">
      <w:pPr>
        <w:spacing w:after="240"/>
        <w:ind w:left="2160" w:hanging="720"/>
        <w:rPr>
          <w:iCs/>
          <w:szCs w:val="20"/>
        </w:rPr>
      </w:pPr>
      <w:r w:rsidRPr="00A90492">
        <w:rPr>
          <w:iCs/>
          <w:szCs w:val="20"/>
        </w:rPr>
        <w:t>(i)</w:t>
      </w:r>
      <w:r w:rsidRPr="00A90492">
        <w:rPr>
          <w:iCs/>
          <w:szCs w:val="20"/>
        </w:rPr>
        <w:tab/>
        <w:t>For Customers or Service Delivery Points served by a DSP via a wholesale point of delivery provided by a TSP, the DSP shall provide a list of Customers, including end-use industry classification, to the interconnecting TSP on or before March 1.</w:t>
      </w:r>
    </w:p>
    <w:p w14:paraId="7B5F845D" w14:textId="372A3C88" w:rsidR="00A90492" w:rsidRPr="00A90492" w:rsidRDefault="00A90492" w:rsidP="00A90492">
      <w:pPr>
        <w:spacing w:after="240"/>
        <w:ind w:left="720" w:hanging="720"/>
        <w:rPr>
          <w:iCs/>
          <w:szCs w:val="20"/>
        </w:rPr>
      </w:pPr>
      <w:r w:rsidRPr="00A90492">
        <w:rPr>
          <w:iCs/>
          <w:szCs w:val="20"/>
        </w:rPr>
        <w:t>(1</w:t>
      </w:r>
      <w:ins w:id="592" w:author="ERCOT" w:date="2025-12-03T12:22:00Z" w16du:dateUtc="2025-12-03T18:22:00Z">
        <w:r>
          <w:rPr>
            <w:iCs/>
            <w:szCs w:val="20"/>
          </w:rPr>
          <w:t>7</w:t>
        </w:r>
      </w:ins>
      <w:del w:id="593" w:author="ERCOT" w:date="2025-12-03T12:22:00Z" w16du:dateUtc="2025-12-03T18:22:00Z">
        <w:r w:rsidRPr="00A90492" w:rsidDel="00A90492">
          <w:rPr>
            <w:iCs/>
            <w:szCs w:val="20"/>
          </w:rPr>
          <w:delText>6</w:delText>
        </w:r>
      </w:del>
      <w:r w:rsidRPr="00A90492">
        <w:rPr>
          <w:iCs/>
          <w:szCs w:val="20"/>
        </w:rPr>
        <w:t>)</w:t>
      </w:r>
      <w:r w:rsidRPr="00A90492">
        <w:rPr>
          <w:iCs/>
          <w:szCs w:val="20"/>
        </w:rPr>
        <w:tab/>
        <w:t>Each Resource Entity or Interconnecting Entity (IE) associated with an existing or proposed Generation Resource or ESR co-located with a Load as described in Section 10.3.2.3 shall represent the co-located Load using one or more Load Points that are separate from auxiliary Loads for the generator.  If the aggregate co-located Load has a historical or requested peak Demand of 25 MW or greater, the Resource Entity or IE shall provide the end-use industry classification best representing the facility for each Load Point that is not an auxiliary Load.  Calculation of peak Demand shall exclude the auxiliary Loads associated with Generation Resources or ESRs.</w:t>
      </w:r>
    </w:p>
    <w:p w14:paraId="1A65E257" w14:textId="767DABF5" w:rsidR="00A90492" w:rsidRPr="00A90492" w:rsidRDefault="00A90492" w:rsidP="00A90492">
      <w:pPr>
        <w:spacing w:after="240"/>
        <w:ind w:left="720" w:hanging="720"/>
        <w:rPr>
          <w:iCs/>
          <w:szCs w:val="20"/>
        </w:rPr>
      </w:pPr>
      <w:r w:rsidRPr="00A90492">
        <w:rPr>
          <w:iCs/>
          <w:szCs w:val="20"/>
        </w:rPr>
        <w:t>(1</w:t>
      </w:r>
      <w:ins w:id="594" w:author="ERCOT" w:date="2025-12-03T12:22:00Z" w16du:dateUtc="2025-12-03T18:22:00Z">
        <w:r>
          <w:rPr>
            <w:iCs/>
            <w:szCs w:val="20"/>
          </w:rPr>
          <w:t>8</w:t>
        </w:r>
      </w:ins>
      <w:del w:id="595" w:author="ERCOT" w:date="2025-12-03T12:22:00Z" w16du:dateUtc="2025-12-03T18:22:00Z">
        <w:r w:rsidRPr="00A90492" w:rsidDel="00A90492">
          <w:rPr>
            <w:iCs/>
            <w:szCs w:val="20"/>
          </w:rPr>
          <w:delText>7</w:delText>
        </w:r>
      </w:del>
      <w:r w:rsidRPr="00A90492">
        <w:rPr>
          <w:iCs/>
          <w:szCs w:val="20"/>
        </w:rPr>
        <w:t>)</w:t>
      </w:r>
      <w:r w:rsidRPr="00A90492">
        <w:rPr>
          <w:iCs/>
          <w:szCs w:val="20"/>
        </w:rPr>
        <w:tab/>
        <w:t>A Resource Entity or IE with co-located Load that has a historical or requested peak Demand of 25 MW or greater provide end-use industry classification according to the following schedule:</w:t>
      </w:r>
    </w:p>
    <w:p w14:paraId="51A8F580" w14:textId="77777777" w:rsidR="00A90492" w:rsidRPr="00A90492" w:rsidRDefault="00A90492" w:rsidP="00A90492">
      <w:pPr>
        <w:spacing w:after="240"/>
        <w:ind w:left="1440" w:hanging="720"/>
        <w:rPr>
          <w:iCs/>
          <w:szCs w:val="20"/>
        </w:rPr>
      </w:pPr>
      <w:r w:rsidRPr="00A90492">
        <w:rPr>
          <w:iCs/>
          <w:szCs w:val="20"/>
        </w:rPr>
        <w:t>(a)</w:t>
      </w:r>
      <w:r w:rsidRPr="00A90492">
        <w:rPr>
          <w:iCs/>
          <w:szCs w:val="20"/>
        </w:rPr>
        <w:tab/>
        <w:t>The classification of a new co-located Load associated with a new generation interconnection request or with an operational Generation Resource or ESR shall be provided in the Resource Registration data and included in the Network Operations Model prior to energization of the co-located Load;</w:t>
      </w:r>
    </w:p>
    <w:p w14:paraId="59DF1DCB" w14:textId="77777777" w:rsidR="00A90492" w:rsidRPr="00A90492" w:rsidRDefault="00A90492" w:rsidP="00A90492">
      <w:pPr>
        <w:spacing w:after="240"/>
        <w:ind w:left="1440" w:hanging="720"/>
        <w:rPr>
          <w:iCs/>
          <w:szCs w:val="20"/>
        </w:rPr>
      </w:pPr>
      <w:r w:rsidRPr="00A90492">
        <w:rPr>
          <w:iCs/>
          <w:szCs w:val="20"/>
        </w:rPr>
        <w:t>(b)</w:t>
      </w:r>
      <w:r w:rsidRPr="00A90492">
        <w:rPr>
          <w:iCs/>
          <w:szCs w:val="20"/>
        </w:rPr>
        <w:tab/>
        <w:t xml:space="preserve">The classification of an operational co-located Load with a historical peak Demand of 25 MW or greater achieved prior to January 1, </w:t>
      </w:r>
      <w:proofErr w:type="gramStart"/>
      <w:r w:rsidRPr="00A90492">
        <w:rPr>
          <w:iCs/>
          <w:szCs w:val="20"/>
        </w:rPr>
        <w:t>2025</w:t>
      </w:r>
      <w:proofErr w:type="gramEnd"/>
      <w:r w:rsidRPr="00A90492">
        <w:rPr>
          <w:iCs/>
          <w:szCs w:val="20"/>
        </w:rPr>
        <w:t xml:space="preserve"> shall be provided via an update to the Resource Registration data on or before September 1, 2025;</w:t>
      </w:r>
    </w:p>
    <w:p w14:paraId="5F86DCF8" w14:textId="77777777" w:rsidR="00A90492" w:rsidRPr="00A90492" w:rsidRDefault="00A90492" w:rsidP="00A90492">
      <w:pPr>
        <w:spacing w:after="240"/>
        <w:ind w:left="1440" w:hanging="720"/>
        <w:rPr>
          <w:iCs/>
          <w:szCs w:val="20"/>
        </w:rPr>
      </w:pPr>
      <w:r w:rsidRPr="00A90492">
        <w:rPr>
          <w:iCs/>
          <w:szCs w:val="20"/>
        </w:rPr>
        <w:t>(c)</w:t>
      </w:r>
      <w:r w:rsidRPr="00A90492">
        <w:rPr>
          <w:iCs/>
          <w:szCs w:val="20"/>
        </w:rPr>
        <w:tab/>
        <w:t xml:space="preserve">The classification of an operational co-located Load that achieves a peak Demand of 25 MW or greater on or after January 1, </w:t>
      </w:r>
      <w:proofErr w:type="gramStart"/>
      <w:r w:rsidRPr="00A90492">
        <w:rPr>
          <w:iCs/>
          <w:szCs w:val="20"/>
        </w:rPr>
        <w:t>2025</w:t>
      </w:r>
      <w:proofErr w:type="gramEnd"/>
      <w:r w:rsidRPr="00A90492">
        <w:rPr>
          <w:iCs/>
          <w:szCs w:val="20"/>
        </w:rPr>
        <w:t xml:space="preserve"> shall be provided via an update to the Resource Registration data within three months from the date peak Demand reaches 25 MW;</w:t>
      </w:r>
    </w:p>
    <w:p w14:paraId="53D80955" w14:textId="246D58AE" w:rsidR="00A90492" w:rsidRPr="00A90492" w:rsidRDefault="00A90492" w:rsidP="00A90492">
      <w:pPr>
        <w:spacing w:after="240"/>
        <w:ind w:left="720" w:hanging="720"/>
        <w:rPr>
          <w:iCs/>
          <w:szCs w:val="20"/>
        </w:rPr>
      </w:pPr>
      <w:r w:rsidRPr="00A90492">
        <w:rPr>
          <w:iCs/>
          <w:szCs w:val="20"/>
        </w:rPr>
        <w:lastRenderedPageBreak/>
        <w:t>(1</w:t>
      </w:r>
      <w:ins w:id="596" w:author="ERCOT" w:date="2025-12-03T12:22:00Z" w16du:dateUtc="2025-12-03T18:22:00Z">
        <w:r>
          <w:rPr>
            <w:iCs/>
            <w:szCs w:val="20"/>
          </w:rPr>
          <w:t>9</w:t>
        </w:r>
      </w:ins>
      <w:del w:id="597" w:author="ERCOT" w:date="2025-12-03T12:22:00Z" w16du:dateUtc="2025-12-03T18:22:00Z">
        <w:r w:rsidRPr="00A90492" w:rsidDel="00A90492">
          <w:rPr>
            <w:iCs/>
            <w:szCs w:val="20"/>
          </w:rPr>
          <w:delText>8</w:delText>
        </w:r>
      </w:del>
      <w:r w:rsidRPr="00A90492">
        <w:rPr>
          <w:iCs/>
          <w:szCs w:val="20"/>
        </w:rPr>
        <w:t>)</w:t>
      </w:r>
      <w:r w:rsidRPr="00A90492">
        <w:rPr>
          <w:iCs/>
          <w:szCs w:val="20"/>
        </w:rPr>
        <w:tab/>
        <w:t>ERCOT shall treat Load Point identification and end-use classification provided pursuant to paragraphs (1</w:t>
      </w:r>
      <w:ins w:id="598" w:author="ERCOT" w:date="2025-12-03T12:22:00Z" w16du:dateUtc="2025-12-03T18:22:00Z">
        <w:r>
          <w:rPr>
            <w:iCs/>
            <w:szCs w:val="20"/>
          </w:rPr>
          <w:t>5</w:t>
        </w:r>
      </w:ins>
      <w:del w:id="599" w:author="ERCOT" w:date="2025-12-03T12:22:00Z" w16du:dateUtc="2025-12-03T18:22:00Z">
        <w:r w:rsidRPr="00A90492" w:rsidDel="00A90492">
          <w:rPr>
            <w:iCs/>
            <w:szCs w:val="20"/>
          </w:rPr>
          <w:delText>4</w:delText>
        </w:r>
      </w:del>
      <w:r w:rsidRPr="00A90492">
        <w:rPr>
          <w:iCs/>
          <w:szCs w:val="20"/>
        </w:rPr>
        <w:t>) through (1</w:t>
      </w:r>
      <w:ins w:id="600" w:author="ERCOT" w:date="2025-12-03T12:22:00Z" w16du:dateUtc="2025-12-03T18:22:00Z">
        <w:r>
          <w:rPr>
            <w:iCs/>
            <w:szCs w:val="20"/>
          </w:rPr>
          <w:t>8</w:t>
        </w:r>
      </w:ins>
      <w:del w:id="601" w:author="ERCOT" w:date="2025-12-03T12:22:00Z" w16du:dateUtc="2025-12-03T18:22:00Z">
        <w:r w:rsidRPr="00A90492" w:rsidDel="00A90492">
          <w:rPr>
            <w:iCs/>
            <w:szCs w:val="20"/>
          </w:rPr>
          <w:delText>7</w:delText>
        </w:r>
      </w:del>
      <w:r w:rsidRPr="00A90492">
        <w:rPr>
          <w:iCs/>
          <w:szCs w:val="20"/>
        </w:rPr>
        <w:t>) of this Section as “Proprietary Customer Information,” as defined in paragraph (1)(r) of Section 1.3.1.1, Items Considered Protected Information.</w:t>
      </w:r>
    </w:p>
    <w:p w14:paraId="21EAE9A8" w14:textId="6BF29AEB" w:rsidR="00A90492" w:rsidRPr="00A90492" w:rsidRDefault="00A90492" w:rsidP="00A90492">
      <w:pPr>
        <w:spacing w:after="240"/>
        <w:ind w:left="720" w:hanging="720"/>
        <w:rPr>
          <w:iCs/>
          <w:szCs w:val="20"/>
        </w:rPr>
      </w:pPr>
      <w:r w:rsidRPr="00A90492">
        <w:rPr>
          <w:iCs/>
          <w:szCs w:val="20"/>
        </w:rPr>
        <w:t>(</w:t>
      </w:r>
      <w:ins w:id="602" w:author="ERCOT" w:date="2025-12-03T12:22:00Z" w16du:dateUtc="2025-12-03T18:22:00Z">
        <w:r>
          <w:rPr>
            <w:iCs/>
            <w:szCs w:val="20"/>
          </w:rPr>
          <w:t>20</w:t>
        </w:r>
      </w:ins>
      <w:del w:id="603" w:author="ERCOT" w:date="2025-12-03T12:22:00Z" w16du:dateUtc="2025-12-03T18:22:00Z">
        <w:r w:rsidRPr="00A90492" w:rsidDel="00A90492">
          <w:rPr>
            <w:iCs/>
            <w:szCs w:val="20"/>
          </w:rPr>
          <w:delText>19</w:delText>
        </w:r>
      </w:del>
      <w:r w:rsidRPr="00A90492">
        <w:rPr>
          <w:iCs/>
          <w:szCs w:val="20"/>
        </w:rPr>
        <w:t>)</w:t>
      </w:r>
      <w:r w:rsidRPr="00A90492">
        <w:rPr>
          <w:iCs/>
          <w:szCs w:val="20"/>
        </w:rPr>
        <w:tab/>
        <w:t>Each Large Load connected at transmission voltage shall be represented by a single Load Point or multiple Load Points at a single substation in the ERCOT Network Operations Model.  No other Loads shall be included in these Load Points.</w:t>
      </w:r>
    </w:p>
    <w:p w14:paraId="40E4C32A" w14:textId="77777777" w:rsidR="00DC1534" w:rsidRPr="00DC1534" w:rsidRDefault="00DC1534" w:rsidP="00DC1534">
      <w:pPr>
        <w:keepNext/>
        <w:tabs>
          <w:tab w:val="left" w:pos="1080"/>
        </w:tabs>
        <w:spacing w:before="240" w:after="240"/>
        <w:ind w:left="1080" w:hanging="1080"/>
        <w:outlineLvl w:val="2"/>
        <w:rPr>
          <w:b/>
          <w:bCs/>
          <w:i/>
          <w:szCs w:val="20"/>
        </w:rPr>
      </w:pPr>
      <w:bookmarkStart w:id="604" w:name="_Toc178232197"/>
      <w:r w:rsidRPr="00DC1534">
        <w:rPr>
          <w:b/>
          <w:bCs/>
          <w:i/>
          <w:szCs w:val="20"/>
        </w:rPr>
        <w:t>3.14.1</w:t>
      </w:r>
      <w:r w:rsidRPr="00DC1534">
        <w:rPr>
          <w:b/>
          <w:bCs/>
          <w:i/>
          <w:szCs w:val="20"/>
        </w:rPr>
        <w:tab/>
        <w:t>Reliability Must Run</w:t>
      </w:r>
      <w:bookmarkEnd w:id="604"/>
    </w:p>
    <w:p w14:paraId="231FFC19" w14:textId="77777777" w:rsidR="00DC1534" w:rsidRPr="00DC1534" w:rsidRDefault="00DC1534" w:rsidP="00DC1534">
      <w:pPr>
        <w:spacing w:after="240"/>
        <w:ind w:left="720" w:hanging="720"/>
        <w:rPr>
          <w:iCs/>
          <w:szCs w:val="20"/>
        </w:rPr>
      </w:pPr>
      <w:r w:rsidRPr="00DC1534">
        <w:rPr>
          <w:iCs/>
          <w:szCs w:val="20"/>
        </w:rPr>
        <w:t>(1)</w:t>
      </w:r>
      <w:r w:rsidRPr="00DC1534">
        <w:rPr>
          <w:iCs/>
          <w:szCs w:val="20"/>
        </w:rPr>
        <w:tab/>
        <w:t>RMR Service is the use by ERCOT, under contracts with Resource Entities, of capacity and energy from Generation Resources that otherwise would not operate and that are necessary to provide voltage support, stability or management of localized transmission constraints under applicable reliability criteria, where market solutions do not exist.</w:t>
      </w:r>
    </w:p>
    <w:p w14:paraId="1D171CC2" w14:textId="77777777" w:rsidR="00DC1534" w:rsidRPr="00DC1534" w:rsidRDefault="00DC1534" w:rsidP="00DC1534">
      <w:pPr>
        <w:spacing w:after="240"/>
        <w:ind w:left="1440" w:hanging="720"/>
        <w:rPr>
          <w:szCs w:val="20"/>
        </w:rPr>
      </w:pPr>
      <w:r w:rsidRPr="00DC1534">
        <w:rPr>
          <w:szCs w:val="20"/>
        </w:rPr>
        <w:t>(a)</w:t>
      </w:r>
      <w:r w:rsidRPr="00DC1534">
        <w:rPr>
          <w:szCs w:val="20"/>
        </w:rPr>
        <w:tab/>
        <w:t xml:space="preserve">Upon receiving a Notification of Suspension of Operations (NSO) from a Resource Entity as described in Section 3.14.1.1, Notification of Suspension of Operations, ERCOT may begin procurement of RMR Service under this Section.  </w:t>
      </w:r>
    </w:p>
    <w:p w14:paraId="1AB6F181" w14:textId="77777777" w:rsidR="00DC1534" w:rsidRPr="00DC1534" w:rsidRDefault="00DC1534" w:rsidP="00DC1534">
      <w:pPr>
        <w:spacing w:after="240"/>
        <w:ind w:left="1440" w:hanging="720"/>
        <w:rPr>
          <w:szCs w:val="20"/>
        </w:rPr>
      </w:pPr>
      <w:r w:rsidRPr="00DC1534">
        <w:rPr>
          <w:szCs w:val="20"/>
        </w:rPr>
        <w:t>(b)</w:t>
      </w:r>
      <w:r w:rsidRPr="00DC1534">
        <w:rPr>
          <w:szCs w:val="20"/>
        </w:rPr>
        <w:tab/>
        <w:t xml:space="preserve">Before </w:t>
      </w:r>
      <w:proofErr w:type="gramStart"/>
      <w:r w:rsidRPr="00DC1534">
        <w:rPr>
          <w:szCs w:val="20"/>
        </w:rPr>
        <w:t>entering into</w:t>
      </w:r>
      <w:proofErr w:type="gramEnd"/>
      <w:r w:rsidRPr="00DC1534">
        <w:rPr>
          <w:szCs w:val="20"/>
        </w:rPr>
        <w:t xml:space="preserve"> an RMR Agreement, ERCOT shall assess alternatives to the proposed RMR Agreement.  ERCOT shall evaluate and present in a written report posted on the Market Information System (MIS) Secure Area the information in items (i) through (</w:t>
      </w:r>
      <w:del w:id="605" w:author="ERCOT" w:date="2024-10-15T13:58:00Z">
        <w:r w:rsidRPr="00DC1534" w:rsidDel="00F51EFB">
          <w:rPr>
            <w:szCs w:val="20"/>
          </w:rPr>
          <w:delText>i</w:delText>
        </w:r>
      </w:del>
      <w:r w:rsidRPr="00DC1534">
        <w:rPr>
          <w:szCs w:val="20"/>
        </w:rPr>
        <w:t xml:space="preserve">v) below.  ERCOT is not limited in the number of additional scenarios it chooses to evaluate.  The written report shall include an explanation as to why the items below are insufficient, either alone or in combination, to </w:t>
      </w:r>
      <w:proofErr w:type="gramStart"/>
      <w:r w:rsidRPr="00DC1534">
        <w:rPr>
          <w:szCs w:val="20"/>
        </w:rPr>
        <w:t>fill</w:t>
      </w:r>
      <w:proofErr w:type="gramEnd"/>
      <w:r w:rsidRPr="00DC1534">
        <w:rPr>
          <w:szCs w:val="20"/>
        </w:rPr>
        <w:t xml:space="preserve"> the requirement that will be met by the potential RMR Unit.  The report shall be posted in the time frame required under paragraph (5) of Section 3.14.1.2, ERCOT Evaluation Process.  The list of alternatives ERCOT must consider includes (as reasonable for each type of reliability concern identified):</w:t>
      </w:r>
    </w:p>
    <w:p w14:paraId="775BB016" w14:textId="77777777" w:rsidR="00DC1534" w:rsidRPr="00DC1534" w:rsidRDefault="00DC1534" w:rsidP="00DC1534">
      <w:pPr>
        <w:spacing w:after="240"/>
        <w:ind w:left="2160" w:hanging="720"/>
        <w:rPr>
          <w:szCs w:val="20"/>
        </w:rPr>
      </w:pPr>
      <w:r w:rsidRPr="00DC1534">
        <w:rPr>
          <w:szCs w:val="20"/>
        </w:rPr>
        <w:t>(i)</w:t>
      </w:r>
      <w:r w:rsidRPr="00DC1534">
        <w:rPr>
          <w:szCs w:val="20"/>
        </w:rPr>
        <w:tab/>
        <w:t>Re-dispatch/reconfiguration through operator instruction;</w:t>
      </w:r>
    </w:p>
    <w:p w14:paraId="137F2E1C" w14:textId="77777777" w:rsidR="00DC1534" w:rsidRPr="00DC1534" w:rsidRDefault="00DC1534" w:rsidP="00DC1534">
      <w:pPr>
        <w:spacing w:after="240"/>
        <w:ind w:left="2160" w:hanging="720"/>
        <w:rPr>
          <w:szCs w:val="20"/>
        </w:rPr>
      </w:pPr>
      <w:r w:rsidRPr="00DC1534">
        <w:rPr>
          <w:szCs w:val="20"/>
        </w:rPr>
        <w:t>(ii)</w:t>
      </w:r>
      <w:r w:rsidRPr="00DC1534">
        <w:rPr>
          <w:szCs w:val="20"/>
        </w:rPr>
        <w:tab/>
        <w:t>Automatic Mitigation Plans (AMPs) and Remedial Action Plans (RAPs);</w:t>
      </w:r>
    </w:p>
    <w:p w14:paraId="1118B43A" w14:textId="77777777" w:rsidR="00DC1534" w:rsidRPr="00DC1534" w:rsidRDefault="00DC1534" w:rsidP="00DC1534">
      <w:pPr>
        <w:spacing w:after="240"/>
        <w:ind w:left="2160" w:hanging="720"/>
        <w:rPr>
          <w:szCs w:val="20"/>
        </w:rPr>
      </w:pPr>
      <w:r w:rsidRPr="00DC1534">
        <w:rPr>
          <w:szCs w:val="20"/>
        </w:rPr>
        <w:t>(iii)</w:t>
      </w:r>
      <w:r w:rsidRPr="00DC1534">
        <w:rPr>
          <w:szCs w:val="20"/>
        </w:rPr>
        <w:tab/>
        <w:t>Remedial Action Schemes (RASs) initiated on unit trips or Transmission Facilities’ Outages; and</w:t>
      </w:r>
    </w:p>
    <w:p w14:paraId="14B119DE" w14:textId="4120D274" w:rsidR="00F51EFB" w:rsidRPr="00DC1534" w:rsidRDefault="00DC1534" w:rsidP="00DC1534">
      <w:pPr>
        <w:spacing w:after="240"/>
        <w:ind w:left="2160" w:hanging="720"/>
        <w:rPr>
          <w:szCs w:val="20"/>
        </w:rPr>
      </w:pPr>
      <w:r w:rsidRPr="00DC1534">
        <w:rPr>
          <w:szCs w:val="20"/>
        </w:rPr>
        <w:t>(iv)</w:t>
      </w:r>
      <w:r w:rsidRPr="00DC1534">
        <w:rPr>
          <w:szCs w:val="20"/>
        </w:rPr>
        <w:tab/>
        <w:t>Any other operational alternatives deemed viable by ERCOT.</w:t>
      </w:r>
    </w:p>
    <w:p w14:paraId="1621FC5A" w14:textId="77777777" w:rsidR="00DC1534" w:rsidRPr="00DC1534" w:rsidRDefault="00DC1534" w:rsidP="00DC1534">
      <w:pPr>
        <w:spacing w:after="240"/>
        <w:ind w:left="1440" w:hanging="720"/>
        <w:rPr>
          <w:szCs w:val="20"/>
        </w:rPr>
      </w:pPr>
      <w:r w:rsidRPr="00DC1534">
        <w:rPr>
          <w:szCs w:val="20"/>
        </w:rPr>
        <w:t>(c)</w:t>
      </w:r>
      <w:r w:rsidRPr="00DC1534">
        <w:rPr>
          <w:szCs w:val="20"/>
        </w:rPr>
        <w:tab/>
        <w:t xml:space="preserve">ERCOT shall minimize the use of RMR Units as much as practicable subject to the other provisions of these Protocols.  ERCOT may Dispatch an RMR Unit at any time for ERCOT System security.    </w:t>
      </w:r>
    </w:p>
    <w:p w14:paraId="30DAB86D" w14:textId="77777777" w:rsidR="00DC1534" w:rsidRPr="00DC1534" w:rsidRDefault="00DC1534" w:rsidP="00DC1534">
      <w:pPr>
        <w:spacing w:after="240"/>
        <w:ind w:left="1440" w:hanging="720"/>
        <w:rPr>
          <w:szCs w:val="20"/>
        </w:rPr>
      </w:pPr>
      <w:proofErr w:type="gramStart"/>
      <w:r w:rsidRPr="00DC1534">
        <w:rPr>
          <w:szCs w:val="20"/>
        </w:rPr>
        <w:t>(d)</w:t>
      </w:r>
      <w:r w:rsidRPr="00DC1534">
        <w:rPr>
          <w:szCs w:val="20"/>
        </w:rPr>
        <w:tab/>
        <w:t>Each</w:t>
      </w:r>
      <w:proofErr w:type="gramEnd"/>
      <w:r w:rsidRPr="00DC1534">
        <w:rPr>
          <w:szCs w:val="20"/>
        </w:rPr>
        <w:t xml:space="preserve"> RMR Unit must meet technical requirements specified in Section 8.1.1.1, Ancillary Service Qualification and Testing.</w:t>
      </w:r>
    </w:p>
    <w:p w14:paraId="51E1FC1F" w14:textId="77777777" w:rsidR="00DC1534" w:rsidRPr="00DC1534" w:rsidRDefault="00DC1534" w:rsidP="00DC1534">
      <w:pPr>
        <w:spacing w:after="240"/>
        <w:ind w:left="1440" w:hanging="720"/>
        <w:rPr>
          <w:szCs w:val="20"/>
        </w:rPr>
      </w:pPr>
      <w:r w:rsidRPr="00DC1534">
        <w:rPr>
          <w:szCs w:val="20"/>
        </w:rPr>
        <w:t>(e)</w:t>
      </w:r>
      <w:r w:rsidRPr="00DC1534">
        <w:rPr>
          <w:szCs w:val="20"/>
        </w:rPr>
        <w:tab/>
        <w:t xml:space="preserve">ERCOT may execute RMR Agreements for no less than one month and no more than one year, with one exception.  ERCOT may execute an RMR Agreement for </w:t>
      </w:r>
      <w:r w:rsidRPr="00DC1534">
        <w:rPr>
          <w:szCs w:val="20"/>
        </w:rPr>
        <w:lastRenderedPageBreak/>
        <w:t xml:space="preserve">a term longer than 12 months if the Resource Entity must make a significant capital expenditure to meet environmental regulations or to ensure availability to continue operating the RMR Unit </w:t>
      </w:r>
      <w:proofErr w:type="gramStart"/>
      <w:r w:rsidRPr="00DC1534">
        <w:rPr>
          <w:szCs w:val="20"/>
        </w:rPr>
        <w:t>so as to</w:t>
      </w:r>
      <w:proofErr w:type="gramEnd"/>
      <w:r w:rsidRPr="00DC1534">
        <w:rPr>
          <w:szCs w:val="20"/>
        </w:rPr>
        <w:t xml:space="preserve"> make an RMR Agreement </w:t>
      </w:r>
      <w:proofErr w:type="gramStart"/>
      <w:r w:rsidRPr="00DC1534">
        <w:rPr>
          <w:szCs w:val="20"/>
        </w:rPr>
        <w:t>in excess of</w:t>
      </w:r>
      <w:proofErr w:type="gramEnd"/>
      <w:r w:rsidRPr="00DC1534">
        <w:rPr>
          <w:szCs w:val="20"/>
        </w:rPr>
        <w:t xml:space="preserve"> 12 months appropriate, in ERCOT’s opinion.  The term of a multi-year RMR Agreement must </w:t>
      </w:r>
      <w:proofErr w:type="gramStart"/>
      <w:r w:rsidRPr="00DC1534">
        <w:rPr>
          <w:szCs w:val="20"/>
        </w:rPr>
        <w:t>take into account</w:t>
      </w:r>
      <w:proofErr w:type="gramEnd"/>
      <w:r w:rsidRPr="00DC1534">
        <w:rPr>
          <w:szCs w:val="20"/>
        </w:rPr>
        <w:t xml:space="preserve"> the appropriate RMR exit strategy discussed in Section 3.14.1.4, Exit Strategy from an RMR Agreement.  In the event ERCOT chooses to contract for an RMR Unit for longer than one year, ERCOT shall annually re-evaluate the need for the RMR Unit under the criteria set forth in paragraph (b) above.  If ERCOT determines the RMR Unit is no longer needed, ERCOT shall </w:t>
      </w:r>
      <w:proofErr w:type="gramStart"/>
      <w:r w:rsidRPr="00DC1534">
        <w:rPr>
          <w:szCs w:val="20"/>
        </w:rPr>
        <w:t>enter into</w:t>
      </w:r>
      <w:proofErr w:type="gramEnd"/>
      <w:r w:rsidRPr="00DC1534">
        <w:rPr>
          <w:szCs w:val="20"/>
        </w:rPr>
        <w:t xml:space="preserve"> exit negotiations with the contract signatories to attempt to exit the contract early.  However, ERCOT shall not </w:t>
      </w:r>
      <w:proofErr w:type="gramStart"/>
      <w:r w:rsidRPr="00DC1534">
        <w:rPr>
          <w:szCs w:val="20"/>
        </w:rPr>
        <w:t>enter into</w:t>
      </w:r>
      <w:proofErr w:type="gramEnd"/>
      <w:r w:rsidRPr="00DC1534">
        <w:rPr>
          <w:szCs w:val="20"/>
        </w:rPr>
        <w:t xml:space="preserve"> such negotiations until a Market Notice is issued providing the anticipated RMR exit time frame.  The RMR standard Agreement is included in Section 22, Attachment B, Standard Form Reliability Must-Run Agreement.  ERCOT shall post each RMR Agreement in its entirety, including amendments or modifications thereto, within five Business Days of execution on the MIS Secure Area.</w:t>
      </w:r>
    </w:p>
    <w:p w14:paraId="4BDBF989" w14:textId="77777777" w:rsidR="00AA01FD" w:rsidRPr="00AA01FD" w:rsidRDefault="00AA01FD" w:rsidP="00AA01FD">
      <w:pPr>
        <w:spacing w:after="240"/>
        <w:ind w:left="1440" w:hanging="720"/>
        <w:rPr>
          <w:szCs w:val="20"/>
        </w:rPr>
      </w:pPr>
      <w:r w:rsidRPr="00AA01FD">
        <w:rPr>
          <w:szCs w:val="20"/>
        </w:rPr>
        <w:t>(f)</w:t>
      </w:r>
      <w:r w:rsidRPr="00AA01FD">
        <w:rPr>
          <w:szCs w:val="20"/>
        </w:rPr>
        <w:tab/>
        <w:t xml:space="preserve">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w:t>
      </w:r>
      <w:proofErr w:type="gramStart"/>
      <w:r w:rsidRPr="00AA01FD">
        <w:rPr>
          <w:szCs w:val="20"/>
        </w:rPr>
        <w:t>Service</w:t>
      </w:r>
      <w:proofErr w:type="gramEnd"/>
      <w:r w:rsidRPr="00AA01FD">
        <w:rPr>
          <w:szCs w:val="20"/>
        </w:rPr>
        <w:t xml:space="preserv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(FIP), except when the steam turbine is Off-Line.</w:t>
      </w:r>
    </w:p>
    <w:p w14:paraId="72E1A0D1" w14:textId="1ADAA598" w:rsidR="00DC1534" w:rsidRPr="00DC1534" w:rsidRDefault="00DC1534" w:rsidP="00AA01FD">
      <w:pPr>
        <w:spacing w:after="240"/>
        <w:ind w:left="1440" w:hanging="720"/>
        <w:rPr>
          <w:szCs w:val="20"/>
        </w:rPr>
      </w:pPr>
      <w:r w:rsidRPr="00DC1534">
        <w:rPr>
          <w:szCs w:val="20"/>
        </w:rPr>
        <w:t>(g)</w:t>
      </w:r>
      <w:r w:rsidRPr="00DC1534">
        <w:rPr>
          <w:szCs w:val="20"/>
        </w:rPr>
        <w:tab/>
        <w:t xml:space="preserve">A Resource Entity cannot be compelled to </w:t>
      </w:r>
      <w:proofErr w:type="gramStart"/>
      <w:r w:rsidRPr="00DC1534">
        <w:rPr>
          <w:szCs w:val="20"/>
        </w:rPr>
        <w:t>enter into</w:t>
      </w:r>
      <w:proofErr w:type="gramEnd"/>
      <w:r w:rsidRPr="00DC1534">
        <w:rPr>
          <w:szCs w:val="20"/>
        </w:rPr>
        <w:t xml:space="preserve"> an RMR Agreement.  A Resource Entity </w:t>
      </w:r>
      <w:ins w:id="606" w:author="ERCOT" w:date="2024-10-15T13:59:00Z">
        <w:r w:rsidR="00F51EFB">
          <w:rPr>
            <w:szCs w:val="20"/>
          </w:rPr>
          <w:t>for</w:t>
        </w:r>
      </w:ins>
      <w:del w:id="607" w:author="ERCOT" w:date="2024-10-15T13:59:00Z">
        <w:r w:rsidRPr="00DC1534" w:rsidDel="00F51EFB">
          <w:rPr>
            <w:szCs w:val="20"/>
          </w:rPr>
          <w:delText>that owns or controls</w:delText>
        </w:r>
      </w:del>
      <w:r w:rsidRPr="00DC1534">
        <w:rPr>
          <w:szCs w:val="20"/>
        </w:rP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54E36ADC" w14:textId="77777777" w:rsidR="00DC1534" w:rsidRPr="00DC1534" w:rsidRDefault="00DC1534" w:rsidP="00DC1534">
      <w:pPr>
        <w:spacing w:after="240"/>
        <w:ind w:left="1440" w:hanging="720"/>
        <w:rPr>
          <w:szCs w:val="20"/>
        </w:rPr>
      </w:pPr>
      <w:r w:rsidRPr="00DC1534">
        <w:rPr>
          <w:szCs w:val="20"/>
        </w:rPr>
        <w:t>(h)</w:t>
      </w:r>
      <w:r w:rsidRPr="00DC1534">
        <w:rPr>
          <w:szCs w:val="20"/>
        </w:rPr>
        <w:tab/>
        <w:t>ERCOT must contract for the entire capacity of each RMR Unit.</w:t>
      </w:r>
    </w:p>
    <w:p w14:paraId="33875A5B" w14:textId="77777777" w:rsidR="00DC1534" w:rsidRPr="00DC1534" w:rsidRDefault="00DC1534" w:rsidP="00DC1534">
      <w:pPr>
        <w:spacing w:after="240"/>
        <w:ind w:left="1440" w:hanging="720"/>
        <w:rPr>
          <w:szCs w:val="20"/>
        </w:rPr>
      </w:pPr>
      <w:r w:rsidRPr="00DC1534">
        <w:rPr>
          <w:szCs w:val="20"/>
        </w:rPr>
        <w:t>(i)</w:t>
      </w:r>
      <w:r w:rsidRPr="00DC1534">
        <w:rPr>
          <w:szCs w:val="20"/>
        </w:rPr>
        <w:tab/>
        <w:t>ERCOT shall post on the MIS Secure Area all information relative to the use of RMR Units including energy deployed monthly.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45"/>
      </w:tblGrid>
      <w:tr w:rsidR="00AA01FD" w:rsidRPr="00AA01FD" w14:paraId="093A9A94" w14:textId="77777777" w:rsidTr="004C27F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64D1E69A" w14:textId="77777777" w:rsidR="00AA01FD" w:rsidRPr="00AA01FD" w:rsidRDefault="00AA01FD" w:rsidP="00AA01FD">
            <w:pPr>
              <w:spacing w:before="120" w:after="240"/>
              <w:rPr>
                <w:b/>
                <w:i/>
                <w:szCs w:val="20"/>
              </w:rPr>
            </w:pPr>
            <w:r w:rsidRPr="00AA01FD">
              <w:rPr>
                <w:b/>
                <w:i/>
                <w:szCs w:val="20"/>
              </w:rPr>
              <w:t>[NPRR1240:  Replace paragraph (i) above with the following upon system implementation:]</w:t>
            </w:r>
          </w:p>
          <w:p w14:paraId="63889149" w14:textId="77777777" w:rsidR="00AA01FD" w:rsidRPr="00AA01FD" w:rsidRDefault="00AA01FD" w:rsidP="00AA01FD">
            <w:pPr>
              <w:spacing w:after="240"/>
              <w:ind w:left="1440" w:hanging="720"/>
              <w:rPr>
                <w:szCs w:val="20"/>
              </w:rPr>
            </w:pPr>
            <w:r w:rsidRPr="00AA01FD">
              <w:rPr>
                <w:szCs w:val="20"/>
              </w:rPr>
              <w:lastRenderedPageBreak/>
              <w:t>(i)</w:t>
            </w:r>
            <w:r w:rsidRPr="00AA01FD">
              <w:rPr>
                <w:szCs w:val="20"/>
              </w:rPr>
              <w:tab/>
              <w:t xml:space="preserve">ERCOT shall post on the ERCOT website all information </w:t>
            </w:r>
            <w:proofErr w:type="gramStart"/>
            <w:r w:rsidRPr="00AA01FD">
              <w:rPr>
                <w:szCs w:val="20"/>
              </w:rPr>
              <w:t>relative</w:t>
            </w:r>
            <w:proofErr w:type="gramEnd"/>
            <w:r w:rsidRPr="00AA01FD">
              <w:rPr>
                <w:szCs w:val="20"/>
              </w:rPr>
              <w:t xml:space="preserve"> to the use of RMR Units including energy deployed monthly.</w:t>
            </w:r>
          </w:p>
        </w:tc>
      </w:tr>
    </w:tbl>
    <w:p w14:paraId="6AA22621" w14:textId="369BE280" w:rsidR="00DC1534" w:rsidRPr="00DC1534" w:rsidRDefault="00DC1534" w:rsidP="00AA01FD">
      <w:pPr>
        <w:spacing w:before="240" w:after="240"/>
        <w:ind w:left="1440" w:hanging="720"/>
        <w:rPr>
          <w:szCs w:val="20"/>
        </w:rPr>
      </w:pPr>
      <w:r w:rsidRPr="00DC1534">
        <w:rPr>
          <w:szCs w:val="20"/>
        </w:rPr>
        <w:lastRenderedPageBreak/>
        <w:t>(j)</w:t>
      </w:r>
      <w:r w:rsidRPr="00DC1534">
        <w:rPr>
          <w:szCs w:val="20"/>
        </w:rPr>
        <w:tab/>
        <w:t xml:space="preserve">The Resource Entity </w:t>
      </w:r>
      <w:del w:id="608" w:author="ERCOT" w:date="2024-10-15T14:00:00Z">
        <w:r w:rsidRPr="00DC1534" w:rsidDel="00F51EFB">
          <w:rPr>
            <w:szCs w:val="20"/>
          </w:rPr>
          <w:delText>that owns or controls</w:delText>
        </w:r>
      </w:del>
      <w:ins w:id="609" w:author="ERCOT" w:date="2024-10-15T14:00:00Z">
        <w:r w:rsidR="00F51EFB">
          <w:rPr>
            <w:szCs w:val="20"/>
          </w:rPr>
          <w:t>for</w:t>
        </w:r>
      </w:ins>
      <w:r w:rsidRPr="00DC1534">
        <w:rPr>
          <w:szCs w:val="20"/>
        </w:rPr>
        <w:t xml:space="preserve"> the RMR Unit may not use the RMR Unit for:</w:t>
      </w:r>
    </w:p>
    <w:p w14:paraId="699DAE5B" w14:textId="77777777" w:rsidR="00DC1534" w:rsidRPr="00DC1534" w:rsidRDefault="00DC1534" w:rsidP="00DC1534">
      <w:pPr>
        <w:spacing w:after="240"/>
        <w:ind w:left="2160" w:hanging="720"/>
        <w:rPr>
          <w:szCs w:val="20"/>
        </w:rPr>
      </w:pPr>
      <w:r w:rsidRPr="00DC1534">
        <w:rPr>
          <w:szCs w:val="20"/>
        </w:rPr>
        <w:t>(i)</w:t>
      </w:r>
      <w:r w:rsidRPr="00DC1534">
        <w:rPr>
          <w:szCs w:val="20"/>
        </w:rPr>
        <w:tab/>
        <w:t>Participating in the bilateral energy market;</w:t>
      </w:r>
    </w:p>
    <w:p w14:paraId="6136C840" w14:textId="77777777" w:rsidR="00DC1534" w:rsidRPr="00DC1534" w:rsidRDefault="00DC1534" w:rsidP="00DC1534">
      <w:pPr>
        <w:spacing w:after="240"/>
        <w:ind w:left="2160" w:hanging="720"/>
        <w:rPr>
          <w:szCs w:val="20"/>
        </w:rPr>
      </w:pPr>
      <w:r w:rsidRPr="00DC1534">
        <w:rPr>
          <w:szCs w:val="20"/>
        </w:rPr>
        <w:t>(ii)</w:t>
      </w:r>
      <w:r w:rsidRPr="00DC1534">
        <w:rPr>
          <w:szCs w:val="20"/>
        </w:rPr>
        <w:tab/>
        <w:t>Self-providing of energy except for plant auxiliary Load obligations under the RMR Agreement; and</w:t>
      </w:r>
    </w:p>
    <w:p w14:paraId="0DAD2E5F" w14:textId="77777777" w:rsidR="00DC1534" w:rsidRPr="00DC1534" w:rsidRDefault="00DC1534" w:rsidP="00DC1534">
      <w:pPr>
        <w:spacing w:after="240"/>
        <w:ind w:left="2160" w:hanging="720"/>
        <w:rPr>
          <w:szCs w:val="20"/>
        </w:rPr>
      </w:pPr>
      <w:r w:rsidRPr="00DC1534">
        <w:rPr>
          <w:szCs w:val="20"/>
        </w:rPr>
        <w:t>(iii)</w:t>
      </w:r>
      <w:r w:rsidRPr="00DC1534">
        <w:rPr>
          <w:szCs w:val="20"/>
        </w:rPr>
        <w:tab/>
      </w:r>
      <w:proofErr w:type="gramStart"/>
      <w:r w:rsidRPr="00DC1534">
        <w:rPr>
          <w:szCs w:val="20"/>
        </w:rPr>
        <w:t>Providing of</w:t>
      </w:r>
      <w:proofErr w:type="gramEnd"/>
      <w:r w:rsidRPr="00DC1534">
        <w:rPr>
          <w:szCs w:val="20"/>
        </w:rPr>
        <w:t xml:space="preserve"> Ancillary Service to any Entity.</w:t>
      </w:r>
    </w:p>
    <w:p w14:paraId="47D8B44C" w14:textId="77777777" w:rsidR="00DC1534" w:rsidRPr="00DC1534" w:rsidRDefault="00DC1534" w:rsidP="00DC1534">
      <w:pPr>
        <w:spacing w:after="240"/>
        <w:ind w:left="1440" w:hanging="720"/>
        <w:rPr>
          <w:szCs w:val="20"/>
        </w:rPr>
      </w:pPr>
      <w:r w:rsidRPr="00DC1534">
        <w:rPr>
          <w:szCs w:val="20"/>
        </w:rPr>
        <w:t>(k)</w:t>
      </w:r>
      <w:r w:rsidRPr="00DC1534">
        <w:rPr>
          <w:szCs w:val="20"/>
        </w:rPr>
        <w:tab/>
        <w:t>ERCOT shall issue a Market Notice on the need for an RMR Unit prior to entering negotiations for the RMR Unit.  Such Market Notice shall include the link to the ERCOT final RMR evaluation, the Resource name and unit code, the name of the Resource Entity, the name of the Qualified Scheduling Entity (QSE) for the Resource, the Resource MW rating by Season, and potential duration of the RMR Agreement, including anticipated start and end dates.</w:t>
      </w:r>
    </w:p>
    <w:p w14:paraId="1CA5BBB7" w14:textId="5F89B3E1" w:rsidR="00DF34BA" w:rsidRDefault="00DC1534" w:rsidP="00DC1534">
      <w:pPr>
        <w:spacing w:after="240"/>
        <w:ind w:left="1440" w:hanging="720"/>
        <w:rPr>
          <w:szCs w:val="20"/>
        </w:rPr>
      </w:pPr>
      <w:r w:rsidRPr="00DC1534">
        <w:rPr>
          <w:szCs w:val="20"/>
        </w:rPr>
        <w:t>(l)</w:t>
      </w:r>
      <w:r w:rsidRPr="00DC1534">
        <w:rPr>
          <w:szCs w:val="20"/>
        </w:rPr>
        <w:tab/>
        <w:t>ERCOT shall, through the issuance of Market Notices, provide the same information, contemporaneously, about the need for, or elimination of an RMR Unit to all registered Market Participants, including QSEs and Resource Entities with RMR Units.</w:t>
      </w:r>
    </w:p>
    <w:p w14:paraId="2E31F509" w14:textId="77777777" w:rsidR="00DC1534" w:rsidRPr="00DC1534" w:rsidRDefault="00DC1534" w:rsidP="00DC1534">
      <w:pPr>
        <w:keepNext/>
        <w:widowControl w:val="0"/>
        <w:tabs>
          <w:tab w:val="left" w:pos="1260"/>
        </w:tabs>
        <w:spacing w:before="240" w:after="240"/>
        <w:ind w:left="1260" w:hanging="1260"/>
        <w:outlineLvl w:val="3"/>
        <w:rPr>
          <w:b/>
          <w:snapToGrid w:val="0"/>
          <w:szCs w:val="20"/>
        </w:rPr>
      </w:pPr>
      <w:bookmarkStart w:id="610" w:name="_Toc144691981"/>
      <w:bookmarkStart w:id="611" w:name="_Toc204048592"/>
      <w:bookmarkStart w:id="612" w:name="_Toc400526206"/>
      <w:bookmarkStart w:id="613" w:name="_Toc405534524"/>
      <w:bookmarkStart w:id="614" w:name="_Toc406570537"/>
      <w:bookmarkStart w:id="615" w:name="_Toc410910689"/>
      <w:bookmarkStart w:id="616" w:name="_Toc411841117"/>
      <w:bookmarkStart w:id="617" w:name="_Toc422147079"/>
      <w:bookmarkStart w:id="618" w:name="_Toc433020675"/>
      <w:bookmarkStart w:id="619" w:name="_Toc437262116"/>
      <w:bookmarkStart w:id="620" w:name="_Toc478375293"/>
      <w:bookmarkStart w:id="621" w:name="_Toc178232206"/>
      <w:r w:rsidRPr="00DC1534">
        <w:rPr>
          <w:b/>
          <w:snapToGrid w:val="0"/>
          <w:szCs w:val="20"/>
        </w:rPr>
        <w:t>3.14.1.8</w:t>
      </w:r>
      <w:r w:rsidRPr="00DC1534">
        <w:rPr>
          <w:b/>
          <w:snapToGrid w:val="0"/>
          <w:szCs w:val="20"/>
        </w:rPr>
        <w:tab/>
        <w:t>RMR and/or MRA Contract Extension</w:t>
      </w:r>
      <w:bookmarkEnd w:id="610"/>
      <w:bookmarkEnd w:id="611"/>
      <w:bookmarkEnd w:id="612"/>
      <w:bookmarkEnd w:id="613"/>
      <w:bookmarkEnd w:id="614"/>
      <w:bookmarkEnd w:id="615"/>
      <w:bookmarkEnd w:id="616"/>
      <w:bookmarkEnd w:id="617"/>
      <w:bookmarkEnd w:id="618"/>
      <w:bookmarkEnd w:id="619"/>
      <w:bookmarkEnd w:id="620"/>
      <w:bookmarkEnd w:id="621"/>
    </w:p>
    <w:p w14:paraId="4D921E87" w14:textId="77777777" w:rsidR="00DC1534" w:rsidRPr="00DC1534" w:rsidRDefault="00DC1534" w:rsidP="00DC1534">
      <w:pPr>
        <w:spacing w:after="240"/>
        <w:ind w:left="720" w:hanging="720"/>
        <w:rPr>
          <w:szCs w:val="20"/>
        </w:rPr>
      </w:pPr>
      <w:r w:rsidRPr="00DC1534">
        <w:rPr>
          <w:szCs w:val="20"/>
        </w:rPr>
        <w:t>(1)</w:t>
      </w:r>
      <w:r w:rsidRPr="00DC1534">
        <w:rPr>
          <w:szCs w:val="20"/>
        </w:rPr>
        <w:tab/>
        <w:t>This Section applies only to RMR exit strategies corresponding to specific RMR or MRA Agreements that have not been terminated.</w:t>
      </w:r>
    </w:p>
    <w:p w14:paraId="79AA0D16" w14:textId="57339363" w:rsidR="00DC1534" w:rsidRPr="00DC1534" w:rsidRDefault="00DC1534" w:rsidP="00DC1534">
      <w:pPr>
        <w:spacing w:after="240"/>
        <w:ind w:left="1440" w:hanging="720"/>
        <w:rPr>
          <w:szCs w:val="20"/>
        </w:rPr>
      </w:pPr>
      <w:r w:rsidRPr="00DC1534">
        <w:rPr>
          <w:szCs w:val="20"/>
        </w:rPr>
        <w:t>(a)</w:t>
      </w:r>
      <w:r w:rsidRPr="00DC1534">
        <w:rPr>
          <w:szCs w:val="20"/>
        </w:rP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or other exit strategies 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Notice to the Resource Entity </w:t>
      </w:r>
      <w:del w:id="622" w:author="ERCOT" w:date="2024-10-15T14:00:00Z">
        <w:r w:rsidRPr="00DC1534" w:rsidDel="00F51EFB">
          <w:rPr>
            <w:szCs w:val="20"/>
          </w:rPr>
          <w:delText>that owns or controls</w:delText>
        </w:r>
      </w:del>
      <w:ins w:id="623" w:author="ERCOT" w:date="2024-10-15T14:00:00Z">
        <w:r w:rsidR="00F51EFB">
          <w:rPr>
            <w:szCs w:val="20"/>
          </w:rPr>
          <w:t>for</w:t>
        </w:r>
      </w:ins>
      <w:r w:rsidRPr="00DC1534">
        <w:rPr>
          <w:szCs w:val="20"/>
        </w:rPr>
        <w:t xml:space="preserve"> the RMR Unit or the QSE that represents the MRA of its intent to execute an extension to the existing RMR or MRA Agreement no later than 30 days prior to the planned termination date.  Within 24 hours of ERCOT providing this Notice to the Resource Entity </w:t>
      </w:r>
      <w:ins w:id="624" w:author="ERCOT" w:date="2024-10-15T14:00:00Z">
        <w:r w:rsidR="00F51EFB">
          <w:rPr>
            <w:szCs w:val="20"/>
          </w:rPr>
          <w:t>for</w:t>
        </w:r>
      </w:ins>
      <w:del w:id="625" w:author="ERCOT" w:date="2024-10-15T14:00:00Z">
        <w:r w:rsidRPr="00DC1534" w:rsidDel="00F51EFB">
          <w:rPr>
            <w:szCs w:val="20"/>
          </w:rPr>
          <w:delText>that owns or controls</w:delText>
        </w:r>
      </w:del>
      <w:r w:rsidRPr="00DC1534">
        <w:rPr>
          <w:szCs w:val="20"/>
        </w:rPr>
        <w:t xml:space="preserve"> the RMR Unit or the QSE that represents the MRA, ERCOT shall issue a Market Notice </w:t>
      </w:r>
      <w:proofErr w:type="gramStart"/>
      <w:r w:rsidRPr="00DC1534">
        <w:rPr>
          <w:szCs w:val="20"/>
        </w:rPr>
        <w:t>on</w:t>
      </w:r>
      <w:proofErr w:type="gramEnd"/>
      <w:r w:rsidRPr="00DC1534">
        <w:rPr>
          <w:szCs w:val="20"/>
        </w:rPr>
        <w:t xml:space="preserve"> </w:t>
      </w:r>
      <w:proofErr w:type="gramStart"/>
      <w:r w:rsidRPr="00DC1534">
        <w:rPr>
          <w:szCs w:val="20"/>
        </w:rPr>
        <w:t>its</w:t>
      </w:r>
      <w:proofErr w:type="gramEnd"/>
      <w:r w:rsidRPr="00DC1534">
        <w:rPr>
          <w:szCs w:val="20"/>
        </w:rPr>
        <w:t xml:space="preserve"> intent to execute an extension to the existing RMR or MRA Agreement.  The Market Notice must contain the name and seasonal MW ratings of the RMR Unit or MRA </w:t>
      </w:r>
      <w:r w:rsidRPr="00DC1534">
        <w:rPr>
          <w:szCs w:val="20"/>
        </w:rPr>
        <w:lastRenderedPageBreak/>
        <w:t>and the expected duration of the contract extension, including the expected termination date.  ERCOT shall notify the ERCOT Board of the extension at the ERCOT Board’s next regularly scheduled meeting.</w:t>
      </w:r>
    </w:p>
    <w:p w14:paraId="0BC5025A" w14:textId="2D41F644" w:rsidR="00DC1534" w:rsidRPr="00DC1534" w:rsidRDefault="00DC1534" w:rsidP="00DC1534">
      <w:pPr>
        <w:spacing w:after="240"/>
        <w:ind w:left="1440" w:hanging="720"/>
        <w:rPr>
          <w:szCs w:val="20"/>
        </w:rPr>
      </w:pPr>
      <w:r w:rsidRPr="00DC1534">
        <w:rPr>
          <w:szCs w:val="20"/>
        </w:rPr>
        <w:t>(b)</w:t>
      </w:r>
      <w:r w:rsidRPr="00DC1534">
        <w:rPr>
          <w:szCs w:val="20"/>
        </w:rPr>
        <w:tab/>
        <w:t xml:space="preserve">Forty-five days prior to the expiration date of an existing RMR or MRA Agreement for which the Resource Entity </w:t>
      </w:r>
      <w:ins w:id="626" w:author="ERCOT" w:date="2024-10-15T14:00:00Z">
        <w:r w:rsidR="00F51EFB">
          <w:rPr>
            <w:szCs w:val="20"/>
          </w:rPr>
          <w:t>f</w:t>
        </w:r>
      </w:ins>
      <w:ins w:id="627" w:author="ERCOT" w:date="2024-10-15T14:01:00Z">
        <w:r w:rsidR="00F51EFB">
          <w:rPr>
            <w:szCs w:val="20"/>
          </w:rPr>
          <w:t>or</w:t>
        </w:r>
      </w:ins>
      <w:del w:id="628" w:author="ERCOT" w:date="2024-10-15T14:01:00Z">
        <w:r w:rsidRPr="00DC1534" w:rsidDel="00F51EFB">
          <w:rPr>
            <w:szCs w:val="20"/>
          </w:rPr>
          <w:delText>that owns or controls</w:delText>
        </w:r>
      </w:del>
      <w:r w:rsidRPr="00DC1534">
        <w:rPr>
          <w:szCs w:val="20"/>
        </w:rPr>
        <w:t xml:space="preserve"> the RMR Unit or the QSE that represents the MRA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Notice to the Resource Entity </w:t>
      </w:r>
      <w:ins w:id="629" w:author="ERCOT" w:date="2024-10-15T14:01:00Z">
        <w:r w:rsidR="00F51EFB">
          <w:rPr>
            <w:szCs w:val="20"/>
          </w:rPr>
          <w:t>for</w:t>
        </w:r>
      </w:ins>
      <w:del w:id="630" w:author="ERCOT" w:date="2024-10-15T14:01:00Z">
        <w:r w:rsidRPr="00DC1534" w:rsidDel="00F51EFB">
          <w:rPr>
            <w:szCs w:val="20"/>
          </w:rPr>
          <w:delText>that owns or controls</w:delText>
        </w:r>
      </w:del>
      <w:r w:rsidRPr="00DC1534">
        <w:rPr>
          <w:szCs w:val="20"/>
        </w:rPr>
        <w:t xml:space="preserve"> the RMR Unit or the QSE that represents the MRA of its intent to execute an extension to the existing RMR or MRA Agreement no later than 30 days prior to the planned expiration date.  Within 24 hours of ERCOT providing this Notice to the Resource Entity </w:t>
      </w:r>
      <w:ins w:id="631" w:author="ERCOT" w:date="2024-10-15T14:01:00Z">
        <w:r w:rsidR="00F51EFB">
          <w:rPr>
            <w:szCs w:val="20"/>
          </w:rPr>
          <w:t>for</w:t>
        </w:r>
      </w:ins>
      <w:del w:id="632" w:author="ERCOT" w:date="2024-10-15T14:01:00Z">
        <w:r w:rsidRPr="00DC1534" w:rsidDel="00F51EFB">
          <w:rPr>
            <w:szCs w:val="20"/>
          </w:rPr>
          <w:delText>that owns or controls</w:delText>
        </w:r>
      </w:del>
      <w:r w:rsidRPr="00DC1534">
        <w:rPr>
          <w:szCs w:val="20"/>
        </w:rPr>
        <w:t xml:space="preserve"> the RMR Unit or the QSE that represents the MRA, ERCOT shall issue a Market Notice </w:t>
      </w:r>
      <w:proofErr w:type="gramStart"/>
      <w:r w:rsidRPr="00DC1534">
        <w:rPr>
          <w:szCs w:val="20"/>
        </w:rPr>
        <w:t>on</w:t>
      </w:r>
      <w:proofErr w:type="gramEnd"/>
      <w:r w:rsidRPr="00DC1534">
        <w:rPr>
          <w:szCs w:val="20"/>
        </w:rPr>
        <w:t xml:space="preserve"> </w:t>
      </w:r>
      <w:proofErr w:type="gramStart"/>
      <w:r w:rsidRPr="00DC1534">
        <w:rPr>
          <w:szCs w:val="20"/>
        </w:rPr>
        <w:t>its</w:t>
      </w:r>
      <w:proofErr w:type="gramEnd"/>
      <w:r w:rsidRPr="00DC1534">
        <w:rPr>
          <w:szCs w:val="20"/>
        </w:rPr>
        <w:t xml:space="preserve"> intent to execute an extension to the existing RMR or MRA Agreement.  The Market Notice must contain the name and seasonal MW ratings of the RMR Unit or MRA and the expected duration of the contract extension, including the expected termination date.  ERCOT shall notify the ERCOT Board of the extension at the ERCOT Board’s next regularly scheduled meeting.</w:t>
      </w:r>
    </w:p>
    <w:p w14:paraId="1FF7E5D4" w14:textId="77777777" w:rsidR="00DC1534" w:rsidRPr="00DC1534" w:rsidRDefault="00DC1534" w:rsidP="00DC1534">
      <w:pPr>
        <w:spacing w:after="240"/>
        <w:ind w:left="1440" w:hanging="720"/>
        <w:rPr>
          <w:szCs w:val="20"/>
        </w:rPr>
      </w:pPr>
      <w:r w:rsidRPr="00DC1534">
        <w:rPr>
          <w:szCs w:val="20"/>
        </w:rPr>
        <w:t>(c)</w:t>
      </w:r>
      <w:r w:rsidRPr="00DC1534">
        <w:rPr>
          <w:szCs w:val="20"/>
        </w:rP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438B329" w14:textId="77777777" w:rsidR="00DC1534" w:rsidRPr="00DC1534" w:rsidRDefault="00DC1534" w:rsidP="00DC1534">
      <w:pPr>
        <w:spacing w:after="240"/>
        <w:ind w:left="1440" w:hanging="720"/>
        <w:rPr>
          <w:szCs w:val="20"/>
        </w:rPr>
      </w:pPr>
      <w:r w:rsidRPr="00DC1534">
        <w:rPr>
          <w:szCs w:val="20"/>
        </w:rPr>
        <w:t>(d)</w:t>
      </w:r>
      <w:r w:rsidRPr="00DC1534">
        <w:rPr>
          <w:szCs w:val="20"/>
        </w:rPr>
        <w:tab/>
        <w:t xml:space="preserve">Forty-five days prior to the end of the period for which the existing RMR or MRA Agreement has been extended, ERCOT shall assess whether the transmission upgrades are likely to be completed.  If ERCOT determines that the upgrades are not likely to be completed, ERCOT shall </w:t>
      </w:r>
      <w:proofErr w:type="gramStart"/>
      <w:r w:rsidRPr="00DC1534">
        <w:rPr>
          <w:szCs w:val="20"/>
        </w:rPr>
        <w:t>enter into</w:t>
      </w:r>
      <w:proofErr w:type="gramEnd"/>
      <w:r w:rsidRPr="00DC1534">
        <w:rPr>
          <w:szCs w:val="20"/>
        </w:rPr>
        <w:t xml:space="preserve"> negotiations with the Resource Entity that owns or controls the RMR Unit or the QSE that represents the MRA to negotiate a new RMR or MRA Agreement to allow completion of the planned transmission upgrades.  ERCOT shall issue a Market Notice on or before the date that extension negotiations begin with the Resource Entity that owns or controls the RMR Unit or the QSE that represents the 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  ERCOT shall notify the ERCOT Board of the extension at the ERCOT Board’s next regularly scheduled meeting.</w:t>
      </w:r>
    </w:p>
    <w:p w14:paraId="7C24E4AF" w14:textId="77777777" w:rsidR="001E18A9" w:rsidRPr="001E18A9" w:rsidRDefault="001E18A9" w:rsidP="001E18A9">
      <w:pPr>
        <w:keepNext/>
        <w:widowControl w:val="0"/>
        <w:tabs>
          <w:tab w:val="left" w:pos="1260"/>
        </w:tabs>
        <w:spacing w:before="240" w:after="240"/>
        <w:ind w:left="1260" w:hanging="1260"/>
        <w:outlineLvl w:val="3"/>
        <w:rPr>
          <w:snapToGrid w:val="0"/>
          <w:szCs w:val="20"/>
        </w:rPr>
      </w:pPr>
      <w:bookmarkStart w:id="633" w:name="_Toc214872209"/>
      <w:bookmarkStart w:id="634" w:name="_Hlk193960991"/>
      <w:bookmarkStart w:id="635" w:name="_Toc144691983"/>
      <w:bookmarkStart w:id="636" w:name="_Toc204048594"/>
      <w:bookmarkStart w:id="637" w:name="_Toc400526208"/>
      <w:bookmarkStart w:id="638" w:name="_Toc405534526"/>
      <w:bookmarkStart w:id="639" w:name="_Toc406570539"/>
      <w:bookmarkStart w:id="640" w:name="_Toc410910691"/>
      <w:bookmarkStart w:id="641" w:name="_Toc411841119"/>
      <w:bookmarkStart w:id="642" w:name="_Toc422147081"/>
      <w:bookmarkStart w:id="643" w:name="_Toc433020677"/>
      <w:bookmarkStart w:id="644" w:name="_Toc437262118"/>
      <w:bookmarkStart w:id="645" w:name="_Toc478375295"/>
      <w:bookmarkStart w:id="646" w:name="_Toc178232208"/>
      <w:r w:rsidRPr="001E18A9">
        <w:rPr>
          <w:b/>
          <w:snapToGrid w:val="0"/>
          <w:szCs w:val="20"/>
        </w:rPr>
        <w:lastRenderedPageBreak/>
        <w:t>3.14.1.9</w:t>
      </w:r>
      <w:r w:rsidRPr="001E18A9">
        <w:rPr>
          <w:b/>
          <w:snapToGrid w:val="0"/>
          <w:szCs w:val="20"/>
        </w:rPr>
        <w:tab/>
        <w:t>Generation Resource/Energy Storage Resource Status Updates</w:t>
      </w:r>
      <w:bookmarkEnd w:id="633"/>
    </w:p>
    <w:p w14:paraId="2E65F8F3" w14:textId="7B16FAD5" w:rsidR="001E18A9" w:rsidRPr="001E18A9" w:rsidRDefault="001E18A9" w:rsidP="001E18A9">
      <w:pPr>
        <w:spacing w:after="240"/>
        <w:ind w:left="720" w:hanging="720"/>
        <w:rPr>
          <w:szCs w:val="20"/>
        </w:rPr>
      </w:pPr>
      <w:bookmarkStart w:id="647" w:name="_Hlk213928911"/>
      <w:r w:rsidRPr="001E18A9">
        <w:rPr>
          <w:szCs w:val="20"/>
        </w:rPr>
        <w:t>(1)</w:t>
      </w:r>
      <w:r w:rsidRPr="001E18A9">
        <w:rPr>
          <w:szCs w:val="20"/>
        </w:rPr>
        <w:tab/>
        <w:t>By April 1</w:t>
      </w:r>
      <w:r w:rsidRPr="001E18A9">
        <w:rPr>
          <w:szCs w:val="20"/>
          <w:vertAlign w:val="superscript"/>
        </w:rPr>
        <w:t>st</w:t>
      </w:r>
      <w:r w:rsidRPr="001E18A9">
        <w:rPr>
          <w:szCs w:val="20"/>
        </w:rPr>
        <w:t xml:space="preserve"> and October 1</w:t>
      </w:r>
      <w:r w:rsidRPr="001E18A9">
        <w:rPr>
          <w:szCs w:val="20"/>
          <w:vertAlign w:val="superscript"/>
        </w:rPr>
        <w:t>st</w:t>
      </w:r>
      <w:r w:rsidRPr="001E18A9">
        <w:rPr>
          <w:szCs w:val="20"/>
        </w:rPr>
        <w:t xml:space="preserve"> of each year and when material changes occur, every Resource Entity </w:t>
      </w:r>
      <w:ins w:id="648" w:author="ERCOT" w:date="2025-12-03T12:34:00Z" w16du:dateUtc="2025-12-03T18:34:00Z">
        <w:r w:rsidR="00856059">
          <w:rPr>
            <w:szCs w:val="20"/>
          </w:rPr>
          <w:t>for</w:t>
        </w:r>
      </w:ins>
      <w:del w:id="649" w:author="ERCOT" w:date="2025-12-03T12:34:00Z" w16du:dateUtc="2025-12-03T18:34:00Z">
        <w:r w:rsidRPr="001E18A9" w:rsidDel="00856059">
          <w:rPr>
            <w:szCs w:val="20"/>
          </w:rPr>
          <w:delText>that owns or controls</w:delText>
        </w:r>
      </w:del>
      <w:r w:rsidRPr="001E18A9">
        <w:rPr>
          <w:szCs w:val="20"/>
        </w:rPr>
        <w:t xml:space="preserve"> a Mothballed Generation Resource, a Mothballed Energy Storage Resource (ESR),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190C40FF" w14:textId="77777777" w:rsidR="001E18A9" w:rsidRPr="001E18A9" w:rsidRDefault="001E18A9" w:rsidP="001E18A9">
      <w:pPr>
        <w:spacing w:after="240"/>
        <w:ind w:left="720" w:hanging="720"/>
        <w:rPr>
          <w:szCs w:val="20"/>
        </w:rPr>
      </w:pPr>
      <w:r w:rsidRPr="001E18A9">
        <w:rPr>
          <w:szCs w:val="20"/>
        </w:rPr>
        <w:t>(2)</w:t>
      </w:r>
      <w:r w:rsidRPr="001E18A9">
        <w:rPr>
          <w:szCs w:val="20"/>
        </w:rPr>
        <w:tab/>
        <w:t xml:space="preserve">For modeling purposes, ERCOT and TSPs shall rely on the most recent submittal of the following two Notifications with respect to an RMR Unit, Mothballed Generation Resource, Mothballed ESR, or Decommissioned Generation Resource: Section 22, Attachment E, Notification of Suspension of Operations, </w:t>
      </w:r>
      <w:proofErr w:type="gramStart"/>
      <w:r w:rsidRPr="001E18A9">
        <w:rPr>
          <w:szCs w:val="20"/>
        </w:rPr>
        <w:t>or Section 22,</w:t>
      </w:r>
      <w:proofErr w:type="gramEnd"/>
      <w:r w:rsidRPr="001E18A9">
        <w:rPr>
          <w:szCs w:val="20"/>
        </w:rPr>
        <w:t xml:space="preserve"> Attachment H, Notification of Change of Resource Designation.  Except in the case of an NSO submitted for a Resource </w:t>
      </w:r>
      <w:proofErr w:type="gramStart"/>
      <w:r w:rsidRPr="001E18A9">
        <w:rPr>
          <w:szCs w:val="20"/>
        </w:rPr>
        <w:t>temporarily suspending</w:t>
      </w:r>
      <w:proofErr w:type="gramEnd"/>
      <w:r w:rsidRPr="001E18A9">
        <w:rPr>
          <w:szCs w:val="20"/>
        </w:rPr>
        <w:t xml:space="preserve"> operation due to a Forced Outage, ERCOT shall post each submitted NSO and Notification of Change of Resource Designation to the ERCOT website and issue a Market Notice notifying Market Participants of the posting as soon as practicable, but no later than five Business Days after receipt.</w:t>
      </w:r>
    </w:p>
    <w:p w14:paraId="06262B64" w14:textId="77777777" w:rsidR="001E18A9" w:rsidRPr="001E18A9" w:rsidRDefault="001E18A9" w:rsidP="001E18A9">
      <w:pPr>
        <w:spacing w:after="240"/>
        <w:ind w:left="720" w:hanging="720"/>
        <w:rPr>
          <w:szCs w:val="20"/>
        </w:rPr>
      </w:pPr>
      <w:r w:rsidRPr="001E18A9">
        <w:rPr>
          <w:szCs w:val="20"/>
        </w:rPr>
        <w:t>(3)</w:t>
      </w:r>
      <w:r w:rsidRPr="001E18A9">
        <w:rPr>
          <w:szCs w:val="20"/>
        </w:rPr>
        <w:tab/>
        <w:t xml:space="preserve">A Mothballed Generation Resource or Mothballed ESR that is not mothballed indefinitely shall </w:t>
      </w:r>
      <w:proofErr w:type="gramStart"/>
      <w:r w:rsidRPr="001E18A9">
        <w:rPr>
          <w:szCs w:val="20"/>
        </w:rPr>
        <w:t>remain modeled in all ERCOT systems at all times</w:t>
      </w:r>
      <w:proofErr w:type="gramEnd"/>
      <w:r w:rsidRPr="001E18A9">
        <w:rPr>
          <w:szCs w:val="20"/>
        </w:rPr>
        <w:t>, (i.e., will not be flagged as “mothballed” in ERCOT’s models) and, when it is not available, the Resource Entity shall designate the Resource as on Planned Outage in the Outage Scheduler.</w:t>
      </w:r>
    </w:p>
    <w:p w14:paraId="015B4A03" w14:textId="77777777" w:rsidR="001E18A9" w:rsidRPr="001E18A9" w:rsidRDefault="001E18A9" w:rsidP="001E18A9">
      <w:pPr>
        <w:spacing w:after="240"/>
        <w:ind w:left="720" w:hanging="720"/>
        <w:rPr>
          <w:szCs w:val="20"/>
        </w:rPr>
      </w:pPr>
      <w:r w:rsidRPr="001E18A9">
        <w:rPr>
          <w:szCs w:val="20"/>
        </w:rPr>
        <w:t>(4)</w:t>
      </w:r>
      <w:r w:rsidRPr="001E18A9">
        <w:rPr>
          <w:szCs w:val="20"/>
        </w:rPr>
        <w:tab/>
        <w:t xml:space="preserve">Except for Mothballed Generation Resources and Mothballed ESRs that operate under a Seasonal Operation Period, a Resource Entity with a Mothballed Generation Resource or Mothballed ESR shall notify ERCOT in writing no less than 30 days prior to the date on which the Resource Entity intends to return a Mothballed Generation Resource or Mothballed ESR to service by completing a Notification of Change of Resource Designation.  </w:t>
      </w:r>
    </w:p>
    <w:p w14:paraId="26330EC9" w14:textId="77777777" w:rsidR="001E18A9" w:rsidRPr="001E18A9" w:rsidRDefault="001E18A9" w:rsidP="001E18A9">
      <w:pPr>
        <w:spacing w:after="240"/>
        <w:ind w:left="720" w:hanging="720"/>
        <w:rPr>
          <w:szCs w:val="20"/>
        </w:rPr>
      </w:pPr>
      <w:r w:rsidRPr="001E18A9">
        <w:rPr>
          <w:szCs w:val="20"/>
        </w:rPr>
        <w:t>(5)</w:t>
      </w:r>
      <w:r w:rsidRPr="001E18A9">
        <w:rPr>
          <w:szCs w:val="20"/>
        </w:rPr>
        <w:tab/>
        <w:t>A Resource Entity must submit a Notification of Change of Resource Designation no later than 60 days prior to the conclusion of an RMR Agreement.</w:t>
      </w:r>
    </w:p>
    <w:p w14:paraId="0FCB099E" w14:textId="77777777" w:rsidR="001E18A9" w:rsidRPr="001E18A9" w:rsidRDefault="001E18A9" w:rsidP="001E18A9">
      <w:pPr>
        <w:spacing w:after="240"/>
        <w:ind w:left="720" w:hanging="720"/>
        <w:rPr>
          <w:iCs/>
          <w:szCs w:val="20"/>
        </w:rPr>
      </w:pPr>
      <w:r w:rsidRPr="001E18A9">
        <w:rPr>
          <w:szCs w:val="20"/>
        </w:rPr>
        <w:t>(6)</w:t>
      </w:r>
      <w:r w:rsidRPr="001E18A9">
        <w:rPr>
          <w:szCs w:val="20"/>
        </w:rPr>
        <w:tab/>
      </w:r>
      <w:r w:rsidRPr="001E18A9">
        <w:rPr>
          <w:iCs/>
          <w:szCs w:val="20"/>
        </w:rPr>
        <w:t xml:space="preserve">A Resource Entity with a Mothballed Generation Resource or </w:t>
      </w:r>
      <w:r w:rsidRPr="001E18A9">
        <w:rPr>
          <w:szCs w:val="20"/>
        </w:rPr>
        <w:t xml:space="preserve">Mothballed ESR </w:t>
      </w:r>
      <w:r w:rsidRPr="001E18A9">
        <w:rPr>
          <w:iCs/>
          <w:szCs w:val="20"/>
        </w:rPr>
        <w:t xml:space="preserve">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 or </w:t>
      </w:r>
      <w:r w:rsidRPr="001E18A9">
        <w:rPr>
          <w:szCs w:val="20"/>
        </w:rPr>
        <w:t>Mothballed ESR</w:t>
      </w:r>
      <w:r w:rsidRPr="001E18A9">
        <w:rPr>
          <w:iCs/>
          <w:szCs w:val="20"/>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Resource Designation form (Section 22, Attachment H).</w:t>
      </w:r>
    </w:p>
    <w:p w14:paraId="7B3CB425" w14:textId="77777777" w:rsidR="001E18A9" w:rsidRPr="001E18A9" w:rsidRDefault="001E18A9" w:rsidP="001E18A9">
      <w:pPr>
        <w:spacing w:after="240"/>
        <w:ind w:left="720" w:hanging="720"/>
        <w:rPr>
          <w:iCs/>
          <w:szCs w:val="20"/>
        </w:rPr>
      </w:pPr>
      <w:r w:rsidRPr="001E18A9">
        <w:rPr>
          <w:iCs/>
          <w:szCs w:val="20"/>
        </w:rPr>
        <w:lastRenderedPageBreak/>
        <w:t>(7)</w:t>
      </w:r>
      <w:r w:rsidRPr="001E18A9">
        <w:rPr>
          <w:iCs/>
          <w:szCs w:val="20"/>
        </w:rPr>
        <w:tab/>
        <w:t xml:space="preserve">Once the Resource Entity notifies ERCOT that a Mothballed Generation Resource or </w:t>
      </w:r>
      <w:r w:rsidRPr="001E18A9">
        <w:rPr>
          <w:szCs w:val="20"/>
        </w:rPr>
        <w:t xml:space="preserve">Mothballed ESR </w:t>
      </w:r>
      <w:r w:rsidRPr="001E18A9">
        <w:rPr>
          <w:iCs/>
          <w:szCs w:val="20"/>
        </w:rPr>
        <w:t>is operating under a Seasonal Operation Period, the Resource Entity does not need to annually notify ERCOT of such status.</w:t>
      </w:r>
    </w:p>
    <w:p w14:paraId="62D7EB69" w14:textId="77777777" w:rsidR="001E18A9" w:rsidRPr="001E18A9" w:rsidRDefault="001E18A9" w:rsidP="001E18A9">
      <w:pPr>
        <w:spacing w:after="240"/>
        <w:ind w:left="720" w:hanging="720"/>
        <w:rPr>
          <w:iCs/>
          <w:szCs w:val="20"/>
        </w:rPr>
      </w:pPr>
      <w:r w:rsidRPr="001E18A9">
        <w:rPr>
          <w:iCs/>
          <w:szCs w:val="20"/>
        </w:rPr>
        <w:t>(8)</w:t>
      </w:r>
      <w:r w:rsidRPr="001E18A9">
        <w:rPr>
          <w:iCs/>
          <w:szCs w:val="20"/>
        </w:rPr>
        <w:tab/>
        <w:t xml:space="preserve">A Resource Entity with a Mothballed Generation Resource or </w:t>
      </w:r>
      <w:r w:rsidRPr="001E18A9">
        <w:rPr>
          <w:szCs w:val="20"/>
        </w:rPr>
        <w:t>Mothballed ESR</w:t>
      </w:r>
      <w:r w:rsidRPr="001E18A9">
        <w:rPr>
          <w:iCs/>
          <w:szCs w:val="20"/>
        </w:rPr>
        <w:t xml:space="preserve"> operating under a Seasonal Operation Period shall notify ERCOT in writing no less than 15 days prior to the date on which the Resource Entity intends to </w:t>
      </w:r>
      <w:r w:rsidRPr="001E18A9">
        <w:rPr>
          <w:iCs/>
        </w:rPr>
        <w:t xml:space="preserve">return the </w:t>
      </w:r>
      <w:r w:rsidRPr="001E18A9">
        <w:rPr>
          <w:iCs/>
          <w:szCs w:val="20"/>
        </w:rPr>
        <w:t xml:space="preserve">Mothballed </w:t>
      </w:r>
      <w:r w:rsidRPr="001E18A9">
        <w:rPr>
          <w:iCs/>
        </w:rPr>
        <w:t xml:space="preserve">Generation Resource </w:t>
      </w:r>
      <w:r w:rsidRPr="001E18A9">
        <w:rPr>
          <w:iCs/>
          <w:szCs w:val="20"/>
        </w:rPr>
        <w:t xml:space="preserve">or </w:t>
      </w:r>
      <w:r w:rsidRPr="001E18A9">
        <w:rPr>
          <w:szCs w:val="20"/>
        </w:rPr>
        <w:t>Mothballed ESR</w:t>
      </w:r>
      <w:r w:rsidRPr="001E18A9">
        <w:rPr>
          <w:iCs/>
        </w:rPr>
        <w:t xml:space="preserve"> to year-round operation</w:t>
      </w:r>
      <w:r w:rsidRPr="001E18A9">
        <w:rPr>
          <w:iCs/>
          <w:szCs w:val="20"/>
        </w:rPr>
        <w:t xml:space="preserve"> by completing a Notification of Change of Resource Designation form (Section 22, Attachment H).  </w:t>
      </w:r>
    </w:p>
    <w:p w14:paraId="106EF609" w14:textId="77777777" w:rsidR="001E18A9" w:rsidRPr="001E18A9" w:rsidRDefault="001E18A9" w:rsidP="001E18A9">
      <w:pPr>
        <w:spacing w:after="240"/>
        <w:ind w:left="720" w:hanging="720"/>
        <w:rPr>
          <w:iCs/>
          <w:szCs w:val="20"/>
        </w:rPr>
      </w:pPr>
      <w:r w:rsidRPr="001E18A9">
        <w:rPr>
          <w:iCs/>
          <w:szCs w:val="20"/>
        </w:rPr>
        <w:t>(9)</w:t>
      </w:r>
      <w:r w:rsidRPr="001E18A9">
        <w:rPr>
          <w:iCs/>
          <w:szCs w:val="20"/>
        </w:rPr>
        <w:tab/>
        <w:t xml:space="preserve">A Resource Entity with a Mothballed Generation Resource or </w:t>
      </w:r>
      <w:r w:rsidRPr="001E18A9">
        <w:rPr>
          <w:szCs w:val="20"/>
        </w:rPr>
        <w:t>Mothballed ESR</w:t>
      </w:r>
      <w:r w:rsidRPr="001E18A9">
        <w:rPr>
          <w:iCs/>
          <w:szCs w:val="20"/>
        </w:rPr>
        <w:t xml:space="preserve"> that is not currently mothballed indefinitely must notify ERCOT in writing, by completing an NSO (Section 22, Attachment E), no less than 150 days before the date on which the Mothballed Generation Resource or </w:t>
      </w:r>
      <w:r w:rsidRPr="001E18A9">
        <w:rPr>
          <w:szCs w:val="20"/>
        </w:rPr>
        <w:t>Mothballed ESR</w:t>
      </w:r>
      <w:r w:rsidRPr="001E18A9">
        <w:rPr>
          <w:iCs/>
          <w:szCs w:val="20"/>
        </w:rPr>
        <w:t xml:space="preserve"> is to be suspended indefinitely or retired and decommissioned.</w:t>
      </w:r>
    </w:p>
    <w:p w14:paraId="0BE17769" w14:textId="77777777" w:rsidR="001E18A9" w:rsidRPr="001E18A9" w:rsidRDefault="001E18A9" w:rsidP="001E18A9">
      <w:pPr>
        <w:spacing w:after="240"/>
        <w:ind w:left="720" w:hanging="720"/>
        <w:rPr>
          <w:iCs/>
          <w:szCs w:val="20"/>
        </w:rPr>
      </w:pPr>
      <w:r w:rsidRPr="001E18A9">
        <w:rPr>
          <w:iCs/>
          <w:szCs w:val="20"/>
        </w:rPr>
        <w:t>(10)</w:t>
      </w:r>
      <w:r w:rsidRPr="001E18A9">
        <w:rPr>
          <w:iCs/>
          <w:szCs w:val="20"/>
        </w:rPr>
        <w:tab/>
        <w:t xml:space="preserve">ERCOT may request that a Mothballed Generation Resource or </w:t>
      </w:r>
      <w:r w:rsidRPr="001E18A9">
        <w:rPr>
          <w:szCs w:val="20"/>
        </w:rPr>
        <w:t>Mothballed ESR</w:t>
      </w:r>
      <w:r w:rsidRPr="001E18A9">
        <w:rPr>
          <w:iCs/>
          <w:szCs w:val="20"/>
        </w:rPr>
        <w:t xml:space="preserve"> </w:t>
      </w:r>
      <w:proofErr w:type="gramStart"/>
      <w:r w:rsidRPr="001E18A9">
        <w:rPr>
          <w:iCs/>
          <w:szCs w:val="20"/>
        </w:rPr>
        <w:t>operating</w:t>
      </w:r>
      <w:proofErr w:type="gramEnd"/>
      <w:r w:rsidRPr="001E18A9">
        <w:rPr>
          <w:iCs/>
          <w:szCs w:val="20"/>
        </w:rPr>
        <w:t xml:space="preserve"> under a Seasonal Operation Period be available for operation earlier than June 1</w:t>
      </w:r>
      <w:r w:rsidRPr="001E18A9">
        <w:rPr>
          <w:bCs/>
          <w:szCs w:val="20"/>
          <w:vertAlign w:val="superscript"/>
        </w:rPr>
        <w:t>st</w:t>
      </w:r>
      <w:r w:rsidRPr="001E18A9">
        <w:rPr>
          <w:iCs/>
          <w:szCs w:val="20"/>
        </w:rPr>
        <w:t xml:space="preserve"> or later than September 30</w:t>
      </w:r>
      <w:r w:rsidRPr="001E18A9">
        <w:rPr>
          <w:bCs/>
          <w:szCs w:val="20"/>
          <w:vertAlign w:val="superscript"/>
        </w:rPr>
        <w:t>th</w:t>
      </w:r>
      <w:r w:rsidRPr="001E18A9">
        <w:rPr>
          <w:iCs/>
          <w:szCs w:val="20"/>
        </w:rPr>
        <w:t xml:space="preserve"> of any given calendar year.  If ERCOT identifies a specific Resource Entity or QSE with which it will discuss such a request </w:t>
      </w:r>
      <w:proofErr w:type="gramStart"/>
      <w:r w:rsidRPr="001E18A9">
        <w:rPr>
          <w:iCs/>
          <w:szCs w:val="20"/>
        </w:rPr>
        <w:t>in an attempt to</w:t>
      </w:r>
      <w:proofErr w:type="gramEnd"/>
      <w:r w:rsidRPr="001E18A9">
        <w:rPr>
          <w:iCs/>
          <w:szCs w:val="20"/>
        </w:rPr>
        <w:t xml:space="preserve">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or </w:t>
      </w:r>
      <w:r w:rsidRPr="001E18A9">
        <w:rPr>
          <w:szCs w:val="20"/>
        </w:rPr>
        <w:t>Mothballed ESR</w:t>
      </w:r>
      <w:r w:rsidRPr="001E18A9">
        <w:rPr>
          <w:iCs/>
          <w:szCs w:val="20"/>
        </w:rPr>
        <w:t xml:space="preserve"> to be available for operation earlier than June 1</w:t>
      </w:r>
      <w:r w:rsidRPr="001E18A9">
        <w:rPr>
          <w:bCs/>
          <w:szCs w:val="20"/>
          <w:vertAlign w:val="superscript"/>
        </w:rPr>
        <w:t>st</w:t>
      </w:r>
      <w:r w:rsidRPr="001E18A9">
        <w:rPr>
          <w:iCs/>
          <w:szCs w:val="20"/>
        </w:rPr>
        <w:t xml:space="preserve"> or later than September 30</w:t>
      </w:r>
      <w:r w:rsidRPr="001E18A9">
        <w:rPr>
          <w:bCs/>
          <w:szCs w:val="20"/>
          <w:vertAlign w:val="superscript"/>
        </w:rPr>
        <w:t>th</w:t>
      </w:r>
      <w:r w:rsidRPr="001E18A9">
        <w:rPr>
          <w:iCs/>
          <w:szCs w:val="20"/>
        </w:rPr>
        <w:t>, the Resource Entity shall complete, within two Business Days, a Notification of Change of Resource Designation form (Section 22, Attachment H).</w:t>
      </w:r>
    </w:p>
    <w:p w14:paraId="63AEBD33" w14:textId="77777777" w:rsidR="001E18A9" w:rsidRPr="001E18A9" w:rsidRDefault="001E18A9" w:rsidP="001E18A9">
      <w:pPr>
        <w:spacing w:after="240"/>
        <w:ind w:left="720" w:hanging="720"/>
        <w:rPr>
          <w:iCs/>
          <w:szCs w:val="20"/>
        </w:rPr>
      </w:pPr>
      <w:r w:rsidRPr="001E18A9">
        <w:rPr>
          <w:szCs w:val="20"/>
        </w:rPr>
        <w:t>(11)</w:t>
      </w:r>
      <w:r w:rsidRPr="001E18A9">
        <w:rPr>
          <w:szCs w:val="20"/>
        </w:rPr>
        <w:tab/>
        <w:t>If ERCOT and the Resource Entity or QSE cannot reach a mutual agreement to make the Mothballed Generation Resource</w:t>
      </w:r>
      <w:r w:rsidRPr="001E18A9">
        <w:rPr>
          <w:iCs/>
          <w:szCs w:val="20"/>
        </w:rPr>
        <w:t xml:space="preserve"> or </w:t>
      </w:r>
      <w:r w:rsidRPr="001E18A9">
        <w:rPr>
          <w:szCs w:val="20"/>
        </w:rPr>
        <w:t>Mothballed ESR operating under a Seasonal Operation Period available earlier than June 1</w:t>
      </w:r>
      <w:r w:rsidRPr="001E18A9">
        <w:rPr>
          <w:bCs/>
          <w:szCs w:val="20"/>
          <w:vertAlign w:val="superscript"/>
        </w:rPr>
        <w:t>st</w:t>
      </w:r>
      <w:r w:rsidRPr="001E18A9">
        <w:rPr>
          <w:szCs w:val="20"/>
        </w:rPr>
        <w:t xml:space="preserve"> or later than September 30</w:t>
      </w:r>
      <w:r w:rsidRPr="001E18A9">
        <w:rPr>
          <w:bCs/>
          <w:szCs w:val="20"/>
          <w:vertAlign w:val="superscript"/>
        </w:rPr>
        <w:t>th</w:t>
      </w:r>
      <w:r w:rsidRPr="001E18A9">
        <w:rPr>
          <w:szCs w:val="20"/>
        </w:rPr>
        <w:t xml:space="preserve"> of any given calendar year, then ERCOT may exercise its ability to bring the Mothballed Generation Resource </w:t>
      </w:r>
      <w:r w:rsidRPr="001E18A9">
        <w:rPr>
          <w:iCs/>
          <w:szCs w:val="20"/>
        </w:rPr>
        <w:t xml:space="preserve">or </w:t>
      </w:r>
      <w:r w:rsidRPr="001E18A9">
        <w:rPr>
          <w:szCs w:val="20"/>
        </w:rPr>
        <w:t>Mothballed ESR operating under a Seasonal Operating Period into the market under an RMR Agreement pursuant to paragraph (4) of Section 6.5.1.1, ERCOT Control Area Authority.</w:t>
      </w:r>
    </w:p>
    <w:p w14:paraId="419D475C" w14:textId="77777777" w:rsidR="001E18A9" w:rsidRPr="001E18A9" w:rsidRDefault="001E18A9" w:rsidP="001E18A9">
      <w:pPr>
        <w:spacing w:after="240"/>
        <w:ind w:left="720" w:hanging="720"/>
        <w:rPr>
          <w:szCs w:val="20"/>
        </w:rPr>
      </w:pPr>
      <w:r w:rsidRPr="001E18A9">
        <w:rPr>
          <w:szCs w:val="20"/>
        </w:rPr>
        <w:t>(12)</w:t>
      </w:r>
      <w:r w:rsidRPr="001E18A9">
        <w:rPr>
          <w:szCs w:val="20"/>
        </w:rPr>
        <w:tab/>
        <w:t xml:space="preserve">ERCOT may evaluate, on an annual basis, Mothballed Generation Resources </w:t>
      </w:r>
      <w:r w:rsidRPr="001E18A9">
        <w:rPr>
          <w:iCs/>
          <w:szCs w:val="20"/>
        </w:rPr>
        <w:t xml:space="preserve">and </w:t>
      </w:r>
      <w:r w:rsidRPr="001E18A9">
        <w:rPr>
          <w:szCs w:val="20"/>
        </w:rPr>
        <w:t>Mothballed ESRs</w:t>
      </w:r>
      <w:r w:rsidRPr="001E18A9">
        <w:rPr>
          <w:iCs/>
          <w:szCs w:val="20"/>
        </w:rPr>
        <w:t xml:space="preserve"> operating under a Seasonal Operation Period </w:t>
      </w:r>
      <w:r w:rsidRPr="001E18A9">
        <w:rPr>
          <w:szCs w:val="20"/>
        </w:rPr>
        <w:t xml:space="preserve">for RMR Service to address ERCOT System reliability during the portion of the year when the Mothballed Generation Resource </w:t>
      </w:r>
      <w:r w:rsidRPr="001E18A9">
        <w:rPr>
          <w:iCs/>
          <w:szCs w:val="20"/>
        </w:rPr>
        <w:t xml:space="preserve">or </w:t>
      </w:r>
      <w:r w:rsidRPr="001E18A9">
        <w:rPr>
          <w:szCs w:val="20"/>
        </w:rPr>
        <w:t xml:space="preserve">Mothballed ESR would be unavailable. </w:t>
      </w:r>
    </w:p>
    <w:p w14:paraId="49C77B99" w14:textId="77777777" w:rsidR="001E18A9" w:rsidRPr="001E18A9" w:rsidRDefault="001E18A9" w:rsidP="001E18A9">
      <w:pPr>
        <w:spacing w:after="240"/>
        <w:ind w:left="720" w:hanging="720"/>
        <w:rPr>
          <w:szCs w:val="20"/>
        </w:rPr>
      </w:pPr>
      <w:r w:rsidRPr="001E18A9">
        <w:rPr>
          <w:szCs w:val="20"/>
        </w:rPr>
        <w:t>(13)</w:t>
      </w:r>
      <w:r w:rsidRPr="001E18A9">
        <w:rPr>
          <w:szCs w:val="20"/>
        </w:rPr>
        <w:tab/>
        <w:t xml:space="preserve">A Resource Entity that submitted an NSO </w:t>
      </w:r>
      <w:proofErr w:type="gramStart"/>
      <w:r w:rsidRPr="001E18A9">
        <w:rPr>
          <w:szCs w:val="20"/>
        </w:rPr>
        <w:t>as a result of</w:t>
      </w:r>
      <w:proofErr w:type="gramEnd"/>
      <w:r w:rsidRPr="001E18A9">
        <w:rPr>
          <w:szCs w:val="20"/>
        </w:rPr>
        <w:t xml:space="preserve"> a Forced Outage must notify ERCOT of its intent to return to service as soon as practicable by updating its status in the Outage Scheduler and Current Operating Plan (COP) and is not required to submit a Notification of Change of Resource Designation.</w:t>
      </w:r>
    </w:p>
    <w:p w14:paraId="04DD7AFF" w14:textId="77777777" w:rsidR="001E18A9" w:rsidRPr="001E18A9" w:rsidRDefault="001E18A9" w:rsidP="001E18A9">
      <w:pPr>
        <w:spacing w:after="240"/>
        <w:ind w:left="720" w:hanging="720"/>
        <w:rPr>
          <w:szCs w:val="20"/>
        </w:rPr>
      </w:pPr>
      <w:proofErr w:type="gramStart"/>
      <w:r w:rsidRPr="001E18A9">
        <w:rPr>
          <w:szCs w:val="20"/>
        </w:rPr>
        <w:lastRenderedPageBreak/>
        <w:t>(14)</w:t>
      </w:r>
      <w:r w:rsidRPr="001E18A9">
        <w:rPr>
          <w:szCs w:val="20"/>
        </w:rPr>
        <w:tab/>
        <w:t>Before</w:t>
      </w:r>
      <w:proofErr w:type="gramEnd"/>
      <w:r w:rsidRPr="001E18A9">
        <w:rPr>
          <w:szCs w:val="20"/>
        </w:rPr>
        <w:t xml:space="preserve"> retiring and decommissioning either a Mothballed Generation Resource </w:t>
      </w:r>
      <w:r w:rsidRPr="001E18A9">
        <w:rPr>
          <w:iCs/>
          <w:szCs w:val="20"/>
        </w:rPr>
        <w:t xml:space="preserve">or </w:t>
      </w:r>
      <w:r w:rsidRPr="001E18A9">
        <w:rPr>
          <w:szCs w:val="20"/>
        </w:rPr>
        <w:t xml:space="preserve">Mothballed ESR is mothballed indefinitely or an RMR Unit that would otherwise become a Mothballed Generation Resource upon expiration of an RMR Agreement, a Resource Entity shall notify ERCOT of the expected retirement by submitting a completed Notification of Change of Resource Designation form (Section 22, Attachment H).  The date of retirement indicated on the form shall comply with the requirements of Section 3.10.1, </w:t>
      </w:r>
      <w:proofErr w:type="gramStart"/>
      <w:r w:rsidRPr="001E18A9">
        <w:rPr>
          <w:szCs w:val="20"/>
        </w:rPr>
        <w:t>Time Line</w:t>
      </w:r>
      <w:proofErr w:type="gramEnd"/>
      <w:r w:rsidRPr="001E18A9">
        <w:rPr>
          <w:szCs w:val="20"/>
        </w:rPr>
        <w:t xml:space="preserve"> for Network Operations Model Changes.      </w:t>
      </w:r>
    </w:p>
    <w:p w14:paraId="3FC43705" w14:textId="77777777" w:rsidR="001E18A9" w:rsidRPr="001E18A9" w:rsidRDefault="001E18A9" w:rsidP="001E18A9">
      <w:pPr>
        <w:spacing w:after="240"/>
        <w:ind w:left="720" w:hanging="720"/>
        <w:rPr>
          <w:szCs w:val="20"/>
        </w:rPr>
      </w:pPr>
      <w:proofErr w:type="gramStart"/>
      <w:r w:rsidRPr="001E18A9">
        <w:rPr>
          <w:iCs/>
          <w:szCs w:val="20"/>
        </w:rPr>
        <w:t>(15)</w:t>
      </w:r>
      <w:r w:rsidRPr="001E18A9">
        <w:rPr>
          <w:iCs/>
          <w:szCs w:val="20"/>
        </w:rPr>
        <w:tab/>
      </w:r>
      <w:r w:rsidRPr="001E18A9">
        <w:rPr>
          <w:szCs w:val="20"/>
        </w:rPr>
        <w:t>If</w:t>
      </w:r>
      <w:proofErr w:type="gramEnd"/>
      <w:r w:rsidRPr="001E18A9">
        <w:rPr>
          <w:szCs w:val="20"/>
        </w:rPr>
        <w:t xml:space="preserve"> a Generation Resource </w:t>
      </w:r>
      <w:r w:rsidRPr="001E18A9">
        <w:rPr>
          <w:iCs/>
          <w:szCs w:val="20"/>
        </w:rPr>
        <w:t xml:space="preserve">or </w:t>
      </w:r>
      <w:r w:rsidRPr="001E18A9">
        <w:rPr>
          <w:szCs w:val="20"/>
        </w:rPr>
        <w:t xml:space="preserve">Mothballed ESR is designated as decommissioned and retired pursuant to any of the above provisions, ERCOT will permanently remove the Resource from the ERCOT registration systems in accordance with Section 3.10.1.  Except as provided in paragraph (16) below, if a Resource Entity decides to bring a Decommissioned Generation Resource back to service </w:t>
      </w:r>
      <w:proofErr w:type="gramStart"/>
      <w:r w:rsidRPr="001E18A9">
        <w:rPr>
          <w:szCs w:val="20"/>
        </w:rPr>
        <w:t>at a later date</w:t>
      </w:r>
      <w:proofErr w:type="gramEnd"/>
      <w:r w:rsidRPr="001E18A9">
        <w:rPr>
          <w:szCs w:val="20"/>
        </w:rPr>
        <w:t xml:space="preserve">, it will be considered a new Resource and must follow the </w:t>
      </w:r>
      <w:r w:rsidRPr="001E18A9">
        <w:rPr>
          <w:bCs/>
          <w:szCs w:val="20"/>
        </w:rPr>
        <w:t xml:space="preserve">Generator Interconnection or Modification (GIM) process </w:t>
      </w:r>
      <w:r w:rsidRPr="001E18A9">
        <w:rPr>
          <w:szCs w:val="20"/>
        </w:rPr>
        <w:t>detailed in the Planning Guide.  If the Resource is designated as mothballed, ERCOT and TSPs will consider the Resource mothballed until the Resource Entity indicates a definitive return to service date pursuant to this Section.</w:t>
      </w:r>
    </w:p>
    <w:p w14:paraId="657F7F00" w14:textId="77777777" w:rsidR="001E18A9" w:rsidRPr="001E18A9" w:rsidRDefault="001E18A9" w:rsidP="001E18A9">
      <w:pPr>
        <w:spacing w:after="240"/>
        <w:ind w:left="720" w:hanging="720"/>
        <w:rPr>
          <w:szCs w:val="20"/>
        </w:rPr>
      </w:pPr>
      <w:r w:rsidRPr="001E18A9">
        <w:rPr>
          <w:szCs w:val="20"/>
        </w:rPr>
        <w:t>(16)</w:t>
      </w:r>
      <w:r w:rsidRPr="001E18A9">
        <w:rPr>
          <w:szCs w:val="20"/>
        </w:rPr>
        <w:tab/>
        <w:t xml:space="preserve">A Resource Entity may bring a Decommissioned 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Resource Designation (Section 22, Attachment H) within three years of the date the Generation Resource was removed from the ERCOT Network Operations Model.  The date </w:t>
      </w:r>
      <w:proofErr w:type="gramStart"/>
      <w:r w:rsidRPr="001E18A9">
        <w:rPr>
          <w:szCs w:val="20"/>
        </w:rPr>
        <w:t>of</w:t>
      </w:r>
      <w:proofErr w:type="gramEnd"/>
      <w:r w:rsidRPr="001E18A9">
        <w:rPr>
          <w:szCs w:val="20"/>
        </w:rPr>
        <w:t xml:space="preserve"> </w:t>
      </w:r>
      <w:proofErr w:type="gramStart"/>
      <w:r w:rsidRPr="001E18A9">
        <w:rPr>
          <w:szCs w:val="20"/>
        </w:rPr>
        <w:t>return proposed</w:t>
      </w:r>
      <w:proofErr w:type="gramEnd"/>
      <w:r w:rsidRPr="001E18A9">
        <w:rPr>
          <w:szCs w:val="20"/>
        </w:rPr>
        <w:t xml:space="preserve">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67380814" w14:textId="77777777" w:rsidR="001E18A9" w:rsidRPr="001E18A9" w:rsidRDefault="001E18A9" w:rsidP="001E18A9">
      <w:pPr>
        <w:spacing w:after="240"/>
        <w:ind w:left="1440" w:hanging="720"/>
        <w:rPr>
          <w:szCs w:val="20"/>
        </w:rPr>
      </w:pPr>
      <w:r w:rsidRPr="001E18A9">
        <w:rPr>
          <w:szCs w:val="20"/>
        </w:rPr>
        <w:t>(a)</w:t>
      </w:r>
      <w:r w:rsidRPr="001E18A9">
        <w:rPr>
          <w:szCs w:val="20"/>
        </w:rP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6B9AC260" w14:textId="77777777" w:rsidR="001E18A9" w:rsidRPr="001E18A9" w:rsidRDefault="001E18A9" w:rsidP="001E18A9">
      <w:pPr>
        <w:spacing w:after="240"/>
        <w:ind w:left="1440" w:hanging="720"/>
        <w:rPr>
          <w:szCs w:val="20"/>
        </w:rPr>
      </w:pPr>
      <w:r w:rsidRPr="001E18A9">
        <w:rPr>
          <w:szCs w:val="20"/>
        </w:rPr>
        <w:t>(b)</w:t>
      </w:r>
      <w:r w:rsidRPr="001E18A9">
        <w:rPr>
          <w:szCs w:val="20"/>
        </w:rPr>
        <w:tab/>
        <w:t xml:space="preserve">If ERCOT or the TDSP requires any studies, testing, metering or facility upgrades, or if ERCOT determines that operational concerns must be addressed, the Resource Entity must complete the commissioning process within 90 days of </w:t>
      </w:r>
      <w:r w:rsidRPr="001E18A9">
        <w:rPr>
          <w:szCs w:val="20"/>
        </w:rPr>
        <w:lastRenderedPageBreak/>
        <w:t xml:space="preserve">the date of synchronization, subject to any extension authorized by ERCOT for good cause.  </w:t>
      </w:r>
    </w:p>
    <w:p w14:paraId="2B1FD849" w14:textId="77777777" w:rsidR="001E18A9" w:rsidRPr="001E18A9" w:rsidRDefault="001E18A9" w:rsidP="001E18A9">
      <w:pPr>
        <w:spacing w:after="240"/>
        <w:ind w:left="1440" w:hanging="720"/>
        <w:rPr>
          <w:szCs w:val="20"/>
        </w:rPr>
      </w:pPr>
      <w:r w:rsidRPr="001E18A9">
        <w:rPr>
          <w:szCs w:val="20"/>
        </w:rPr>
        <w:t>(c)</w:t>
      </w:r>
      <w:r w:rsidRPr="001E18A9">
        <w:rPr>
          <w:szCs w:val="20"/>
        </w:rPr>
        <w:tab/>
        <w:t>Any Resource that returns to service pursuant to this paragraph is entitled to any exemption from ERCOT requirements that the Resource was entitled to at the time it was removed from the model if the exemption still exists under ERCOT rules.</w:t>
      </w:r>
    </w:p>
    <w:bookmarkEnd w:id="634"/>
    <w:bookmarkEnd w:id="647"/>
    <w:p w14:paraId="2D2E95BD" w14:textId="4177BF05" w:rsidR="00DC1534" w:rsidRPr="00DC1534" w:rsidRDefault="00DC1534" w:rsidP="00DC1534">
      <w:pPr>
        <w:keepNext/>
        <w:widowControl w:val="0"/>
        <w:tabs>
          <w:tab w:val="left" w:pos="1260"/>
        </w:tabs>
        <w:spacing w:before="240" w:after="240"/>
        <w:ind w:left="1267" w:hanging="1267"/>
        <w:outlineLvl w:val="3"/>
        <w:rPr>
          <w:b/>
          <w:snapToGrid w:val="0"/>
          <w:szCs w:val="20"/>
        </w:rPr>
      </w:pPr>
      <w:r w:rsidRPr="00DC1534">
        <w:rPr>
          <w:b/>
          <w:snapToGrid w:val="0"/>
          <w:szCs w:val="20"/>
        </w:rPr>
        <w:t>3.14.1.10</w:t>
      </w:r>
      <w:r w:rsidRPr="00DC1534">
        <w:rPr>
          <w:b/>
          <w:snapToGrid w:val="0"/>
          <w:szCs w:val="20"/>
        </w:rPr>
        <w:tab/>
        <w:t>Eligible Costs</w:t>
      </w:r>
      <w:bookmarkEnd w:id="635"/>
      <w:bookmarkEnd w:id="636"/>
      <w:bookmarkEnd w:id="637"/>
      <w:bookmarkEnd w:id="638"/>
      <w:bookmarkEnd w:id="639"/>
      <w:bookmarkEnd w:id="640"/>
      <w:bookmarkEnd w:id="641"/>
      <w:bookmarkEnd w:id="642"/>
      <w:bookmarkEnd w:id="643"/>
      <w:bookmarkEnd w:id="644"/>
      <w:bookmarkEnd w:id="645"/>
      <w:bookmarkEnd w:id="646"/>
    </w:p>
    <w:p w14:paraId="6F33488D" w14:textId="77777777" w:rsidR="00DC1534" w:rsidRPr="00DC1534" w:rsidRDefault="00DC1534" w:rsidP="00DC1534">
      <w:pPr>
        <w:spacing w:after="240"/>
        <w:ind w:left="720" w:hanging="720"/>
        <w:rPr>
          <w:szCs w:val="20"/>
        </w:rPr>
      </w:pPr>
      <w:r w:rsidRPr="00DC1534">
        <w:rPr>
          <w:szCs w:val="20"/>
        </w:rPr>
        <w:t>(1)</w:t>
      </w:r>
      <w:r w:rsidRPr="00DC1534">
        <w:rPr>
          <w:szCs w:val="20"/>
        </w:rPr>
        <w:tab/>
        <w:t xml:space="preserve">“Eligible Costs” are costs that would be incurred by the RMR Unit owner to provide the RMR Service, excluding fuel costs or other costs the RMR Unit would have incurred anyway had it been mothballed or shut down.  </w:t>
      </w:r>
    </w:p>
    <w:p w14:paraId="1D7341B6" w14:textId="77777777" w:rsidR="00DC1534" w:rsidRPr="00DC1534" w:rsidRDefault="00DC1534" w:rsidP="00DC1534">
      <w:pPr>
        <w:spacing w:after="240"/>
        <w:ind w:left="1440" w:hanging="720"/>
        <w:rPr>
          <w:szCs w:val="20"/>
        </w:rPr>
      </w:pPr>
      <w:r w:rsidRPr="00DC1534">
        <w:rPr>
          <w:szCs w:val="20"/>
        </w:rPr>
        <w:t>(a)</w:t>
      </w:r>
      <w:r w:rsidRPr="00DC1534">
        <w:rPr>
          <w:szCs w:val="20"/>
        </w:rPr>
        <w:tab/>
        <w:t>Examples of Eligible Costs include the following to the extent they each meet the standard for eligibility:</w:t>
      </w:r>
    </w:p>
    <w:p w14:paraId="69AC9996" w14:textId="77777777" w:rsidR="00DC1534" w:rsidRPr="00DC1534" w:rsidRDefault="00DC1534" w:rsidP="00DC1534">
      <w:pPr>
        <w:spacing w:after="240"/>
        <w:ind w:left="2160" w:hanging="720"/>
        <w:rPr>
          <w:szCs w:val="20"/>
        </w:rPr>
      </w:pPr>
      <w:r w:rsidRPr="00DC1534">
        <w:rPr>
          <w:szCs w:val="20"/>
        </w:rPr>
        <w:t>(i)</w:t>
      </w:r>
      <w:r w:rsidRPr="00DC1534">
        <w:rPr>
          <w:szCs w:val="20"/>
        </w:rPr>
        <w:tab/>
        <w:t>Direct labor to operate the RMR Unit during the term of the RMR Agreement;</w:t>
      </w:r>
    </w:p>
    <w:p w14:paraId="1D8D11B8" w14:textId="77777777" w:rsidR="00DC1534" w:rsidRPr="00DC1534" w:rsidRDefault="00DC1534" w:rsidP="00DC1534">
      <w:pPr>
        <w:spacing w:after="240"/>
        <w:ind w:left="2160" w:hanging="720"/>
        <w:rPr>
          <w:szCs w:val="20"/>
        </w:rPr>
      </w:pPr>
      <w:r w:rsidRPr="00DC1534">
        <w:rPr>
          <w:szCs w:val="20"/>
        </w:rPr>
        <w:t>(ii)</w:t>
      </w:r>
      <w:r w:rsidRPr="00DC1534">
        <w:rPr>
          <w:szCs w:val="20"/>
        </w:rPr>
        <w:tab/>
        <w:t>Materials and supplies directly consumed or used in operation of the RMR Unit during the term of the RMR Agreement;</w:t>
      </w:r>
    </w:p>
    <w:p w14:paraId="47ED8DD8" w14:textId="77777777" w:rsidR="00DC1534" w:rsidRPr="00DC1534" w:rsidRDefault="00DC1534" w:rsidP="00DC1534">
      <w:pPr>
        <w:spacing w:after="240"/>
        <w:ind w:left="2160" w:hanging="720"/>
        <w:rPr>
          <w:szCs w:val="20"/>
        </w:rPr>
      </w:pPr>
      <w:r w:rsidRPr="00DC1534">
        <w:rPr>
          <w:szCs w:val="20"/>
        </w:rPr>
        <w:t>(iii)</w:t>
      </w:r>
      <w:r w:rsidRPr="00DC1534">
        <w:rPr>
          <w:szCs w:val="20"/>
        </w:rPr>
        <w:tab/>
        <w:t>Services necessary to operate the RMR Unit during the term of the RMR Agreement;</w:t>
      </w:r>
    </w:p>
    <w:p w14:paraId="7F6774AD" w14:textId="77777777" w:rsidR="00DC1534" w:rsidRPr="00DC1534" w:rsidRDefault="00DC1534" w:rsidP="00DC1534">
      <w:pPr>
        <w:spacing w:after="240"/>
        <w:ind w:left="2160" w:hanging="720"/>
        <w:rPr>
          <w:szCs w:val="20"/>
        </w:rPr>
      </w:pPr>
      <w:r w:rsidRPr="00DC1534">
        <w:rPr>
          <w:szCs w:val="20"/>
        </w:rPr>
        <w:t>(iv)</w:t>
      </w:r>
      <w:r w:rsidRPr="00DC1534">
        <w:rPr>
          <w:szCs w:val="20"/>
        </w:rPr>
        <w:tab/>
        <w:t>Costs associated with emissions credits used as a direct result of operation of the RMR Unit under direction from ERCOT, or emissions reduction equipment as may be required according to terms of the RMR Agreement;</w:t>
      </w:r>
    </w:p>
    <w:p w14:paraId="3EF40F8D" w14:textId="77777777" w:rsidR="00DC1534" w:rsidRPr="00DC1534" w:rsidRDefault="00DC1534" w:rsidP="00DC1534">
      <w:pPr>
        <w:spacing w:after="240"/>
        <w:ind w:left="2160" w:hanging="720"/>
        <w:rPr>
          <w:szCs w:val="20"/>
        </w:rPr>
      </w:pPr>
      <w:r w:rsidRPr="00DC1534">
        <w:rPr>
          <w:szCs w:val="20"/>
        </w:rPr>
        <w:t>(v)</w:t>
      </w:r>
      <w:r w:rsidRPr="00DC1534">
        <w:rPr>
          <w:szCs w:val="20"/>
        </w:rPr>
        <w:tab/>
        <w:t>Costs associated with maintenance:</w:t>
      </w:r>
    </w:p>
    <w:p w14:paraId="3405740F" w14:textId="77777777" w:rsidR="00DC1534" w:rsidRPr="00DC1534" w:rsidRDefault="00DC1534" w:rsidP="00DC1534">
      <w:pPr>
        <w:spacing w:after="240"/>
        <w:ind w:left="2880" w:hanging="720"/>
        <w:rPr>
          <w:szCs w:val="20"/>
        </w:rPr>
      </w:pPr>
      <w:r w:rsidRPr="00DC1534">
        <w:rPr>
          <w:szCs w:val="20"/>
        </w:rPr>
        <w:t>(A)</w:t>
      </w:r>
      <w:r w:rsidRPr="00DC1534">
        <w:rPr>
          <w:szCs w:val="20"/>
        </w:rPr>
        <w:tab/>
        <w:t xml:space="preserve">Due to required equipment maintenance;  </w:t>
      </w:r>
    </w:p>
    <w:p w14:paraId="50422323" w14:textId="77777777" w:rsidR="00DC1534" w:rsidRPr="00DC1534" w:rsidRDefault="00DC1534" w:rsidP="00DC1534">
      <w:pPr>
        <w:spacing w:after="240"/>
        <w:ind w:left="2880" w:hanging="720"/>
        <w:rPr>
          <w:szCs w:val="20"/>
        </w:rPr>
      </w:pPr>
      <w:r w:rsidRPr="00DC1534">
        <w:rPr>
          <w:szCs w:val="20"/>
        </w:rPr>
        <w:t>(B)</w:t>
      </w:r>
      <w:r w:rsidRPr="00DC1534">
        <w:rPr>
          <w:szCs w:val="20"/>
        </w:rPr>
        <w:tab/>
        <w:t xml:space="preserve">Due to replacement to alleviate unsafe operating conditions; </w:t>
      </w:r>
    </w:p>
    <w:p w14:paraId="144ADEB1" w14:textId="77777777" w:rsidR="00DC1534" w:rsidRPr="00DC1534" w:rsidRDefault="00DC1534" w:rsidP="00DC1534">
      <w:pPr>
        <w:spacing w:after="240"/>
        <w:ind w:left="2880" w:hanging="720"/>
        <w:rPr>
          <w:szCs w:val="20"/>
        </w:rPr>
      </w:pPr>
      <w:r w:rsidRPr="00DC1534">
        <w:rPr>
          <w:szCs w:val="20"/>
        </w:rPr>
        <w:t>(C)</w:t>
      </w:r>
      <w:r w:rsidRPr="00DC1534">
        <w:rPr>
          <w:szCs w:val="20"/>
        </w:rPr>
        <w:tab/>
        <w:t xml:space="preserve">Due to regulatory requirements, with compliance dates during the term of the RMR Agreement (any such compliance dates and requirements shall be explicitly defined in the RMR Agreement); or </w:t>
      </w:r>
    </w:p>
    <w:p w14:paraId="174DF223" w14:textId="77777777" w:rsidR="00DC1534" w:rsidRPr="00DC1534" w:rsidRDefault="00DC1534" w:rsidP="00DC1534">
      <w:pPr>
        <w:spacing w:after="240"/>
        <w:ind w:left="2880" w:hanging="720"/>
        <w:rPr>
          <w:szCs w:val="20"/>
        </w:rPr>
      </w:pPr>
      <w:r w:rsidRPr="00DC1534">
        <w:rPr>
          <w:szCs w:val="20"/>
        </w:rPr>
        <w:t>(D)</w:t>
      </w:r>
      <w:r w:rsidRPr="00DC1534">
        <w:rPr>
          <w:szCs w:val="20"/>
        </w:rPr>
        <w:tab/>
        <w:t>To ensure the ability to operate the RMR Unit consistent with Good Utility Practice;</w:t>
      </w:r>
    </w:p>
    <w:p w14:paraId="244EE748" w14:textId="77777777" w:rsidR="00DC1534" w:rsidRPr="00DC1534" w:rsidRDefault="00DC1534" w:rsidP="00DC1534">
      <w:pPr>
        <w:spacing w:after="240"/>
        <w:ind w:left="2160" w:hanging="720"/>
        <w:rPr>
          <w:szCs w:val="20"/>
        </w:rPr>
      </w:pPr>
      <w:r w:rsidRPr="00DC1534">
        <w:rPr>
          <w:szCs w:val="20"/>
        </w:rPr>
        <w:t>(vi)</w:t>
      </w:r>
      <w:r w:rsidRPr="00DC1534">
        <w:rPr>
          <w:szCs w:val="20"/>
        </w:rPr>
        <w:tab/>
        <w:t>Reservation and transportation costs associated with firm fuel supplies not recovered under Section 6.6.6.2, RMR Payment for Energy;</w:t>
      </w:r>
    </w:p>
    <w:p w14:paraId="020B8256" w14:textId="77777777" w:rsidR="00DC1534" w:rsidRPr="00DC1534" w:rsidRDefault="00DC1534" w:rsidP="00DC1534">
      <w:pPr>
        <w:spacing w:after="240"/>
        <w:ind w:left="2160" w:hanging="720"/>
        <w:rPr>
          <w:szCs w:val="20"/>
        </w:rPr>
      </w:pPr>
      <w:r w:rsidRPr="00DC1534">
        <w:rPr>
          <w:szCs w:val="20"/>
        </w:rPr>
        <w:lastRenderedPageBreak/>
        <w:t>(vii)</w:t>
      </w:r>
      <w:r w:rsidRPr="00DC1534">
        <w:rPr>
          <w:szCs w:val="20"/>
        </w:rPr>
        <w:tab/>
        <w:t>Property taxes and other taxes attributable to continuing to operate the RMR Unit during the term of the RMR Agreement;</w:t>
      </w:r>
    </w:p>
    <w:p w14:paraId="0E93D42B" w14:textId="77777777" w:rsidR="00DC1534" w:rsidRPr="00DC1534" w:rsidRDefault="00DC1534" w:rsidP="00DC1534">
      <w:pPr>
        <w:spacing w:after="240"/>
        <w:ind w:left="2160" w:hanging="720"/>
        <w:rPr>
          <w:szCs w:val="20"/>
        </w:rPr>
      </w:pPr>
      <w:r w:rsidRPr="00DC1534">
        <w:rPr>
          <w:szCs w:val="20"/>
        </w:rPr>
        <w:t>(viii)</w:t>
      </w:r>
      <w:r w:rsidRPr="00DC1534">
        <w:rPr>
          <w:szCs w:val="20"/>
        </w:rPr>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83F2E91" w14:textId="77777777" w:rsidR="00DC1534" w:rsidRPr="00DC1534" w:rsidRDefault="00DC1534" w:rsidP="00DC1534">
      <w:pPr>
        <w:spacing w:after="240"/>
        <w:ind w:left="2160" w:hanging="720"/>
        <w:rPr>
          <w:szCs w:val="20"/>
        </w:rPr>
      </w:pPr>
      <w:r w:rsidRPr="00DC1534">
        <w:rPr>
          <w:szCs w:val="20"/>
        </w:rPr>
        <w:t>(ix)</w:t>
      </w:r>
      <w:r w:rsidRPr="00DC1534">
        <w:rPr>
          <w:szCs w:val="20"/>
        </w:rPr>
        <w:tab/>
        <w:t>Costs based on a long-term service agreement (LTSA), provided that:</w:t>
      </w:r>
    </w:p>
    <w:p w14:paraId="0AEA6352" w14:textId="77777777" w:rsidR="00DC1534" w:rsidRPr="00DC1534" w:rsidRDefault="00DC1534" w:rsidP="00DC1534">
      <w:pPr>
        <w:spacing w:after="240"/>
        <w:ind w:left="2880" w:hanging="720"/>
        <w:rPr>
          <w:szCs w:val="20"/>
        </w:rPr>
      </w:pPr>
      <w:r w:rsidRPr="00DC1534">
        <w:rPr>
          <w:szCs w:val="20"/>
        </w:rPr>
        <w:t>(A)</w:t>
      </w:r>
      <w:r w:rsidRPr="00DC1534">
        <w:rPr>
          <w:szCs w:val="20"/>
        </w:rPr>
        <w:tab/>
        <w:t>The maintenance costs to be included are incremental and consistent with the definitions of the costs within the scope of the RMR Agreement and these Protocols;</w:t>
      </w:r>
    </w:p>
    <w:p w14:paraId="5CF0F0D1" w14:textId="77777777" w:rsidR="00DC1534" w:rsidRPr="00DC1534" w:rsidRDefault="00DC1534" w:rsidP="00DC1534">
      <w:pPr>
        <w:spacing w:after="240"/>
        <w:ind w:left="2880" w:hanging="720"/>
        <w:rPr>
          <w:szCs w:val="20"/>
        </w:rPr>
      </w:pPr>
      <w:r w:rsidRPr="00DC1534">
        <w:rPr>
          <w:szCs w:val="20"/>
        </w:rPr>
        <w:t>(B)</w:t>
      </w:r>
      <w:r w:rsidRPr="00DC1534">
        <w:rPr>
          <w:szCs w:val="20"/>
        </w:rPr>
        <w:tab/>
        <w:t>The cost of each component is specifically set by the LTSA;</w:t>
      </w:r>
    </w:p>
    <w:p w14:paraId="22536C53" w14:textId="77777777" w:rsidR="00DC1534" w:rsidRPr="00DC1534" w:rsidRDefault="00DC1534" w:rsidP="00DC1534">
      <w:pPr>
        <w:spacing w:after="240"/>
        <w:ind w:left="2880" w:hanging="720"/>
        <w:rPr>
          <w:szCs w:val="20"/>
        </w:rPr>
      </w:pPr>
      <w:r w:rsidRPr="00DC1534">
        <w:rPr>
          <w:szCs w:val="20"/>
        </w:rPr>
        <w:t>(C)</w:t>
      </w:r>
      <w:r w:rsidRPr="00DC1534">
        <w:rPr>
          <w:szCs w:val="20"/>
        </w:rPr>
        <w:tab/>
        <w:t>ERCOT must be able to verify the incremental or variable maintenance costs ($/MWh) or ($/start) described in the LTSA; and</w:t>
      </w:r>
    </w:p>
    <w:p w14:paraId="756F834A" w14:textId="77777777" w:rsidR="00DC1534" w:rsidRPr="00DC1534" w:rsidRDefault="00DC1534" w:rsidP="00DC1534">
      <w:pPr>
        <w:spacing w:after="240"/>
        <w:ind w:left="2880" w:hanging="720"/>
        <w:rPr>
          <w:szCs w:val="20"/>
        </w:rPr>
      </w:pPr>
      <w:r w:rsidRPr="00DC1534">
        <w:rPr>
          <w:szCs w:val="20"/>
        </w:rPr>
        <w:t>(D)</w:t>
      </w:r>
      <w:r w:rsidRPr="00DC1534">
        <w:rPr>
          <w:szCs w:val="20"/>
        </w:rPr>
        <w:tab/>
        <w:t>The LTSA is in effect during the term of the RMR Agreement and available to ERCOT for review; and</w:t>
      </w:r>
    </w:p>
    <w:p w14:paraId="520CB79A" w14:textId="77777777" w:rsidR="00DC1534" w:rsidRPr="00DC1534" w:rsidRDefault="00DC1534" w:rsidP="00DC1534">
      <w:pPr>
        <w:spacing w:after="240"/>
        <w:ind w:left="2160" w:hanging="720"/>
        <w:rPr>
          <w:szCs w:val="20"/>
        </w:rPr>
      </w:pPr>
      <w:r w:rsidRPr="00DC1534">
        <w:rPr>
          <w:szCs w:val="20"/>
        </w:rPr>
        <w:t>(x)</w:t>
      </w:r>
      <w:r w:rsidRPr="00DC1534">
        <w:rPr>
          <w:szCs w:val="20"/>
        </w:rPr>
        <w:tab/>
        <w:t xml:space="preserve">Non-fuel costs to return a mothballed RMR Unit, or an RMR Unit that had ceased operations permanently due to a Forced Outage, to service provided that: </w:t>
      </w:r>
    </w:p>
    <w:p w14:paraId="4CEC6364" w14:textId="77777777" w:rsidR="00DC1534" w:rsidRPr="00DC1534" w:rsidRDefault="00DC1534" w:rsidP="00DC1534">
      <w:pPr>
        <w:spacing w:after="240"/>
        <w:ind w:left="2880" w:hanging="720"/>
        <w:rPr>
          <w:szCs w:val="20"/>
        </w:rPr>
      </w:pPr>
      <w:r w:rsidRPr="00DC1534">
        <w:rPr>
          <w:szCs w:val="20"/>
        </w:rPr>
        <w:t>(A)</w:t>
      </w:r>
      <w:r w:rsidRPr="00DC1534">
        <w:rPr>
          <w:szCs w:val="20"/>
        </w:rPr>
        <w:tab/>
        <w:t xml:space="preserve">The costs were incurred between the effective date of the RMR Agreement and the termination date of the RMR Agreement; and </w:t>
      </w:r>
    </w:p>
    <w:p w14:paraId="23ADC201" w14:textId="77777777" w:rsidR="00DC1534" w:rsidRPr="00DC1534" w:rsidRDefault="00DC1534" w:rsidP="00DC1534">
      <w:pPr>
        <w:spacing w:after="240"/>
        <w:ind w:left="2880" w:hanging="720"/>
        <w:rPr>
          <w:szCs w:val="20"/>
        </w:rPr>
      </w:pPr>
      <w:r w:rsidRPr="00DC1534">
        <w:rPr>
          <w:szCs w:val="20"/>
        </w:rPr>
        <w:t>(B)</w:t>
      </w:r>
      <w:r w:rsidRPr="00DC1534">
        <w:rPr>
          <w:szCs w:val="20"/>
        </w:rPr>
        <w:tab/>
        <w:t>The costs do not include costs the RMR Unit owner would have incurred had the RMR Unit remained mothballed or under Forced Outage.</w:t>
      </w:r>
    </w:p>
    <w:p w14:paraId="5BF86F90" w14:textId="77777777" w:rsidR="00DC1534" w:rsidRPr="00DC1534" w:rsidRDefault="00DC1534" w:rsidP="00DC1534">
      <w:pPr>
        <w:spacing w:after="240"/>
        <w:ind w:left="1440" w:hanging="720"/>
        <w:rPr>
          <w:szCs w:val="20"/>
        </w:rPr>
      </w:pPr>
      <w:r w:rsidRPr="00DC1534">
        <w:rPr>
          <w:szCs w:val="20"/>
        </w:rPr>
        <w:t>(b)</w:t>
      </w:r>
      <w:r w:rsidRPr="00DC1534">
        <w:rPr>
          <w:szCs w:val="20"/>
        </w:rPr>
        <w:tab/>
        <w:t>Examples of costs not included as Eligible Costs are:</w:t>
      </w:r>
    </w:p>
    <w:p w14:paraId="64DCC0ED" w14:textId="77777777" w:rsidR="00DC1534" w:rsidRPr="00DC1534" w:rsidRDefault="00DC1534" w:rsidP="00DC1534">
      <w:pPr>
        <w:spacing w:after="240"/>
        <w:ind w:left="2160" w:hanging="720"/>
        <w:rPr>
          <w:szCs w:val="20"/>
        </w:rPr>
      </w:pPr>
      <w:r w:rsidRPr="00DC1534">
        <w:rPr>
          <w:szCs w:val="20"/>
        </w:rPr>
        <w:t>(i)</w:t>
      </w:r>
      <w:r w:rsidRPr="00DC1534">
        <w:rPr>
          <w:szCs w:val="20"/>
        </w:rPr>
        <w:tab/>
        <w:t>Depreciation expense, return on equity, and debt and interest costs;</w:t>
      </w:r>
    </w:p>
    <w:p w14:paraId="03E2273B" w14:textId="77777777" w:rsidR="00DC1534" w:rsidRPr="00DC1534" w:rsidRDefault="00DC1534" w:rsidP="00DC1534">
      <w:pPr>
        <w:spacing w:after="240"/>
        <w:ind w:left="2160" w:hanging="720"/>
        <w:rPr>
          <w:szCs w:val="20"/>
        </w:rPr>
      </w:pPr>
      <w:r w:rsidRPr="00DC1534">
        <w:rPr>
          <w:szCs w:val="20"/>
        </w:rPr>
        <w:t>(ii)</w:t>
      </w:r>
      <w:r w:rsidRPr="00DC1534">
        <w:rPr>
          <w:szCs w:val="20"/>
        </w:rPr>
        <w:tab/>
        <w:t>Property taxes and other taxes not attributable to continuing to operate the RMR Unit;</w:t>
      </w:r>
    </w:p>
    <w:p w14:paraId="1607C1D3" w14:textId="77777777" w:rsidR="00DC1534" w:rsidRPr="00DC1534" w:rsidRDefault="00DC1534" w:rsidP="00DC1534">
      <w:pPr>
        <w:spacing w:after="240"/>
        <w:ind w:left="2160" w:hanging="720"/>
        <w:rPr>
          <w:szCs w:val="20"/>
        </w:rPr>
      </w:pPr>
      <w:r w:rsidRPr="00DC1534">
        <w:rPr>
          <w:szCs w:val="20"/>
        </w:rPr>
        <w:t>(iii)</w:t>
      </w:r>
      <w:r w:rsidRPr="00DC1534">
        <w:rPr>
          <w:szCs w:val="20"/>
        </w:rPr>
        <w:tab/>
        <w:t xml:space="preserve">Income taxes of the RMR Unit owner or operator; </w:t>
      </w:r>
    </w:p>
    <w:p w14:paraId="42A388C1" w14:textId="77777777" w:rsidR="00DC1534" w:rsidRPr="00DC1534" w:rsidRDefault="00DC1534" w:rsidP="00DC1534">
      <w:pPr>
        <w:spacing w:after="240"/>
        <w:ind w:left="2160" w:hanging="720"/>
        <w:rPr>
          <w:szCs w:val="20"/>
        </w:rPr>
      </w:pPr>
      <w:r w:rsidRPr="00DC1534">
        <w:rPr>
          <w:szCs w:val="20"/>
        </w:rPr>
        <w:t>(iv)</w:t>
      </w:r>
      <w:r w:rsidRPr="00DC1534">
        <w:rPr>
          <w:szCs w:val="20"/>
        </w:rPr>
        <w:tab/>
        <w:t>Labor and material costs associated with other, non-RMR Generation Resources at the same facility;</w:t>
      </w:r>
    </w:p>
    <w:p w14:paraId="16C22A6F" w14:textId="77777777" w:rsidR="00DC1534" w:rsidRPr="00DC1534" w:rsidRDefault="00DC1534" w:rsidP="00DC1534">
      <w:pPr>
        <w:spacing w:after="240"/>
        <w:ind w:left="2160" w:hanging="720"/>
        <w:rPr>
          <w:szCs w:val="20"/>
        </w:rPr>
      </w:pPr>
      <w:r w:rsidRPr="00DC1534">
        <w:rPr>
          <w:szCs w:val="20"/>
        </w:rPr>
        <w:lastRenderedPageBreak/>
        <w:t>(v)</w:t>
      </w:r>
      <w:r w:rsidRPr="00DC1534">
        <w:rPr>
          <w:szCs w:val="20"/>
        </w:rPr>
        <w:tab/>
        <w:t>Cost of parts inventory not used by the RMR Unit during the term of the Agreement;</w:t>
      </w:r>
    </w:p>
    <w:p w14:paraId="31E2A164" w14:textId="77777777" w:rsidR="00DC1534" w:rsidRPr="00DC1534" w:rsidRDefault="00DC1534" w:rsidP="00DC1534">
      <w:pPr>
        <w:spacing w:after="240"/>
        <w:ind w:left="2160" w:hanging="720"/>
        <w:rPr>
          <w:szCs w:val="20"/>
        </w:rPr>
      </w:pPr>
      <w:r w:rsidRPr="00DC1534">
        <w:rPr>
          <w:szCs w:val="20"/>
        </w:rPr>
        <w:t>(vi)</w:t>
      </w:r>
      <w:r w:rsidRPr="00DC1534">
        <w:rPr>
          <w:szCs w:val="20"/>
        </w:rPr>
        <w:tab/>
        <w:t>Costs attributed to other Resources in the power generation station; and</w:t>
      </w:r>
    </w:p>
    <w:p w14:paraId="5E565497" w14:textId="424CE81A" w:rsidR="00DC1534" w:rsidRPr="00DC1534" w:rsidRDefault="00DC1534" w:rsidP="00DC1534">
      <w:pPr>
        <w:spacing w:after="240"/>
        <w:ind w:left="2160" w:hanging="720"/>
        <w:rPr>
          <w:szCs w:val="20"/>
        </w:rPr>
      </w:pPr>
      <w:r w:rsidRPr="00DC1534">
        <w:rPr>
          <w:szCs w:val="20"/>
        </w:rPr>
        <w:t>(vii)</w:t>
      </w:r>
      <w:r w:rsidRPr="00DC1534">
        <w:rPr>
          <w:szCs w:val="20"/>
        </w:rPr>
        <w:tab/>
        <w:t xml:space="preserve">Any other costs the Resource Entity </w:t>
      </w:r>
      <w:del w:id="650" w:author="ERCOT" w:date="2024-10-15T14:02:00Z">
        <w:r w:rsidRPr="00DC1534" w:rsidDel="00F51EFB">
          <w:rPr>
            <w:szCs w:val="20"/>
          </w:rPr>
          <w:delText>that owns</w:delText>
        </w:r>
      </w:del>
      <w:ins w:id="651" w:author="ERCOT" w:date="2024-10-15T14:02:00Z">
        <w:r w:rsidR="00F51EFB">
          <w:rPr>
            <w:szCs w:val="20"/>
          </w:rPr>
          <w:t>for</w:t>
        </w:r>
      </w:ins>
      <w:r w:rsidRPr="00DC1534">
        <w:rPr>
          <w:szCs w:val="20"/>
        </w:rPr>
        <w:t xml:space="preserve"> the RMR Unit would have incurred even if the RMR Unit had been mothballed or shutdown.</w:t>
      </w:r>
    </w:p>
    <w:p w14:paraId="1E9ED647" w14:textId="77777777" w:rsidR="00DC1534" w:rsidRPr="00DC1534" w:rsidRDefault="00DC1534" w:rsidP="00DC1534">
      <w:pPr>
        <w:keepNext/>
        <w:widowControl w:val="0"/>
        <w:tabs>
          <w:tab w:val="left" w:pos="1260"/>
        </w:tabs>
        <w:spacing w:before="240" w:after="240"/>
        <w:outlineLvl w:val="3"/>
        <w:rPr>
          <w:b/>
          <w:bCs/>
          <w:snapToGrid w:val="0"/>
          <w:szCs w:val="20"/>
        </w:rPr>
      </w:pPr>
      <w:bookmarkStart w:id="652" w:name="_Toc478375301"/>
      <w:bookmarkStart w:id="653" w:name="_Toc178232217"/>
      <w:bookmarkStart w:id="654" w:name="_Toc452967046"/>
      <w:r w:rsidRPr="00DC1534">
        <w:rPr>
          <w:b/>
          <w:bCs/>
          <w:snapToGrid w:val="0"/>
          <w:szCs w:val="20"/>
        </w:rPr>
        <w:t>3.14.1.19</w:t>
      </w:r>
      <w:r w:rsidRPr="00DC1534">
        <w:rPr>
          <w:b/>
          <w:bCs/>
          <w:snapToGrid w:val="0"/>
          <w:szCs w:val="20"/>
        </w:rPr>
        <w:tab/>
        <w:t xml:space="preserve">Charge </w:t>
      </w:r>
      <w:r w:rsidRPr="00DC1534">
        <w:rPr>
          <w:b/>
          <w:snapToGrid w:val="0"/>
          <w:szCs w:val="20"/>
        </w:rPr>
        <w:t>for</w:t>
      </w:r>
      <w:r w:rsidRPr="00DC1534">
        <w:rPr>
          <w:b/>
          <w:bCs/>
          <w:snapToGrid w:val="0"/>
          <w:szCs w:val="20"/>
        </w:rPr>
        <w:t xml:space="preserve"> Contributed Capital Expenditures</w:t>
      </w:r>
      <w:bookmarkEnd w:id="652"/>
      <w:bookmarkEnd w:id="653"/>
    </w:p>
    <w:p w14:paraId="4E8F2202" w14:textId="77777777" w:rsidR="00DC1534" w:rsidRPr="00DC1534" w:rsidRDefault="00DC1534" w:rsidP="00DC1534">
      <w:pPr>
        <w:spacing w:after="240"/>
        <w:ind w:left="720" w:hanging="720"/>
        <w:rPr>
          <w:szCs w:val="20"/>
        </w:rPr>
      </w:pPr>
      <w:r w:rsidRPr="00DC1534">
        <w:rPr>
          <w:szCs w:val="20"/>
        </w:rPr>
        <w:t>(1)</w:t>
      </w:r>
      <w:r w:rsidRPr="00DC1534">
        <w:rPr>
          <w:szCs w:val="20"/>
        </w:rPr>
        <w:tab/>
        <w:t xml:space="preserve">This Section applies to any RMR or MRA Agreement </w:t>
      </w:r>
      <w:proofErr w:type="gramStart"/>
      <w:r w:rsidRPr="00DC1534">
        <w:rPr>
          <w:szCs w:val="20"/>
        </w:rPr>
        <w:t>entered into</w:t>
      </w:r>
      <w:proofErr w:type="gramEnd"/>
      <w:r w:rsidRPr="00DC1534">
        <w:rPr>
          <w:szCs w:val="20"/>
        </w:rPr>
        <w:t xml:space="preserve"> by ERCOT and a Resource Entity or QSE on or after October 12, 2016.  </w:t>
      </w:r>
    </w:p>
    <w:p w14:paraId="641873C0" w14:textId="77777777" w:rsidR="00DC1534" w:rsidRPr="00DC1534" w:rsidRDefault="00DC1534" w:rsidP="00DC1534">
      <w:pPr>
        <w:spacing w:after="240"/>
        <w:ind w:left="720" w:hanging="720"/>
        <w:rPr>
          <w:szCs w:val="20"/>
        </w:rPr>
      </w:pPr>
      <w:r w:rsidRPr="00DC1534">
        <w:rPr>
          <w:szCs w:val="20"/>
        </w:rPr>
        <w:t xml:space="preserve">(2) </w:t>
      </w:r>
      <w:r w:rsidRPr="00DC1534">
        <w:rPr>
          <w:szCs w:val="20"/>
        </w:rPr>
        <w:tab/>
        <w:t xml:space="preserve">For purposes of this Section, contributed capital expenditures are defined as expenditures that were made to ensure the availability of an RMR Unit or MRA in connection with an RMR or MRA Agreement, that were settled in accordance with the Settlement processes in the ERCOT Protocols, and that would ordinarily be capitalized under Generally Accepted Accounting Principles (GAAP) or International Accounting Standards (IAS) assuming ongoing operation of the RMR Unit or MRA.  Consistent with the process described in Section 3.14.1.11, Budgeting Eligible Costs, ERCOT will identify contributed capital expenditure items included in each category of submitted Eligible Costs as defined in Section 3.14.1.10, Eligible Costs, or submitted with any MRA budgets.  </w:t>
      </w:r>
    </w:p>
    <w:p w14:paraId="191D8277" w14:textId="77777777" w:rsidR="00DC1534" w:rsidRPr="00DC1534" w:rsidRDefault="00DC1534" w:rsidP="00DC1534">
      <w:pPr>
        <w:spacing w:after="240"/>
        <w:ind w:left="720" w:hanging="720"/>
        <w:rPr>
          <w:szCs w:val="20"/>
        </w:rPr>
      </w:pPr>
      <w:r w:rsidRPr="00DC1534">
        <w:rPr>
          <w:szCs w:val="20"/>
        </w:rPr>
        <w:t>(3)</w:t>
      </w:r>
      <w:r w:rsidRPr="00DC1534">
        <w:rPr>
          <w:szCs w:val="20"/>
        </w:rPr>
        <w:tab/>
        <w:t xml:space="preserve">A QSE that has received payments from ERCOT for contributed capital expenditures pursuant to an RMR or MRA Agreement </w:t>
      </w:r>
      <w:proofErr w:type="gramStart"/>
      <w:r w:rsidRPr="00DC1534">
        <w:rPr>
          <w:szCs w:val="20"/>
        </w:rPr>
        <w:t>entered into</w:t>
      </w:r>
      <w:proofErr w:type="gramEnd"/>
      <w:r w:rsidRPr="00DC1534">
        <w:rPr>
          <w:szCs w:val="20"/>
        </w:rPr>
        <w:t xml:space="preserve"> on or after October 12, </w:t>
      </w:r>
      <w:proofErr w:type="gramStart"/>
      <w:r w:rsidRPr="00DC1534">
        <w:rPr>
          <w:szCs w:val="20"/>
        </w:rPr>
        <w:t>2016</w:t>
      </w:r>
      <w:proofErr w:type="gramEnd"/>
      <w:r w:rsidRPr="00DC1534">
        <w:rPr>
          <w:szCs w:val="20"/>
        </w:rPr>
        <w:t xml:space="preserve"> must refund to ERCOT the contributed capital expenditures as follows:</w:t>
      </w:r>
    </w:p>
    <w:p w14:paraId="1C22D06C" w14:textId="77777777" w:rsidR="00DC1534" w:rsidRPr="00DC1534" w:rsidRDefault="00DC1534" w:rsidP="00DC1534">
      <w:pPr>
        <w:spacing w:after="240"/>
        <w:ind w:left="1440" w:hanging="720"/>
        <w:rPr>
          <w:iCs/>
          <w:szCs w:val="20"/>
        </w:rPr>
      </w:pPr>
      <w:r w:rsidRPr="00DC1534">
        <w:rPr>
          <w:iCs/>
          <w:szCs w:val="20"/>
        </w:rPr>
        <w:t>(a)</w:t>
      </w:r>
      <w:r w:rsidRPr="00DC1534">
        <w:rPr>
          <w:iCs/>
          <w:szCs w:val="20"/>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7EA273C1" w14:textId="77777777" w:rsidR="00DC1534" w:rsidRPr="00DC1534" w:rsidRDefault="00DC1534" w:rsidP="00DC1534">
      <w:pPr>
        <w:spacing w:after="240"/>
        <w:ind w:left="1440" w:hanging="720"/>
        <w:rPr>
          <w:iCs/>
          <w:szCs w:val="20"/>
        </w:rPr>
      </w:pPr>
      <w:r w:rsidRPr="00DC1534">
        <w:rPr>
          <w:iCs/>
          <w:szCs w:val="20"/>
        </w:rPr>
        <w:t xml:space="preserve">(b) </w:t>
      </w:r>
      <w:r w:rsidRPr="00DC1534">
        <w:rPr>
          <w:iCs/>
          <w:szCs w:val="20"/>
        </w:rPr>
        <w:tab/>
        <w:t xml:space="preserve">At the end of the MRA Agreement, if the </w:t>
      </w:r>
      <w:r w:rsidRPr="00DC1534">
        <w:rPr>
          <w:szCs w:val="20"/>
        </w:rPr>
        <w:t xml:space="preserve">QSE that represents the </w:t>
      </w:r>
      <w:r w:rsidRPr="00DC1534">
        <w:rPr>
          <w:iCs/>
          <w:szCs w:val="20"/>
        </w:rPr>
        <w:t xml:space="preserve">MRA chooses not to have the MRA participate in energy or Ancillary Service markets, the QSE representing the MRA shall repay, in a lump sum payment, the positive salvage value associated with the contributed capital expenditures, as estimated at the time of the MRA Agreement.  In addition, the </w:t>
      </w:r>
      <w:r w:rsidRPr="00DC1534">
        <w:rPr>
          <w:szCs w:val="20"/>
        </w:rPr>
        <w:t xml:space="preserve">QSE that represents the </w:t>
      </w:r>
      <w:r w:rsidRPr="00DC1534">
        <w:rPr>
          <w:iCs/>
          <w:szCs w:val="20"/>
        </w:rPr>
        <w:t xml:space="preserve">MRA must repay, in a lump sum payment, the value of contributed capital expenditures </w:t>
      </w:r>
      <w:proofErr w:type="gramStart"/>
      <w:r w:rsidRPr="00DC1534">
        <w:rPr>
          <w:iCs/>
          <w:szCs w:val="20"/>
        </w:rPr>
        <w:t>in excess of</w:t>
      </w:r>
      <w:proofErr w:type="gramEnd"/>
      <w:r w:rsidRPr="00DC1534">
        <w:rPr>
          <w:iCs/>
          <w:szCs w:val="20"/>
        </w:rPr>
        <w:t xml:space="preserve"> the actual cost of the capitalized equipment.</w:t>
      </w:r>
    </w:p>
    <w:p w14:paraId="393FBFFB" w14:textId="7BC1A057" w:rsidR="00DC1534" w:rsidRPr="00DC1534" w:rsidRDefault="00DC1534" w:rsidP="00DC1534">
      <w:pPr>
        <w:spacing w:after="240"/>
        <w:ind w:left="1440" w:hanging="720"/>
        <w:rPr>
          <w:iCs/>
          <w:szCs w:val="20"/>
        </w:rPr>
      </w:pPr>
      <w:r w:rsidRPr="00DC1534">
        <w:rPr>
          <w:iCs/>
          <w:szCs w:val="20"/>
        </w:rPr>
        <w:t>(c)</w:t>
      </w:r>
      <w:r w:rsidRPr="00DC1534">
        <w:rPr>
          <w:iCs/>
          <w:szCs w:val="20"/>
        </w:rPr>
        <w:tab/>
        <w:t xml:space="preserve">If an RMR Unit or MRA participates in the energy or Ancillary Service markets at any time after the termination date of the RMR or MRA Agreement, the Resource Entity </w:t>
      </w:r>
      <w:ins w:id="655" w:author="ERCOT" w:date="2024-10-15T14:02:00Z">
        <w:r w:rsidR="00F51EFB">
          <w:rPr>
            <w:iCs/>
            <w:szCs w:val="20"/>
          </w:rPr>
          <w:t>for</w:t>
        </w:r>
      </w:ins>
      <w:del w:id="656" w:author="ERCOT" w:date="2024-10-15T14:02:00Z">
        <w:r w:rsidRPr="00DC1534" w:rsidDel="00F51EFB">
          <w:rPr>
            <w:iCs/>
            <w:szCs w:val="20"/>
          </w:rPr>
          <w:delText>that owns or controls</w:delText>
        </w:r>
      </w:del>
      <w:r w:rsidRPr="00DC1534">
        <w:rPr>
          <w:iCs/>
          <w:szCs w:val="20"/>
        </w:rPr>
        <w:t xml:space="preserve"> the RMR Unit or the QSE that represents the MRA shall repay, in a lump sum payment, 100% of the remaining book value of the capitalized equipment and capitalized installation charges based on straight-line depreciation over the estimated life of the capitalized component(s) as of the </w:t>
      </w:r>
      <w:r w:rsidRPr="00DC1534">
        <w:rPr>
          <w:iCs/>
          <w:szCs w:val="20"/>
        </w:rPr>
        <w:lastRenderedPageBreak/>
        <w:t xml:space="preserve">termination date of the RMR or MRA Agreement in accordance with GAAP or IAS standards for electric utility equipment, plus 10% of the value of any accelerated tax depreciation associated with the capital contribution taken by the Resource Entity </w:t>
      </w:r>
      <w:ins w:id="657" w:author="ERCOT" w:date="2024-10-15T14:03:00Z">
        <w:r w:rsidR="00F51EFB">
          <w:rPr>
            <w:iCs/>
            <w:szCs w:val="20"/>
          </w:rPr>
          <w:t>for</w:t>
        </w:r>
      </w:ins>
      <w:del w:id="658" w:author="ERCOT" w:date="2024-10-15T14:03:00Z">
        <w:r w:rsidRPr="00DC1534" w:rsidDel="00F51EFB">
          <w:rPr>
            <w:iCs/>
            <w:szCs w:val="20"/>
          </w:rPr>
          <w:delText>that owns or controls</w:delText>
        </w:r>
      </w:del>
      <w:r w:rsidRPr="00DC1534">
        <w:rPr>
          <w:iCs/>
          <w:szCs w:val="20"/>
        </w:rPr>
        <w:t xml:space="preserve"> the RMR Unit or the QSE that represents the MRA during the term of the RMR or MRA Agreement, less any remaining positive salvage value associated with the contributed capital expenditures that was previously repaid in accordance with paragraph (a) or (b) above.  The estimated life shall be based on documentation provided by the manufacturer; or, if installing used equipment, the estimated life may be based on an approximation agreed to by the Resource Entity </w:t>
      </w:r>
      <w:ins w:id="659" w:author="ERCOT" w:date="2024-10-15T14:03:00Z">
        <w:r w:rsidR="00F51EFB">
          <w:rPr>
            <w:iCs/>
            <w:szCs w:val="20"/>
          </w:rPr>
          <w:t>for</w:t>
        </w:r>
      </w:ins>
      <w:del w:id="660" w:author="ERCOT" w:date="2024-10-15T14:03:00Z">
        <w:r w:rsidRPr="00DC1534" w:rsidDel="00F51EFB">
          <w:rPr>
            <w:iCs/>
            <w:szCs w:val="20"/>
          </w:rPr>
          <w:delText>that owns or controls</w:delText>
        </w:r>
      </w:del>
      <w:r w:rsidRPr="00DC1534">
        <w:rPr>
          <w:iCs/>
          <w:szCs w:val="20"/>
        </w:rPr>
        <w:t xml:space="preserve"> the RMR Unit or the QSE that represents the MRA and ERCOT, but in no event shall the estimated life be less than the equipment life used for federal income tax purposes.  The value of the accelerated tax depreciation for each year shall be the difference between the </w:t>
      </w:r>
      <w:proofErr w:type="gramStart"/>
      <w:r w:rsidRPr="00DC1534">
        <w:rPr>
          <w:iCs/>
          <w:szCs w:val="20"/>
        </w:rPr>
        <w:t>straight line</w:t>
      </w:r>
      <w:proofErr w:type="gramEnd"/>
      <w:r w:rsidRPr="00DC1534">
        <w:rPr>
          <w:iCs/>
          <w:szCs w:val="20"/>
        </w:rPr>
        <w:t xml:space="preserv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5DB4C63D" w14:textId="77777777" w:rsidR="00DC1534" w:rsidRPr="00DC1534" w:rsidRDefault="00DC1534" w:rsidP="00DC1534">
      <w:pPr>
        <w:spacing w:after="240"/>
        <w:ind w:left="1440" w:hanging="720"/>
        <w:rPr>
          <w:iCs/>
          <w:szCs w:val="20"/>
        </w:rPr>
      </w:pPr>
      <w:proofErr w:type="gramStart"/>
      <w:r w:rsidRPr="00DC1534">
        <w:rPr>
          <w:iCs/>
          <w:szCs w:val="20"/>
        </w:rPr>
        <w:t>(d)</w:t>
      </w:r>
      <w:r w:rsidRPr="00DC1534">
        <w:rPr>
          <w:iCs/>
          <w:szCs w:val="20"/>
        </w:rPr>
        <w:tab/>
        <w:t>If</w:t>
      </w:r>
      <w:proofErr w:type="gramEnd"/>
      <w:r w:rsidRPr="00DC1534">
        <w:rPr>
          <w:iCs/>
          <w:szCs w:val="20"/>
        </w:rPr>
        <w:t xml:space="preserve"> additional contributed capital expenditures are identified </w:t>
      </w:r>
      <w:proofErr w:type="gramStart"/>
      <w:r w:rsidRPr="00DC1534">
        <w:rPr>
          <w:iCs/>
          <w:szCs w:val="20"/>
        </w:rPr>
        <w:t>subsequent to</w:t>
      </w:r>
      <w:proofErr w:type="gramEnd"/>
      <w:r w:rsidRPr="00DC1534">
        <w:rPr>
          <w:iCs/>
          <w:szCs w:val="20"/>
        </w:rPr>
        <w:t xml:space="preserve"> execution and during the term of the RMR or MRA Agreement, the applicable repayment amounts as determined in paragraphs (a), (b), or (c) above will be modified accordingly.</w:t>
      </w:r>
    </w:p>
    <w:p w14:paraId="7B260BFE" w14:textId="77777777" w:rsidR="00DC1534" w:rsidRPr="00DC1534" w:rsidRDefault="00DC1534" w:rsidP="00DC1534">
      <w:pPr>
        <w:spacing w:after="240"/>
        <w:ind w:left="1440" w:hanging="720"/>
        <w:rPr>
          <w:iCs/>
          <w:szCs w:val="20"/>
        </w:rPr>
      </w:pPr>
      <w:r w:rsidRPr="00DC1534">
        <w:rPr>
          <w:iCs/>
          <w:szCs w:val="20"/>
        </w:rPr>
        <w:t>(e)</w:t>
      </w:r>
      <w:r w:rsidRPr="00DC1534">
        <w:rPr>
          <w:iCs/>
          <w:szCs w:val="20"/>
        </w:rPr>
        <w:tab/>
        <w:t>The amount of contributed capital expenditures may be adjusted by ERCOT when early termination in accordance with the RMR Agreement results in a reclassification of capital expenditures to expenses in accordance with GAAP or IAS.</w:t>
      </w:r>
    </w:p>
    <w:p w14:paraId="7DA6F672" w14:textId="06CAF615" w:rsidR="00DC1534" w:rsidRPr="00DC1534" w:rsidRDefault="00DC1534" w:rsidP="00DC1534">
      <w:pPr>
        <w:spacing w:after="240"/>
        <w:ind w:left="1440" w:hanging="720"/>
        <w:rPr>
          <w:iCs/>
          <w:szCs w:val="20"/>
        </w:rPr>
      </w:pPr>
      <w:r w:rsidRPr="00DC1534">
        <w:rPr>
          <w:iCs/>
          <w:szCs w:val="20"/>
        </w:rPr>
        <w:t>(f)</w:t>
      </w:r>
      <w:r w:rsidRPr="00DC1534">
        <w:rPr>
          <w:iCs/>
          <w:szCs w:val="20"/>
        </w:rPr>
        <w:tab/>
        <w:t xml:space="preserve">If the Resource Entity </w:t>
      </w:r>
      <w:ins w:id="661" w:author="ERCOT" w:date="2024-10-15T14:03:00Z">
        <w:r w:rsidR="00F51EFB">
          <w:rPr>
            <w:iCs/>
            <w:szCs w:val="20"/>
          </w:rPr>
          <w:t>for</w:t>
        </w:r>
      </w:ins>
      <w:del w:id="662" w:author="ERCOT" w:date="2024-10-15T14:03:00Z">
        <w:r w:rsidRPr="00DC1534" w:rsidDel="00F51EFB">
          <w:rPr>
            <w:iCs/>
            <w:szCs w:val="20"/>
          </w:rPr>
          <w:delText>that owns or controls</w:delText>
        </w:r>
      </w:del>
      <w:r w:rsidRPr="00DC1534">
        <w:rPr>
          <w:iCs/>
          <w:szCs w:val="20"/>
        </w:rPr>
        <w:t xml:space="preserve"> the RMR Unit or the QSE that represents the MRA is required to pay a lump sum payment of contributed capital expenditures per paragraph (a), (b), or (c) above, then ERCOT will issue a Market Notice identifying the amount of the lump sum payment within five Business Days of termination of the RMR or MRA Agreement.  </w:t>
      </w:r>
    </w:p>
    <w:p w14:paraId="09497844" w14:textId="77777777" w:rsidR="00DC1534" w:rsidRPr="00DC1534" w:rsidRDefault="00DC1534" w:rsidP="00DC1534">
      <w:pPr>
        <w:spacing w:after="240"/>
        <w:ind w:left="2160" w:hanging="720"/>
        <w:rPr>
          <w:iCs/>
          <w:szCs w:val="20"/>
        </w:rPr>
      </w:pPr>
      <w:r w:rsidRPr="00DC1534">
        <w:rPr>
          <w:iCs/>
          <w:szCs w:val="20"/>
        </w:rPr>
        <w:t>(i)</w:t>
      </w:r>
      <w:r w:rsidRPr="00DC1534">
        <w:rPr>
          <w:iCs/>
          <w:szCs w:val="20"/>
        </w:rPr>
        <w:tab/>
        <w:t>ERCOT shall issue a miscellaneous Invoice charging the QSE for the applicable amounts under paragraphs (a), (b), or (c) above.  ERCOT will issue a Market Notice after completion of the collection and disbursement of the repaid contributed capital expenditures.</w:t>
      </w:r>
    </w:p>
    <w:p w14:paraId="62977E20" w14:textId="77777777" w:rsidR="00DC1534" w:rsidRPr="00DC1534" w:rsidRDefault="00DC1534" w:rsidP="00DC1534">
      <w:pPr>
        <w:spacing w:after="240"/>
        <w:ind w:left="2160" w:hanging="720"/>
        <w:rPr>
          <w:iCs/>
          <w:szCs w:val="20"/>
        </w:rPr>
      </w:pPr>
      <w:r w:rsidRPr="00DC1534">
        <w:rPr>
          <w:iCs/>
          <w:szCs w:val="20"/>
        </w:rPr>
        <w:t>(ii)</w:t>
      </w:r>
      <w:r w:rsidRPr="00DC1534">
        <w:rPr>
          <w:iCs/>
          <w:szCs w:val="20"/>
        </w:rPr>
        <w:tab/>
        <w:t xml:space="preserve">ERCOT shall distribute the repayment to QSEs representing Load per Section 6.6.6.6, </w:t>
      </w:r>
      <w:r w:rsidRPr="00DC1534">
        <w:rPr>
          <w:szCs w:val="20"/>
        </w:rPr>
        <w:t>Method for Reconciling RMR Actual Eligible Costs, RMR and MRA Contributed Capital Expenditures, and Miscellaneous RMR Incurred Expenses</w:t>
      </w:r>
      <w:r w:rsidRPr="00DC1534">
        <w:rPr>
          <w:iCs/>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45"/>
      </w:tblGrid>
      <w:tr w:rsidR="00DC1534" w:rsidRPr="00E222EB" w14:paraId="26D0B625" w14:textId="77777777" w:rsidTr="00C54A16">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654"/>
          <w:p w14:paraId="1AB28A06" w14:textId="77777777" w:rsidR="00944BB1" w:rsidRPr="00944BB1" w:rsidRDefault="00944BB1" w:rsidP="00944BB1">
            <w:pPr>
              <w:spacing w:before="120" w:after="240"/>
              <w:rPr>
                <w:b/>
                <w:i/>
                <w:szCs w:val="20"/>
              </w:rPr>
            </w:pPr>
            <w:r w:rsidRPr="00944BB1">
              <w:rPr>
                <w:b/>
                <w:i/>
                <w:szCs w:val="20"/>
              </w:rPr>
              <w:lastRenderedPageBreak/>
              <w:t>[NPRR885 and NPRR995:  Insert applicable portions of Sections 3.14.4 and 3.14.4.1 below upon system implementation:]</w:t>
            </w:r>
          </w:p>
          <w:p w14:paraId="74E4436B" w14:textId="77777777" w:rsidR="008B6227" w:rsidRPr="008B6227" w:rsidRDefault="008B6227" w:rsidP="008B6227">
            <w:pPr>
              <w:keepNext/>
              <w:tabs>
                <w:tab w:val="left" w:pos="1080"/>
              </w:tabs>
              <w:spacing w:before="240" w:after="240"/>
              <w:ind w:left="1080" w:hanging="1080"/>
              <w:outlineLvl w:val="2"/>
              <w:rPr>
                <w:b/>
                <w:bCs/>
                <w:i/>
                <w:szCs w:val="20"/>
              </w:rPr>
            </w:pPr>
            <w:bookmarkStart w:id="663" w:name="_Toc199405409"/>
            <w:r w:rsidRPr="008B6227">
              <w:rPr>
                <w:b/>
                <w:bCs/>
                <w:i/>
                <w:szCs w:val="20"/>
              </w:rPr>
              <w:t>3.14.4</w:t>
            </w:r>
            <w:r w:rsidRPr="008B6227">
              <w:rPr>
                <w:b/>
                <w:bCs/>
                <w:i/>
                <w:szCs w:val="20"/>
              </w:rPr>
              <w:tab/>
              <w:t>Must-Run Alternative Service</w:t>
            </w:r>
            <w:bookmarkEnd w:id="663"/>
          </w:p>
          <w:p w14:paraId="73FB5BBA" w14:textId="77777777" w:rsidR="008B6227" w:rsidRPr="008B6227" w:rsidRDefault="008B6227" w:rsidP="008B6227">
            <w:pPr>
              <w:keepNext/>
              <w:widowControl w:val="0"/>
              <w:tabs>
                <w:tab w:val="left" w:pos="1260"/>
              </w:tabs>
              <w:spacing w:before="240" w:after="240"/>
              <w:ind w:left="1260" w:hanging="1260"/>
              <w:outlineLvl w:val="3"/>
              <w:rPr>
                <w:b/>
                <w:snapToGrid w:val="0"/>
                <w:szCs w:val="20"/>
              </w:rPr>
            </w:pPr>
            <w:bookmarkStart w:id="664" w:name="_Toc199405410"/>
            <w:r w:rsidRPr="008B6227">
              <w:rPr>
                <w:b/>
                <w:snapToGrid w:val="0"/>
                <w:szCs w:val="20"/>
              </w:rPr>
              <w:t>3.14.4.1</w:t>
            </w:r>
            <w:r w:rsidRPr="008B6227">
              <w:rPr>
                <w:b/>
                <w:snapToGrid w:val="0"/>
                <w:szCs w:val="20"/>
              </w:rPr>
              <w:tab/>
              <w:t>Overview and Description of MRAs</w:t>
            </w:r>
            <w:bookmarkEnd w:id="664"/>
          </w:p>
          <w:p w14:paraId="0CFAD227" w14:textId="77777777" w:rsidR="008B6227" w:rsidRPr="008B6227" w:rsidRDefault="008B6227" w:rsidP="008B6227">
            <w:pPr>
              <w:spacing w:after="240"/>
              <w:ind w:left="720" w:hanging="720"/>
              <w:rPr>
                <w:szCs w:val="20"/>
              </w:rPr>
            </w:pPr>
            <w:r w:rsidRPr="008B6227">
              <w:rPr>
                <w:iCs/>
                <w:szCs w:val="20"/>
              </w:rPr>
              <w:t>(1)</w:t>
            </w:r>
            <w:r w:rsidRPr="008B6227">
              <w:rPr>
                <w:iCs/>
                <w:szCs w:val="20"/>
              </w:rPr>
              <w:tab/>
              <w:t>Subject to approval by the ERCOT Board, ERCOT may procure Must-Run Alternative (MRA) Service a</w:t>
            </w:r>
            <w:r w:rsidRPr="008B6227">
              <w:rPr>
                <w:szCs w:val="20"/>
              </w:rPr>
              <w:t>s an alternative to contracting with an RMR Unit if ERCOT determines that the MRA Agreement(s) will, in whole or in part, address the reliability need identified in the RMR study in a more cost-effective manner.</w:t>
            </w:r>
          </w:p>
          <w:p w14:paraId="0D5CE515" w14:textId="77777777" w:rsidR="008B6227" w:rsidRPr="008B6227" w:rsidRDefault="008B6227" w:rsidP="008B6227">
            <w:pPr>
              <w:spacing w:after="240"/>
              <w:ind w:left="720" w:hanging="720"/>
              <w:rPr>
                <w:szCs w:val="20"/>
              </w:rPr>
            </w:pPr>
            <w:r w:rsidRPr="008B6227">
              <w:rPr>
                <w:szCs w:val="20"/>
              </w:rPr>
              <w:t>(2)</w:t>
            </w:r>
            <w:r w:rsidRPr="008B6227">
              <w:rPr>
                <w:szCs w:val="20"/>
              </w:rPr>
              <w:tab/>
              <w:t xml:space="preserve">ERCOT will issue a request for proposal (RFP) to solicit offers from QSEs to provide MRA Service.  </w:t>
            </w:r>
          </w:p>
          <w:p w14:paraId="3FCD11F9" w14:textId="77777777" w:rsidR="008B6227" w:rsidRPr="008B6227" w:rsidRDefault="008B6227" w:rsidP="008B6227">
            <w:pPr>
              <w:spacing w:after="240"/>
              <w:ind w:left="1440" w:hanging="720"/>
              <w:rPr>
                <w:szCs w:val="20"/>
              </w:rPr>
            </w:pPr>
            <w:r w:rsidRPr="008B6227">
              <w:rPr>
                <w:szCs w:val="20"/>
              </w:rPr>
              <w:t xml:space="preserve">(a) </w:t>
            </w:r>
            <w:r w:rsidRPr="008B6227">
              <w:rPr>
                <w:szCs w:val="20"/>
              </w:rPr>
              <w:tab/>
              <w:t xml:space="preserve">A QSE may submit an offer in response to the RFP or </w:t>
            </w:r>
            <w:proofErr w:type="gramStart"/>
            <w:r w:rsidRPr="008B6227">
              <w:rPr>
                <w:szCs w:val="20"/>
              </w:rPr>
              <w:t>enter into</w:t>
            </w:r>
            <w:proofErr w:type="gramEnd"/>
            <w:r w:rsidRPr="008B6227">
              <w:rPr>
                <w:szCs w:val="20"/>
              </w:rPr>
              <w:t xml:space="preserve"> an MRA Agreement only if it meets all registration and qualification criteria in Section 16.2, Registration and Qualification of Qualified Scheduling Entities.  </w:t>
            </w:r>
          </w:p>
          <w:p w14:paraId="393751E7" w14:textId="77777777" w:rsidR="008B6227" w:rsidRPr="008B6227" w:rsidRDefault="008B6227" w:rsidP="008B6227">
            <w:pPr>
              <w:spacing w:after="240"/>
              <w:ind w:left="1440" w:hanging="720"/>
              <w:rPr>
                <w:szCs w:val="20"/>
              </w:rPr>
            </w:pPr>
            <w:r w:rsidRPr="008B6227">
              <w:rPr>
                <w:szCs w:val="20"/>
              </w:rPr>
              <w:t>(b)</w:t>
            </w:r>
            <w:r w:rsidRPr="008B6227">
              <w:rPr>
                <w:szCs w:val="20"/>
              </w:rPr>
              <w:tab/>
              <w:t>QSEs whose offers for MRA Service are accepted will be paid according to their offers, subject to the terms of the RFP, MRA Agreement and ERCOT Protocols.  A clearing price mechanism shall not be used for awarding offers for MRA Service.</w:t>
            </w:r>
          </w:p>
          <w:p w14:paraId="1A4DD998" w14:textId="77777777" w:rsidR="008B6227" w:rsidRPr="008B6227" w:rsidRDefault="008B6227" w:rsidP="008B6227">
            <w:pPr>
              <w:spacing w:after="240"/>
              <w:ind w:left="1440" w:hanging="720"/>
              <w:rPr>
                <w:szCs w:val="20"/>
              </w:rPr>
            </w:pPr>
            <w:r w:rsidRPr="008B6227">
              <w:rPr>
                <w:szCs w:val="20"/>
              </w:rPr>
              <w:t>(c)</w:t>
            </w:r>
            <w:r w:rsidRPr="008B6227">
              <w:rPr>
                <w:szCs w:val="20"/>
              </w:rPr>
              <w:tab/>
              <w:t xml:space="preserve">A QSE may submit more than one offer for MRA Service in response to a single RFP.  A QSE may not submit the same MRA or MRA Sites in more than one of its offers.  ERCOT may award multiple offers to </w:t>
            </w:r>
            <w:proofErr w:type="gramStart"/>
            <w:r w:rsidRPr="008B6227">
              <w:rPr>
                <w:szCs w:val="20"/>
              </w:rPr>
              <w:t>a QSE</w:t>
            </w:r>
            <w:proofErr w:type="gramEnd"/>
            <w:r w:rsidRPr="008B6227">
              <w:rPr>
                <w:szCs w:val="20"/>
              </w:rPr>
              <w:t xml:space="preserve">, so long as the MRA or MRA Sites in an awarded offer are not included in any other awarded offer.  A QSE may condition ERCOT’s acceptance of an offer for a Demand Response MRA on ERCOT’s acceptance of an offer for a co-located Other Generation MRA offer. </w:t>
            </w:r>
          </w:p>
          <w:p w14:paraId="37A16B6B" w14:textId="77777777" w:rsidR="008B6227" w:rsidRPr="008B6227" w:rsidRDefault="008B6227" w:rsidP="008B6227">
            <w:pPr>
              <w:spacing w:after="240"/>
              <w:ind w:left="1440" w:hanging="720"/>
              <w:rPr>
                <w:szCs w:val="20"/>
              </w:rPr>
            </w:pPr>
            <w:r w:rsidRPr="008B6227">
              <w:rPr>
                <w:szCs w:val="20"/>
              </w:rPr>
              <w:t>(d)</w:t>
            </w:r>
            <w:r w:rsidRPr="008B6227">
              <w:rPr>
                <w:szCs w:val="20"/>
              </w:rPr>
              <w:tab/>
            </w:r>
            <w:bookmarkStart w:id="665" w:name="_Toc402949820"/>
            <w:r w:rsidRPr="008B6227">
              <w:rPr>
                <w:szCs w:val="20"/>
              </w:rPr>
              <w:t>Demand Response MRAs and Other Generation MRAs, including MRA Sites within aggregated MRAs, that are situated in NOIE service territories, are eligible to provide MRA Service.  Any QSE other than the NOIE QSE wishing to represent such MRAs must obtain written authorization allowing the representation from the NOIE in which the MRA is located.  This authorization must be signed by an individual with authority to bind the NOIE and must be submitted to ERCOT prior to the submission of an offer in response to the MRA.</w:t>
            </w:r>
            <w:bookmarkEnd w:id="665"/>
          </w:p>
          <w:p w14:paraId="46A2C17C" w14:textId="77777777" w:rsidR="008B6227" w:rsidRPr="008B6227" w:rsidRDefault="008B6227" w:rsidP="008B6227">
            <w:pPr>
              <w:spacing w:after="120" w:line="360" w:lineRule="auto"/>
              <w:rPr>
                <w:szCs w:val="20"/>
              </w:rPr>
            </w:pPr>
            <w:r w:rsidRPr="008B6227">
              <w:rPr>
                <w:szCs w:val="20"/>
              </w:rPr>
              <w:t>(3)</w:t>
            </w:r>
            <w:r w:rsidRPr="008B6227">
              <w:rPr>
                <w:szCs w:val="20"/>
              </w:rPr>
              <w:tab/>
              <w:t>An MRA may be connected at either transmission or distribution voltage.</w:t>
            </w:r>
          </w:p>
          <w:p w14:paraId="6CE5952D" w14:textId="77777777" w:rsidR="008B6227" w:rsidRPr="008B6227" w:rsidRDefault="008B6227" w:rsidP="008B6227">
            <w:pPr>
              <w:spacing w:after="240"/>
              <w:ind w:left="720" w:hanging="720"/>
              <w:rPr>
                <w:iCs/>
                <w:szCs w:val="20"/>
              </w:rPr>
            </w:pPr>
            <w:r w:rsidRPr="008B6227">
              <w:rPr>
                <w:iCs/>
                <w:szCs w:val="20"/>
              </w:rPr>
              <w:t>(4)</w:t>
            </w:r>
            <w:r w:rsidRPr="008B6227">
              <w:rPr>
                <w:iCs/>
                <w:szCs w:val="20"/>
              </w:rPr>
              <w:tab/>
              <w:t xml:space="preserve">An MRA offer is ineligible to the extent it offers capacity that was included as a Resource in ERCOT’s RMR analysis or in the Load forecasts from the Steady State Working Group (SSWG) base cases used as the basis for the RMR analysis, as provided for in paragraph (3)(a) of Section 3.14.1.2, ERCOT Evaluation Process.  </w:t>
            </w:r>
          </w:p>
          <w:p w14:paraId="3E98C51A" w14:textId="77777777" w:rsidR="008B6227" w:rsidRPr="008B6227" w:rsidRDefault="008B6227" w:rsidP="008B6227">
            <w:pPr>
              <w:spacing w:after="240"/>
              <w:ind w:left="720" w:hanging="720"/>
              <w:rPr>
                <w:iCs/>
                <w:szCs w:val="20"/>
              </w:rPr>
            </w:pPr>
            <w:r w:rsidRPr="008B6227">
              <w:rPr>
                <w:iCs/>
                <w:szCs w:val="20"/>
              </w:rPr>
              <w:lastRenderedPageBreak/>
              <w:t>(5)</w:t>
            </w:r>
            <w:r w:rsidRPr="008B6227">
              <w:rPr>
                <w:iCs/>
                <w:szCs w:val="20"/>
              </w:rPr>
              <w:tab/>
              <w:t xml:space="preserve">Each MRA must provide at least five MW of capacity.  </w:t>
            </w:r>
          </w:p>
          <w:p w14:paraId="05CE43B3" w14:textId="77777777" w:rsidR="008B6227" w:rsidRPr="008B6227" w:rsidRDefault="008B6227" w:rsidP="008B6227">
            <w:pPr>
              <w:spacing w:after="240"/>
              <w:ind w:left="720" w:hanging="720"/>
              <w:rPr>
                <w:iCs/>
                <w:szCs w:val="20"/>
              </w:rPr>
            </w:pPr>
            <w:r w:rsidRPr="008B6227">
              <w:rPr>
                <w:iCs/>
                <w:szCs w:val="20"/>
              </w:rPr>
              <w:t>(6)</w:t>
            </w:r>
            <w:r w:rsidRPr="008B6227">
              <w:rPr>
                <w:iCs/>
                <w:szCs w:val="20"/>
              </w:rPr>
              <w:tab/>
              <w:t>Eligible MRA resources may include:</w:t>
            </w:r>
          </w:p>
          <w:p w14:paraId="5507E7EB" w14:textId="77777777" w:rsidR="008B6227" w:rsidRPr="008B6227" w:rsidRDefault="008B6227" w:rsidP="008B6227">
            <w:pPr>
              <w:spacing w:after="240"/>
              <w:ind w:left="1440" w:hanging="720"/>
              <w:rPr>
                <w:szCs w:val="20"/>
              </w:rPr>
            </w:pPr>
            <w:r w:rsidRPr="008B6227">
              <w:rPr>
                <w:szCs w:val="20"/>
              </w:rPr>
              <w:t>(a)</w:t>
            </w:r>
            <w:r w:rsidRPr="008B6227">
              <w:rPr>
                <w:szCs w:val="20"/>
              </w:rPr>
              <w:tab/>
              <w:t xml:space="preserve">A proposed Generation Resource or ESR that was not included in the reliability need evaluation pursuant to paragraph (3)(a) of Section 3.14.1.2.  </w:t>
            </w:r>
          </w:p>
          <w:p w14:paraId="2B58FD8F" w14:textId="77777777" w:rsidR="008B6227" w:rsidRPr="008B6227" w:rsidRDefault="008B6227" w:rsidP="008B6227">
            <w:pPr>
              <w:spacing w:after="240"/>
              <w:ind w:left="2160" w:hanging="720"/>
              <w:rPr>
                <w:szCs w:val="20"/>
              </w:rPr>
            </w:pPr>
            <w:r w:rsidRPr="008B6227">
              <w:rPr>
                <w:szCs w:val="20"/>
              </w:rPr>
              <w:t xml:space="preserve">(i) </w:t>
            </w:r>
            <w:r w:rsidRPr="008B6227">
              <w:rPr>
                <w:szCs w:val="20"/>
              </w:rPr>
              <w:tab/>
              <w:t xml:space="preserve">Proposed Generation Resources or ESRs must adhere to all interconnection requirements, including the requirements of Planning Guide Section 5, Generator Interconnection or Modification.  </w:t>
            </w:r>
          </w:p>
          <w:p w14:paraId="100432F7" w14:textId="77777777" w:rsidR="008B6227" w:rsidRPr="008B6227" w:rsidRDefault="008B6227" w:rsidP="008B6227">
            <w:pPr>
              <w:spacing w:after="240"/>
              <w:ind w:left="2160" w:hanging="720"/>
              <w:rPr>
                <w:szCs w:val="20"/>
              </w:rPr>
            </w:pPr>
            <w:r w:rsidRPr="008B6227">
              <w:rPr>
                <w:szCs w:val="20"/>
              </w:rPr>
              <w:t>(ii)</w:t>
            </w:r>
            <w:r w:rsidRPr="008B6227">
              <w:rPr>
                <w:szCs w:val="20"/>
              </w:rPr>
              <w:tab/>
              <w:t>If the proposed Generation Resource is an Intermittent Renewable Resource (IRR), the QSE shall provide capacity values based on the Resource’s projected peak average capacity contribution</w:t>
            </w:r>
            <w:r w:rsidRPr="008B6227" w:rsidDel="006A45CC">
              <w:rPr>
                <w:szCs w:val="20"/>
              </w:rPr>
              <w:t xml:space="preserve"> </w:t>
            </w:r>
            <w:r w:rsidRPr="008B6227">
              <w:rPr>
                <w:szCs w:val="20"/>
              </w:rPr>
              <w:t>during the MRA Contracted Hours.</w:t>
            </w:r>
          </w:p>
          <w:p w14:paraId="0C23E34F" w14:textId="77777777" w:rsidR="008B6227" w:rsidRPr="008B6227" w:rsidRDefault="008B6227" w:rsidP="008B6227">
            <w:pPr>
              <w:spacing w:after="240"/>
              <w:ind w:left="1440" w:hanging="720"/>
              <w:rPr>
                <w:szCs w:val="20"/>
                <w:highlight w:val="yellow"/>
              </w:rPr>
            </w:pPr>
            <w:r w:rsidRPr="008B6227">
              <w:rPr>
                <w:szCs w:val="20"/>
              </w:rPr>
              <w:t>(b)</w:t>
            </w:r>
            <w:r w:rsidRPr="008B6227">
              <w:rPr>
                <w:szCs w:val="20"/>
              </w:rPr>
              <w:tab/>
              <w:t>Proposed capacity additions to existing Generation Resources or ESRs, if the additional capacity was not included in the reliability need evaluation pursuant to paragraph (3)(a) of Section 3.14.1.2.</w:t>
            </w:r>
            <w:r w:rsidRPr="008B6227">
              <w:rPr>
                <w:szCs w:val="20"/>
                <w:highlight w:val="yellow"/>
              </w:rPr>
              <w:t xml:space="preserve"> </w:t>
            </w:r>
          </w:p>
          <w:p w14:paraId="57D3FC4E" w14:textId="77777777" w:rsidR="008B6227" w:rsidRPr="008B6227" w:rsidRDefault="008B6227" w:rsidP="008B6227">
            <w:pPr>
              <w:spacing w:after="240"/>
              <w:ind w:left="2160" w:hanging="720"/>
              <w:rPr>
                <w:szCs w:val="20"/>
              </w:rPr>
            </w:pPr>
            <w:r w:rsidRPr="008B6227">
              <w:rPr>
                <w:szCs w:val="20"/>
              </w:rPr>
              <w:t>(i)</w:t>
            </w:r>
            <w:r w:rsidRPr="008B6227">
              <w:rPr>
                <w:szCs w:val="20"/>
              </w:rPr>
              <w:tab/>
              <w:t xml:space="preserve">Prior to providing MRA Service, the Resource Entity will be required to modify its Resource Registration information and complete necessary interconnection requirements with respect to this additional capacity.  </w:t>
            </w:r>
          </w:p>
          <w:p w14:paraId="7A83156C" w14:textId="77777777" w:rsidR="008B6227" w:rsidRPr="008B6227" w:rsidRDefault="008B6227" w:rsidP="008B6227">
            <w:pPr>
              <w:spacing w:after="240"/>
              <w:ind w:left="2160" w:hanging="720"/>
              <w:rPr>
                <w:szCs w:val="20"/>
              </w:rPr>
            </w:pPr>
            <w:r w:rsidRPr="008B6227">
              <w:rPr>
                <w:szCs w:val="20"/>
              </w:rPr>
              <w:t>(ii)</w:t>
            </w:r>
            <w:r w:rsidRPr="008B6227">
              <w:rPr>
                <w:szCs w:val="20"/>
              </w:rPr>
              <w:tab/>
              <w:t>If the capacity is being added to an IRR, the QSE shall provide capacity values based on the Resource’s projected peak average capacity contribution during the hours identified during the MRA Contracted Hours.</w:t>
            </w:r>
          </w:p>
          <w:p w14:paraId="11D9CF51" w14:textId="77777777" w:rsidR="008B6227" w:rsidRPr="008B6227" w:rsidRDefault="008B6227" w:rsidP="008B6227">
            <w:pPr>
              <w:spacing w:after="240"/>
              <w:ind w:left="1440" w:hanging="720"/>
              <w:rPr>
                <w:szCs w:val="20"/>
              </w:rPr>
            </w:pPr>
            <w:r w:rsidRPr="008B6227">
              <w:rPr>
                <w:szCs w:val="20"/>
              </w:rPr>
              <w:t>(c)</w:t>
            </w:r>
            <w:r w:rsidRPr="008B6227">
              <w:rPr>
                <w:szCs w:val="20"/>
              </w:rPr>
              <w:tab/>
              <w:t xml:space="preserve">A proposed or existing </w:t>
            </w:r>
            <w:del w:id="666" w:author="ERCOT" w:date="2025-09-26T09:12:00Z" w16du:dateUtc="2025-09-26T14:12:00Z">
              <w:r w:rsidRPr="008B6227" w:rsidDel="007A7D87">
                <w:rPr>
                  <w:szCs w:val="20"/>
                </w:rPr>
                <w:delText xml:space="preserve">generator registered, or proposed to be registered, with ERCOT as a Settlement Only Generator (SOG) or as </w:delText>
              </w:r>
            </w:del>
            <w:r w:rsidRPr="008B6227">
              <w:rPr>
                <w:szCs w:val="20"/>
              </w:rPr>
              <w:t>Distribut</w:t>
            </w:r>
            <w:ins w:id="667" w:author="ERCOT" w:date="2025-09-26T09:12:00Z" w16du:dateUtc="2025-09-26T14:12:00Z">
              <w:r w:rsidRPr="008B6227">
                <w:rPr>
                  <w:szCs w:val="20"/>
                </w:rPr>
                <w:t>ion</w:t>
              </w:r>
            </w:ins>
            <w:del w:id="668" w:author="ERCOT" w:date="2025-09-26T09:12:00Z" w16du:dateUtc="2025-09-26T14:12:00Z">
              <w:r w:rsidRPr="008B6227" w:rsidDel="007A7D87">
                <w:rPr>
                  <w:szCs w:val="20"/>
                </w:rPr>
                <w:delText>ed</w:delText>
              </w:r>
            </w:del>
            <w:r w:rsidRPr="008B6227">
              <w:rPr>
                <w:szCs w:val="20"/>
              </w:rPr>
              <w:t xml:space="preserve"> Generation </w:t>
            </w:r>
            <w:ins w:id="669" w:author="ERCOT" w:date="2025-09-26T09:12:00Z" w16du:dateUtc="2025-09-26T14:12:00Z">
              <w:r w:rsidRPr="008B6227">
                <w:rPr>
                  <w:szCs w:val="20"/>
                </w:rPr>
                <w:t xml:space="preserve">Resource </w:t>
              </w:r>
            </w:ins>
            <w:r w:rsidRPr="008B6227">
              <w:rPr>
                <w:szCs w:val="20"/>
              </w:rPr>
              <w:t>(DG</w:t>
            </w:r>
            <w:ins w:id="670" w:author="ERCOT" w:date="2025-09-26T09:13:00Z" w16du:dateUtc="2025-09-26T14:13:00Z">
              <w:r w:rsidRPr="008B6227">
                <w:rPr>
                  <w:szCs w:val="20"/>
                </w:rPr>
                <w:t>R</w:t>
              </w:r>
            </w:ins>
            <w:r w:rsidRPr="008B6227">
              <w:rPr>
                <w:szCs w:val="20"/>
              </w:rPr>
              <w:t>).  If the generator is an intermittent renewable generator, the QSE, when responding to an RFP for MRA Service, shall provide capacity values based on the MRA’s projected peak average capacity contribution</w:t>
            </w:r>
            <w:r w:rsidRPr="008B6227" w:rsidDel="006A45CC">
              <w:rPr>
                <w:szCs w:val="20"/>
              </w:rPr>
              <w:t xml:space="preserve"> </w:t>
            </w:r>
            <w:r w:rsidRPr="008B6227">
              <w:rPr>
                <w:szCs w:val="20"/>
              </w:rPr>
              <w:t>during the hours identified in the MRA Contracted Hours.</w:t>
            </w:r>
          </w:p>
          <w:p w14:paraId="6BF30C4C" w14:textId="77777777" w:rsidR="008B6227" w:rsidRPr="008B6227" w:rsidRDefault="008B6227" w:rsidP="008B6227">
            <w:pPr>
              <w:spacing w:after="240"/>
              <w:ind w:left="1440" w:hanging="720"/>
              <w:rPr>
                <w:szCs w:val="20"/>
              </w:rPr>
            </w:pPr>
            <w:r w:rsidRPr="008B6227">
              <w:rPr>
                <w:szCs w:val="20"/>
              </w:rPr>
              <w:t>(d)</w:t>
            </w:r>
            <w:r w:rsidRPr="008B6227">
              <w:rPr>
                <w:szCs w:val="20"/>
              </w:rPr>
              <w:tab/>
              <w:t xml:space="preserve">Proposed or existing Demand response assets, which may include Load Resources and ERS Loads. </w:t>
            </w:r>
          </w:p>
          <w:p w14:paraId="662BB073" w14:textId="77777777" w:rsidR="008B6227" w:rsidRPr="008B6227" w:rsidRDefault="008B6227" w:rsidP="008B6227">
            <w:pPr>
              <w:spacing w:after="240"/>
              <w:ind w:left="1440" w:hanging="720"/>
              <w:rPr>
                <w:szCs w:val="20"/>
              </w:rPr>
            </w:pPr>
            <w:r w:rsidRPr="008B6227">
              <w:rPr>
                <w:szCs w:val="20"/>
              </w:rPr>
              <w:t>(e)</w:t>
            </w:r>
            <w:r w:rsidRPr="008B6227">
              <w:rPr>
                <w:szCs w:val="20"/>
              </w:rPr>
              <w:tab/>
              <w:t>A proposed or existing Energy Storage System (ESS) registered, or proposed to be registered, with ERCOT as a Settlement Only Energy Storage System (SOESS).</w:t>
            </w:r>
          </w:p>
          <w:p w14:paraId="351D1AE6" w14:textId="77777777" w:rsidR="008B6227" w:rsidRPr="008B6227" w:rsidRDefault="008B6227" w:rsidP="008B6227">
            <w:pPr>
              <w:spacing w:after="240"/>
              <w:ind w:left="720" w:hanging="720"/>
              <w:rPr>
                <w:iCs/>
                <w:szCs w:val="20"/>
              </w:rPr>
            </w:pPr>
            <w:r w:rsidRPr="008B6227">
              <w:rPr>
                <w:iCs/>
                <w:szCs w:val="20"/>
              </w:rPr>
              <w:t>(7)</w:t>
            </w:r>
            <w:r w:rsidRPr="008B6227">
              <w:rPr>
                <w:iCs/>
                <w:szCs w:val="20"/>
              </w:rPr>
              <w:tab/>
              <w:t>An MRA must be able to provide power injection or Demand response to the ERCOT System at ERCOT’s discretion during the MRA Contracted Hours.</w:t>
            </w:r>
          </w:p>
          <w:p w14:paraId="389DAB58" w14:textId="77777777" w:rsidR="008B6227" w:rsidRPr="008B6227" w:rsidRDefault="008B6227" w:rsidP="008B6227">
            <w:pPr>
              <w:spacing w:after="240"/>
              <w:ind w:left="1440" w:hanging="720"/>
              <w:rPr>
                <w:iCs/>
                <w:szCs w:val="20"/>
              </w:rPr>
            </w:pPr>
            <w:r w:rsidRPr="008B6227">
              <w:rPr>
                <w:iCs/>
                <w:szCs w:val="20"/>
              </w:rPr>
              <w:t>(a)</w:t>
            </w:r>
            <w:r w:rsidRPr="008B6227">
              <w:rPr>
                <w:iCs/>
                <w:szCs w:val="20"/>
              </w:rPr>
              <w:tab/>
              <w:t xml:space="preserve">QSE offers in response to an </w:t>
            </w:r>
            <w:r w:rsidRPr="008B6227">
              <w:rPr>
                <w:szCs w:val="20"/>
              </w:rPr>
              <w:t>RFP for MRA Service</w:t>
            </w:r>
            <w:r w:rsidRPr="008B6227">
              <w:rPr>
                <w:iCs/>
                <w:szCs w:val="20"/>
              </w:rPr>
              <w:t xml:space="preserve"> must fully describe </w:t>
            </w:r>
            <w:proofErr w:type="gramStart"/>
            <w:r w:rsidRPr="008B6227">
              <w:rPr>
                <w:iCs/>
                <w:szCs w:val="20"/>
              </w:rPr>
              <w:t>all of</w:t>
            </w:r>
            <w:proofErr w:type="gramEnd"/>
            <w:r w:rsidRPr="008B6227">
              <w:rPr>
                <w:iCs/>
                <w:szCs w:val="20"/>
              </w:rPr>
              <w:t xml:space="preserve"> the MRA’s temporal constraints. </w:t>
            </w:r>
          </w:p>
          <w:p w14:paraId="13C314E1" w14:textId="77777777" w:rsidR="008B6227" w:rsidRPr="008B6227" w:rsidRDefault="008B6227" w:rsidP="008B6227">
            <w:pPr>
              <w:spacing w:after="240"/>
              <w:ind w:left="1440" w:hanging="720"/>
              <w:rPr>
                <w:iCs/>
                <w:szCs w:val="20"/>
              </w:rPr>
            </w:pPr>
            <w:r w:rsidRPr="008B6227">
              <w:rPr>
                <w:iCs/>
                <w:szCs w:val="20"/>
              </w:rPr>
              <w:lastRenderedPageBreak/>
              <w:t>(b)</w:t>
            </w:r>
            <w:r w:rsidRPr="008B6227">
              <w:rPr>
                <w:iCs/>
                <w:szCs w:val="20"/>
              </w:rPr>
              <w:tab/>
              <w:t xml:space="preserve">For a Demand Response MRA, QSE offers in response to an </w:t>
            </w:r>
            <w:r w:rsidRPr="008B6227">
              <w:rPr>
                <w:szCs w:val="20"/>
              </w:rPr>
              <w:t>RFP for MRA Service</w:t>
            </w:r>
            <w:r w:rsidRPr="008B6227">
              <w:rPr>
                <w:iCs/>
                <w:szCs w:val="20"/>
              </w:rPr>
              <w:t xml:space="preserve"> must include a statement as to whether the offered capacity is a Weather–Sensitive MRA.</w:t>
            </w:r>
          </w:p>
          <w:p w14:paraId="3E04C146" w14:textId="77777777" w:rsidR="008B6227" w:rsidRPr="008B6227" w:rsidRDefault="008B6227" w:rsidP="008B6227">
            <w:pPr>
              <w:spacing w:after="240"/>
              <w:ind w:left="720" w:hanging="720"/>
              <w:rPr>
                <w:iCs/>
                <w:szCs w:val="20"/>
              </w:rPr>
            </w:pPr>
            <w:r w:rsidRPr="008B6227">
              <w:rPr>
                <w:iCs/>
                <w:szCs w:val="20"/>
              </w:rPr>
              <w:t>(8)</w:t>
            </w:r>
            <w:r w:rsidRPr="008B6227">
              <w:rPr>
                <w:iCs/>
                <w:szCs w:val="20"/>
              </w:rPr>
              <w:tab/>
              <w:t>The QSE representing an MRA must be capable of receiving both VDI and XML instructions.</w:t>
            </w:r>
          </w:p>
          <w:p w14:paraId="5777637C" w14:textId="77777777" w:rsidR="008B6227" w:rsidRPr="008B6227" w:rsidRDefault="008B6227" w:rsidP="008B6227">
            <w:pPr>
              <w:spacing w:after="240"/>
              <w:ind w:left="720" w:hanging="720"/>
              <w:rPr>
                <w:iCs/>
                <w:szCs w:val="20"/>
              </w:rPr>
            </w:pPr>
            <w:r w:rsidRPr="008B6227">
              <w:rPr>
                <w:iCs/>
                <w:szCs w:val="20"/>
              </w:rPr>
              <w:t>(9)</w:t>
            </w:r>
            <w:r w:rsidRPr="008B6227">
              <w:rPr>
                <w:iCs/>
                <w:szCs w:val="20"/>
              </w:rPr>
              <w:tab/>
              <w:t>ERCOT will periodically validate an MRA’s telemetry using 15-minute interval meter data.</w:t>
            </w:r>
          </w:p>
          <w:p w14:paraId="1A3069B6" w14:textId="77777777" w:rsidR="008B6227" w:rsidRPr="008B6227" w:rsidRDefault="008B6227" w:rsidP="008B6227">
            <w:pPr>
              <w:spacing w:after="240"/>
              <w:ind w:left="720" w:hanging="720"/>
              <w:rPr>
                <w:iCs/>
                <w:szCs w:val="20"/>
              </w:rPr>
            </w:pPr>
            <w:r w:rsidRPr="008B6227">
              <w:rPr>
                <w:iCs/>
                <w:szCs w:val="20"/>
              </w:rPr>
              <w:t>(10)</w:t>
            </w:r>
            <w:r w:rsidRPr="008B6227">
              <w:rPr>
                <w:iCs/>
                <w:szCs w:val="20"/>
              </w:rPr>
              <w:tab/>
              <w:t>An MRA for which the MRA or every MRA Site, is metered with either an Advanced Meter or an ERCOT-Polled Settlement (EPS) Meter must be available for qualification testing no later than 10 days prior to the first day of the contracted MRA Service.  Other MRAs must be available for qualification testing no later than 45 days prior to the first day of the contracted MRA Service.</w:t>
            </w:r>
          </w:p>
          <w:p w14:paraId="4E54208A" w14:textId="77777777" w:rsidR="008B6227" w:rsidRPr="008B6227" w:rsidRDefault="008B6227" w:rsidP="008B6227">
            <w:pPr>
              <w:spacing w:after="240"/>
              <w:ind w:left="720" w:hanging="720"/>
              <w:rPr>
                <w:iCs/>
                <w:szCs w:val="20"/>
              </w:rPr>
            </w:pPr>
            <w:r w:rsidRPr="008B6227">
              <w:rPr>
                <w:iCs/>
                <w:szCs w:val="20"/>
              </w:rPr>
              <w:t xml:space="preserve">(11) </w:t>
            </w:r>
            <w:r w:rsidRPr="008B6227">
              <w:rPr>
                <w:iCs/>
                <w:szCs w:val="20"/>
              </w:rPr>
              <w:tab/>
              <w:t>All MRA Sites within an MRA must be of the same type (i.e., all Generation Resource MRA, ESR MRA, Other Generation MRA, or Demand Response MRA).</w:t>
            </w:r>
          </w:p>
          <w:p w14:paraId="0C713B88" w14:textId="77777777" w:rsidR="008B6227" w:rsidRPr="008B6227" w:rsidRDefault="008B6227" w:rsidP="008B6227">
            <w:pPr>
              <w:spacing w:after="240"/>
              <w:ind w:left="720" w:hanging="720"/>
              <w:rPr>
                <w:iCs/>
                <w:szCs w:val="20"/>
              </w:rPr>
            </w:pPr>
            <w:r w:rsidRPr="008B6227">
              <w:rPr>
                <w:iCs/>
                <w:szCs w:val="20"/>
              </w:rPr>
              <w:t>(12)</w:t>
            </w:r>
            <w:r w:rsidRPr="008B6227">
              <w:rPr>
                <w:iCs/>
                <w:szCs w:val="20"/>
              </w:rPr>
              <w:tab/>
              <w:t>A QSE representing an MRA shall submit to ERCOT and continuously update an Availability Plan for each MRA Contracted Hour for the current Operating Day and the next six Operating Days.</w:t>
            </w:r>
          </w:p>
          <w:p w14:paraId="6F058B5F" w14:textId="77777777" w:rsidR="008B6227" w:rsidRPr="008B6227" w:rsidRDefault="008B6227" w:rsidP="008B6227">
            <w:pPr>
              <w:spacing w:after="240"/>
              <w:ind w:left="720" w:hanging="720"/>
              <w:rPr>
                <w:iCs/>
                <w:szCs w:val="20"/>
              </w:rPr>
            </w:pPr>
            <w:r w:rsidRPr="008B6227">
              <w:rPr>
                <w:iCs/>
                <w:szCs w:val="20"/>
              </w:rPr>
              <w:t>(13)</w:t>
            </w:r>
            <w:r w:rsidRPr="008B6227">
              <w:rPr>
                <w:iCs/>
                <w:szCs w:val="20"/>
              </w:rPr>
              <w:tab/>
              <w:t xml:space="preserve">A QSE representing an MRA or MRA Site may not submit DAM Offers, provide an Ancillary Service or carry </w:t>
            </w:r>
            <w:proofErr w:type="gramStart"/>
            <w:r w:rsidRPr="008B6227">
              <w:rPr>
                <w:iCs/>
                <w:szCs w:val="20"/>
              </w:rPr>
              <w:t>an ERS</w:t>
            </w:r>
            <w:proofErr w:type="gramEnd"/>
            <w:r w:rsidRPr="008B6227">
              <w:rPr>
                <w:iCs/>
                <w:szCs w:val="20"/>
              </w:rPr>
              <w:t xml:space="preserve"> responsibility on behalf of any MRA or MRA Site during the MRA Contracted Hours.  </w:t>
            </w:r>
            <w:r w:rsidRPr="008B6227">
              <w:rPr>
                <w:szCs w:val="20"/>
              </w:rPr>
              <w:t>Demand Response MRAs may not participate in TDSP standard offer programs during any MRA Contracted Hours.</w:t>
            </w:r>
          </w:p>
          <w:p w14:paraId="42C0B9D7" w14:textId="77777777" w:rsidR="008B6227" w:rsidRPr="008B6227" w:rsidRDefault="008B6227" w:rsidP="008B6227">
            <w:pPr>
              <w:spacing w:after="240"/>
              <w:ind w:left="720" w:hanging="720"/>
              <w:rPr>
                <w:iCs/>
                <w:szCs w:val="20"/>
              </w:rPr>
            </w:pPr>
            <w:r w:rsidRPr="008B6227">
              <w:rPr>
                <w:iCs/>
                <w:szCs w:val="20"/>
              </w:rPr>
              <w:t>(14)</w:t>
            </w:r>
            <w:r w:rsidRPr="008B6227">
              <w:rPr>
                <w:iCs/>
                <w:szCs w:val="20"/>
              </w:rPr>
              <w:tab/>
              <w:t xml:space="preserve">A Combined Cycle Train serving as an MRA must be configured as a single Combined Cycle Generation Resource.   </w:t>
            </w:r>
          </w:p>
          <w:p w14:paraId="76A65088" w14:textId="77777777" w:rsidR="008B6227" w:rsidRPr="008B6227" w:rsidRDefault="008B6227" w:rsidP="008B6227">
            <w:pPr>
              <w:spacing w:after="240"/>
              <w:ind w:left="720" w:hanging="720"/>
              <w:rPr>
                <w:iCs/>
                <w:szCs w:val="20"/>
              </w:rPr>
            </w:pPr>
            <w:r w:rsidRPr="008B6227">
              <w:rPr>
                <w:iCs/>
                <w:szCs w:val="20"/>
              </w:rPr>
              <w:t>(15)</w:t>
            </w:r>
            <w:r w:rsidRPr="008B6227">
              <w:rPr>
                <w:iCs/>
                <w:szCs w:val="20"/>
              </w:rPr>
              <w:tab/>
              <w:t xml:space="preserve">QSEs representing MRAs shall submit offers using an MRA offer sheet as provided by ERCOT. </w:t>
            </w:r>
          </w:p>
          <w:p w14:paraId="656C7308" w14:textId="77777777" w:rsidR="008B6227" w:rsidRPr="008B6227" w:rsidRDefault="008B6227" w:rsidP="008B6227">
            <w:pPr>
              <w:spacing w:after="240"/>
              <w:ind w:left="720" w:hanging="720"/>
              <w:rPr>
                <w:iCs/>
                <w:szCs w:val="20"/>
              </w:rPr>
            </w:pPr>
            <w:r w:rsidRPr="008B6227">
              <w:rPr>
                <w:iCs/>
                <w:szCs w:val="20"/>
              </w:rPr>
              <w:t>(16)</w:t>
            </w:r>
            <w:r w:rsidRPr="008B6227">
              <w:rPr>
                <w:iCs/>
                <w:szCs w:val="20"/>
              </w:rPr>
              <w:tab/>
              <w:t>QSEs must submit the following information for each MRA offer:</w:t>
            </w:r>
          </w:p>
          <w:p w14:paraId="0C85DD0A" w14:textId="77777777" w:rsidR="008B6227" w:rsidRPr="008B6227" w:rsidRDefault="008B6227" w:rsidP="008B6227">
            <w:pPr>
              <w:spacing w:after="240"/>
              <w:ind w:left="1440" w:hanging="720"/>
              <w:rPr>
                <w:szCs w:val="20"/>
              </w:rPr>
            </w:pPr>
            <w:r w:rsidRPr="008B6227">
              <w:rPr>
                <w:szCs w:val="20"/>
              </w:rPr>
              <w:t>(a)</w:t>
            </w:r>
            <w:r w:rsidRPr="008B6227">
              <w:rPr>
                <w:szCs w:val="20"/>
              </w:rPr>
              <w:tab/>
              <w:t>The capacity, months and hours offered;</w:t>
            </w:r>
          </w:p>
          <w:p w14:paraId="067D8807" w14:textId="77777777" w:rsidR="008B6227" w:rsidRPr="008B6227" w:rsidRDefault="008B6227" w:rsidP="008B6227">
            <w:pPr>
              <w:spacing w:after="240"/>
              <w:ind w:left="1440" w:hanging="720"/>
              <w:rPr>
                <w:szCs w:val="20"/>
              </w:rPr>
            </w:pPr>
            <w:r w:rsidRPr="008B6227">
              <w:rPr>
                <w:szCs w:val="20"/>
              </w:rPr>
              <w:t>(b)</w:t>
            </w:r>
            <w:r w:rsidRPr="008B6227">
              <w:rPr>
                <w:szCs w:val="20"/>
              </w:rPr>
              <w:tab/>
              <w:t>For an aggregated MRA, the offered capacity allocated to each MRA Site for all months and hours offered;</w:t>
            </w:r>
          </w:p>
          <w:p w14:paraId="18D81B49" w14:textId="77777777" w:rsidR="008B6227" w:rsidRPr="008B6227" w:rsidRDefault="008B6227" w:rsidP="008B6227">
            <w:pPr>
              <w:spacing w:after="240"/>
              <w:ind w:left="1440" w:hanging="720"/>
              <w:rPr>
                <w:szCs w:val="20"/>
              </w:rPr>
            </w:pPr>
            <w:r w:rsidRPr="008B6227">
              <w:rPr>
                <w:szCs w:val="20"/>
              </w:rPr>
              <w:t>(c)</w:t>
            </w:r>
            <w:r w:rsidRPr="008B6227">
              <w:rPr>
                <w:szCs w:val="20"/>
              </w:rPr>
              <w:tab/>
              <w:t>The Resource ID, ESI ID and or unique meter ID associated with the MRA, or in the case of an aggregated MRA, a list of the Resource IDs, ESI IDs and/or unique meter IDs of the offered MRA Sites;</w:t>
            </w:r>
          </w:p>
          <w:p w14:paraId="359B6F79" w14:textId="77777777" w:rsidR="008B6227" w:rsidRPr="008B6227" w:rsidRDefault="008B6227" w:rsidP="008B6227">
            <w:pPr>
              <w:spacing w:after="240"/>
              <w:ind w:left="1440" w:hanging="720"/>
              <w:rPr>
                <w:szCs w:val="20"/>
              </w:rPr>
            </w:pPr>
            <w:r w:rsidRPr="008B6227">
              <w:rPr>
                <w:szCs w:val="20"/>
              </w:rPr>
              <w:t>(d)</w:t>
            </w:r>
            <w:r w:rsidRPr="008B6227">
              <w:rPr>
                <w:szCs w:val="20"/>
              </w:rPr>
              <w:tab/>
              <w:t>The MRA Standby Price, represented in dollars per MW per hour;</w:t>
            </w:r>
          </w:p>
          <w:p w14:paraId="27105864" w14:textId="77777777" w:rsidR="008B6227" w:rsidRPr="008B6227" w:rsidRDefault="008B6227" w:rsidP="008B6227">
            <w:pPr>
              <w:spacing w:after="240"/>
              <w:ind w:left="1440" w:hanging="720"/>
              <w:rPr>
                <w:szCs w:val="20"/>
              </w:rPr>
            </w:pPr>
            <w:r w:rsidRPr="008B6227">
              <w:rPr>
                <w:szCs w:val="20"/>
              </w:rPr>
              <w:lastRenderedPageBreak/>
              <w:t>(e)</w:t>
            </w:r>
            <w:r w:rsidRPr="008B6227">
              <w:rPr>
                <w:szCs w:val="20"/>
              </w:rPr>
              <w:tab/>
              <w:t xml:space="preserve">Required capital expenditure, if any, if the MRA offer is awarded; </w:t>
            </w:r>
          </w:p>
          <w:p w14:paraId="391BA93A" w14:textId="77777777" w:rsidR="008B6227" w:rsidRPr="008B6227" w:rsidRDefault="008B6227" w:rsidP="008B6227">
            <w:pPr>
              <w:spacing w:after="240"/>
              <w:ind w:left="1440" w:hanging="720"/>
              <w:rPr>
                <w:szCs w:val="20"/>
              </w:rPr>
            </w:pPr>
            <w:r w:rsidRPr="008B6227">
              <w:rPr>
                <w:szCs w:val="20"/>
              </w:rPr>
              <w:t>(f)</w:t>
            </w:r>
            <w:r w:rsidRPr="008B6227">
              <w:rPr>
                <w:szCs w:val="20"/>
              </w:rPr>
              <w:tab/>
              <w:t>The MRA Event Deployment Price, in dollars per deployment event, or proxy fuel consumption rate;</w:t>
            </w:r>
          </w:p>
          <w:p w14:paraId="7537F90C" w14:textId="77777777" w:rsidR="008B6227" w:rsidRPr="008B6227" w:rsidRDefault="008B6227" w:rsidP="008B6227">
            <w:pPr>
              <w:spacing w:after="240"/>
              <w:ind w:left="1440" w:hanging="720"/>
              <w:rPr>
                <w:szCs w:val="20"/>
              </w:rPr>
            </w:pPr>
            <w:r w:rsidRPr="008B6227">
              <w:rPr>
                <w:szCs w:val="20"/>
              </w:rPr>
              <w:t>(g)</w:t>
            </w:r>
            <w:r w:rsidRPr="008B6227">
              <w:rPr>
                <w:szCs w:val="20"/>
              </w:rPr>
              <w:tab/>
              <w:t>The ramp period or startup time of the MRA or aggregated MRA;</w:t>
            </w:r>
          </w:p>
          <w:p w14:paraId="7F5A3F89" w14:textId="77777777" w:rsidR="008B6227" w:rsidRPr="008B6227" w:rsidRDefault="008B6227" w:rsidP="008B6227">
            <w:pPr>
              <w:spacing w:after="240"/>
              <w:ind w:left="1440" w:hanging="720"/>
              <w:rPr>
                <w:szCs w:val="20"/>
              </w:rPr>
            </w:pPr>
            <w:r w:rsidRPr="008B6227">
              <w:rPr>
                <w:szCs w:val="20"/>
              </w:rPr>
              <w:t>(h)</w:t>
            </w:r>
            <w:r w:rsidRPr="008B6227">
              <w:rPr>
                <w:szCs w:val="20"/>
              </w:rPr>
              <w:tab/>
              <w:t>The MRA Variable Price, in dollars per MW per hour, and/or proxy heat rate;</w:t>
            </w:r>
          </w:p>
          <w:p w14:paraId="4444667A" w14:textId="77777777" w:rsidR="008B6227" w:rsidRPr="008B6227" w:rsidRDefault="008B6227" w:rsidP="008B6227">
            <w:pPr>
              <w:spacing w:after="240"/>
              <w:ind w:left="1440" w:hanging="720"/>
              <w:rPr>
                <w:szCs w:val="20"/>
              </w:rPr>
            </w:pPr>
            <w:r w:rsidRPr="008B6227">
              <w:rPr>
                <w:szCs w:val="20"/>
              </w:rPr>
              <w:t>(i)</w:t>
            </w:r>
            <w:r w:rsidRPr="008B6227">
              <w:rPr>
                <w:szCs w:val="20"/>
              </w:rPr>
              <w:tab/>
              <w:t>The target availability of the MRA or aggregated MRA; and</w:t>
            </w:r>
          </w:p>
          <w:p w14:paraId="0F1C2BF7" w14:textId="77777777" w:rsidR="008B6227" w:rsidRPr="008B6227" w:rsidRDefault="008B6227" w:rsidP="008B6227">
            <w:pPr>
              <w:spacing w:after="240"/>
              <w:ind w:left="1440" w:hanging="720"/>
              <w:rPr>
                <w:szCs w:val="20"/>
              </w:rPr>
            </w:pPr>
            <w:r w:rsidRPr="008B6227">
              <w:rPr>
                <w:szCs w:val="20"/>
              </w:rPr>
              <w:t>(j)</w:t>
            </w:r>
            <w:r w:rsidRPr="008B6227">
              <w:rPr>
                <w:szCs w:val="20"/>
              </w:rPr>
              <w:tab/>
              <w:t>Any additional information required by ERCOT within the RFP.</w:t>
            </w:r>
          </w:p>
          <w:p w14:paraId="46CF6DCF" w14:textId="77777777" w:rsidR="008B6227" w:rsidRPr="008B6227" w:rsidRDefault="008B6227" w:rsidP="008B6227">
            <w:pPr>
              <w:spacing w:after="240"/>
              <w:ind w:left="720" w:hanging="720"/>
              <w:rPr>
                <w:iCs/>
                <w:szCs w:val="20"/>
              </w:rPr>
            </w:pPr>
            <w:r w:rsidRPr="008B6227">
              <w:rPr>
                <w:iCs/>
                <w:szCs w:val="20"/>
              </w:rPr>
              <w:t>(17)</w:t>
            </w:r>
            <w:r w:rsidRPr="008B6227">
              <w:rPr>
                <w:iCs/>
                <w:szCs w:val="20"/>
              </w:rPr>
              <w:tab/>
              <w:t>Demand Response MRAs shall not be deployed more than once per Operating Day.</w:t>
            </w:r>
          </w:p>
          <w:p w14:paraId="1EB47831" w14:textId="77777777" w:rsidR="008B6227" w:rsidRPr="008B6227" w:rsidRDefault="008B6227" w:rsidP="008B6227">
            <w:pPr>
              <w:spacing w:after="240"/>
              <w:ind w:left="720" w:hanging="720"/>
              <w:rPr>
                <w:iCs/>
                <w:szCs w:val="20"/>
              </w:rPr>
            </w:pPr>
            <w:r w:rsidRPr="008B6227">
              <w:rPr>
                <w:iCs/>
                <w:szCs w:val="20"/>
              </w:rPr>
              <w:t>(18)</w:t>
            </w:r>
            <w:r w:rsidRPr="008B6227">
              <w:rPr>
                <w:iCs/>
                <w:szCs w:val="20"/>
              </w:rPr>
              <w:tab/>
              <w:t xml:space="preserve">Except for a Forced Outage, any Outage of an MRA must be approved by ERCOT. </w:t>
            </w:r>
          </w:p>
          <w:p w14:paraId="6E073D8A" w14:textId="0C73A90D" w:rsidR="00DC1534" w:rsidRPr="00E222EB" w:rsidRDefault="008B6227" w:rsidP="008B6227">
            <w:pPr>
              <w:spacing w:after="240"/>
              <w:ind w:left="720" w:hanging="720"/>
              <w:rPr>
                <w:iCs/>
              </w:rPr>
            </w:pPr>
            <w:r w:rsidRPr="008B6227">
              <w:rPr>
                <w:iCs/>
                <w:szCs w:val="20"/>
              </w:rPr>
              <w:t>(19)</w:t>
            </w:r>
            <w:r w:rsidRPr="008B6227">
              <w:rPr>
                <w:iCs/>
                <w:szCs w:val="20"/>
              </w:rPr>
              <w:tab/>
              <w:t>For any MRA that is registered with ERCOT as a Resource, the QSE representing the MRA must be the same as the QSE representing the Resource.</w:t>
            </w:r>
          </w:p>
        </w:tc>
      </w:tr>
    </w:tbl>
    <w:p w14:paraId="505FD7F1" w14:textId="77777777" w:rsidR="00DC1534" w:rsidRPr="00DC1534" w:rsidRDefault="00DC1534" w:rsidP="00DC1534">
      <w:pPr>
        <w:keepNext/>
        <w:tabs>
          <w:tab w:val="left" w:pos="900"/>
        </w:tabs>
        <w:spacing w:before="240" w:after="240"/>
        <w:ind w:left="907" w:hanging="907"/>
        <w:outlineLvl w:val="1"/>
        <w:rPr>
          <w:b/>
          <w:szCs w:val="20"/>
        </w:rPr>
      </w:pPr>
      <w:bookmarkStart w:id="671" w:name="_Toc178232243"/>
      <w:commentRangeStart w:id="672"/>
      <w:r w:rsidRPr="00DC1534">
        <w:rPr>
          <w:b/>
          <w:szCs w:val="20"/>
        </w:rPr>
        <w:lastRenderedPageBreak/>
        <w:t>3.15</w:t>
      </w:r>
      <w:commentRangeEnd w:id="672"/>
      <w:r w:rsidR="00D20B8B">
        <w:rPr>
          <w:rStyle w:val="CommentReference"/>
        </w:rPr>
        <w:commentReference w:id="672"/>
      </w:r>
      <w:r w:rsidRPr="00DC1534">
        <w:rPr>
          <w:b/>
          <w:szCs w:val="20"/>
        </w:rPr>
        <w:tab/>
        <w:t>Voltage Support</w:t>
      </w:r>
      <w:bookmarkEnd w:id="671"/>
    </w:p>
    <w:p w14:paraId="07EC29C5" w14:textId="77777777" w:rsidR="00DC1534" w:rsidRPr="00DC1534" w:rsidRDefault="00DC1534" w:rsidP="00DC1534">
      <w:pPr>
        <w:spacing w:after="240"/>
        <w:ind w:left="720" w:hanging="720"/>
        <w:rPr>
          <w:iCs/>
          <w:szCs w:val="20"/>
        </w:rPr>
      </w:pPr>
      <w:r w:rsidRPr="00DC1534">
        <w:rPr>
          <w:iCs/>
          <w:szCs w:val="20"/>
        </w:rPr>
        <w:t>(1)</w:t>
      </w:r>
      <w:r w:rsidRPr="00DC1534">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445"/>
      </w:tblGrid>
      <w:tr w:rsidR="00C60360" w:rsidRPr="00C60360" w14:paraId="21F45897" w14:textId="77777777" w:rsidTr="004C27F5">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36B0F634" w14:textId="77777777" w:rsidR="00C60360" w:rsidRPr="00C60360" w:rsidRDefault="00C60360" w:rsidP="00C60360">
            <w:pPr>
              <w:spacing w:before="120" w:after="240"/>
              <w:rPr>
                <w:b/>
                <w:i/>
                <w:szCs w:val="20"/>
              </w:rPr>
            </w:pPr>
            <w:r w:rsidRPr="00C60360">
              <w:rPr>
                <w:b/>
                <w:i/>
                <w:szCs w:val="20"/>
              </w:rPr>
              <w:t>[NPRR1240:  Replace paragraph (i) above with the following upon system implementation:]</w:t>
            </w:r>
          </w:p>
          <w:p w14:paraId="3DE1FEAF" w14:textId="77777777" w:rsidR="00C60360" w:rsidRPr="00C60360" w:rsidRDefault="00C60360" w:rsidP="00C60360">
            <w:pPr>
              <w:spacing w:after="240"/>
              <w:ind w:left="720" w:hanging="720"/>
              <w:rPr>
                <w:iCs/>
                <w:szCs w:val="20"/>
              </w:rPr>
            </w:pPr>
            <w:r w:rsidRPr="00C60360">
              <w:rPr>
                <w:iCs/>
                <w:szCs w:val="20"/>
              </w:rPr>
              <w:t>(1)</w:t>
            </w:r>
            <w:r w:rsidRPr="00C60360">
              <w:rPr>
                <w:iCs/>
                <w:szCs w:val="20"/>
              </w:rPr>
              <w:tab/>
              <w:t>ERCOT, in coordination with the Transmission Service Providers (TSPs), shall establish and update, as necessary, the ERCOT System Voltage Profile and shall post it on the ERCOT website.  ERCOT, the interconnecting TSP, or that TSP’s agent, may modify the Voltage Set Point described in the Voltage Profile based on current system conditions.</w:t>
            </w:r>
          </w:p>
        </w:tc>
      </w:tr>
    </w:tbl>
    <w:p w14:paraId="0A0B2FA7" w14:textId="7CCD2800" w:rsidR="00DC1534" w:rsidRPr="00DC1534" w:rsidRDefault="00DC1534" w:rsidP="00C60360">
      <w:pPr>
        <w:spacing w:before="240" w:after="240"/>
        <w:ind w:left="720" w:hanging="720"/>
        <w:rPr>
          <w:iCs/>
          <w:szCs w:val="20"/>
        </w:rPr>
      </w:pPr>
      <w:r w:rsidRPr="00DC1534">
        <w:rPr>
          <w:iCs/>
          <w:szCs w:val="20"/>
        </w:rPr>
        <w:t>(2)</w:t>
      </w:r>
      <w:r w:rsidRPr="00DC1534">
        <w:rPr>
          <w:iCs/>
          <w:szCs w:val="20"/>
        </w:rPr>
        <w:tab/>
        <w:t>All Generation Resources (including self-serve generating units) and Energy Storage Resources (ESRs) that are connected to Transmission Facilities and that have a gross unit rating greater than 20 MVA or those units connected at the same Point of Interconnection Bus (POIB) that have gross unit ratings aggregating to greater than 20 MVA,</w:t>
      </w:r>
      <w:ins w:id="673" w:author="ERCOT" w:date="2024-10-15T14:04:00Z">
        <w:r w:rsidR="00F51EFB" w:rsidRPr="00F51EFB">
          <w:t xml:space="preserve"> </w:t>
        </w:r>
        <w:r w:rsidR="00F51EFB">
          <w:t xml:space="preserve">or SOG that  </w:t>
        </w:r>
      </w:ins>
      <w:ins w:id="674" w:author="ERCOT" w:date="2025-09-26T10:57:00Z" w16du:dateUtc="2025-09-26T15:57:00Z">
        <w:r w:rsidR="00D147F0">
          <w:t xml:space="preserve">is part of </w:t>
        </w:r>
        <w:r w:rsidR="00231C2C">
          <w:t xml:space="preserve">the Bulk Electric System (BES) as defined by </w:t>
        </w:r>
      </w:ins>
      <w:ins w:id="675" w:author="ERCOT" w:date="2024-10-15T14:04:00Z">
        <w:r w:rsidR="00F51EFB">
          <w:t>NERC</w:t>
        </w:r>
      </w:ins>
      <w:r w:rsidRPr="00DC1534">
        <w:rPr>
          <w:iCs/>
          <w:szCs w:val="20"/>
        </w:rPr>
        <w:t xml:space="preserve"> that supply power to the ERCOT Transmission Grid, shall provide Voltage Support Service (VSS).</w:t>
      </w:r>
    </w:p>
    <w:p w14:paraId="6A2FDF46" w14:textId="0DFE0EB7" w:rsidR="00DC1534" w:rsidRPr="00DC1534" w:rsidRDefault="00DC1534" w:rsidP="00DC1534">
      <w:pPr>
        <w:spacing w:after="240"/>
        <w:ind w:left="720" w:hanging="720"/>
        <w:rPr>
          <w:iCs/>
          <w:szCs w:val="20"/>
        </w:rPr>
      </w:pPr>
      <w:r w:rsidRPr="00DC1534">
        <w:rPr>
          <w:iCs/>
          <w:szCs w:val="20"/>
        </w:rPr>
        <w:t>(3)</w:t>
      </w:r>
      <w:r w:rsidRPr="00DC1534">
        <w:rPr>
          <w:iCs/>
          <w:szCs w:val="20"/>
        </w:rPr>
        <w:tab/>
      </w:r>
      <w:r w:rsidRPr="00DC1534">
        <w:rPr>
          <w:rFonts w:hint="eastAsia"/>
          <w:szCs w:val="20"/>
        </w:rPr>
        <w:t>Except as reasonably necessary to ensure reliability or operational efficiency</w:t>
      </w:r>
      <w:r w:rsidRPr="00DC1534">
        <w:rPr>
          <w:szCs w:val="20"/>
        </w:rPr>
        <w:t xml:space="preserve">, </w:t>
      </w:r>
      <w:r w:rsidRPr="00DC1534">
        <w:rPr>
          <w:iCs/>
          <w:szCs w:val="20"/>
        </w:rPr>
        <w:t xml:space="preserve">TSPs should utilize available static reactive devices prior to requesting a Voltage Set Point change from a </w:t>
      </w:r>
      <w:del w:id="676" w:author="ERCOT" w:date="2024-10-15T14:07:00Z">
        <w:r w:rsidRPr="00DC1534" w:rsidDel="00F51EFB">
          <w:rPr>
            <w:iCs/>
            <w:szCs w:val="20"/>
          </w:rPr>
          <w:delText xml:space="preserve">Generation </w:delText>
        </w:r>
      </w:del>
      <w:r w:rsidRPr="00DC1534">
        <w:rPr>
          <w:iCs/>
          <w:szCs w:val="20"/>
        </w:rPr>
        <w:t xml:space="preserve">Resource or </w:t>
      </w:r>
      <w:del w:id="677" w:author="ERCOT" w:date="2024-10-15T14:07:00Z">
        <w:r w:rsidRPr="00DC1534" w:rsidDel="00F51EFB">
          <w:rPr>
            <w:iCs/>
            <w:szCs w:val="20"/>
          </w:rPr>
          <w:delText>ESR</w:delText>
        </w:r>
      </w:del>
      <w:ins w:id="678" w:author="ERCOT" w:date="2024-10-15T14:07:00Z">
        <w:r w:rsidR="00F51EFB">
          <w:rPr>
            <w:iCs/>
          </w:rPr>
          <w:t xml:space="preserve">SOG </w:t>
        </w:r>
      </w:ins>
      <w:ins w:id="679" w:author="ERCOT" w:date="2025-09-26T10:57:00Z" w16du:dateUtc="2025-09-26T15:57:00Z">
        <w:r w:rsidR="00231C2C">
          <w:rPr>
            <w:iCs/>
          </w:rPr>
          <w:t>that is part of the BES</w:t>
        </w:r>
      </w:ins>
      <w:ins w:id="680" w:author="ERCOT" w:date="2024-10-15T14:07:00Z">
        <w:r w:rsidR="00F51EFB">
          <w:rPr>
            <w:iCs/>
          </w:rPr>
          <w:t xml:space="preserve"> </w:t>
        </w:r>
      </w:ins>
      <w:ins w:id="681" w:author="ERCOT" w:date="2025-09-26T10:58:00Z" w16du:dateUtc="2025-09-26T15:58:00Z">
        <w:r w:rsidR="00231C2C">
          <w:rPr>
            <w:iCs/>
          </w:rPr>
          <w:t xml:space="preserve">as defined by </w:t>
        </w:r>
      </w:ins>
      <w:ins w:id="682" w:author="ERCOT" w:date="2024-10-15T14:07:00Z">
        <w:r w:rsidR="00F51EFB">
          <w:rPr>
            <w:iCs/>
          </w:rPr>
          <w:t>NERC</w:t>
        </w:r>
      </w:ins>
      <w:ins w:id="683" w:author="ERCOT" w:date="2025-09-26T10:57:00Z" w16du:dateUtc="2025-09-26T15:57:00Z">
        <w:r w:rsidR="00231C2C">
          <w:rPr>
            <w:iCs/>
          </w:rPr>
          <w:t>.</w:t>
        </w:r>
      </w:ins>
      <w:ins w:id="684" w:author="ERCOT" w:date="2024-10-15T14:07:00Z">
        <w:r w:rsidR="00F51EFB">
          <w:rPr>
            <w:iCs/>
          </w:rPr>
          <w:t xml:space="preserve"> </w:t>
        </w:r>
      </w:ins>
    </w:p>
    <w:p w14:paraId="499576D1" w14:textId="2EA89191" w:rsidR="00DC1534" w:rsidRPr="00DC1534" w:rsidRDefault="00DC1534" w:rsidP="00DC1534">
      <w:pPr>
        <w:spacing w:after="240"/>
        <w:ind w:left="720" w:hanging="720"/>
        <w:rPr>
          <w:iCs/>
          <w:szCs w:val="20"/>
        </w:rPr>
      </w:pPr>
      <w:r w:rsidRPr="00DC1534">
        <w:rPr>
          <w:iCs/>
          <w:szCs w:val="20"/>
        </w:rPr>
        <w:lastRenderedPageBreak/>
        <w:t>(4)</w:t>
      </w:r>
      <w:r w:rsidRPr="00DC1534">
        <w:rPr>
          <w:iCs/>
          <w:szCs w:val="20"/>
        </w:rPr>
        <w:tab/>
        <w:t xml:space="preserve">Each </w:t>
      </w:r>
      <w:del w:id="685" w:author="ERCOT" w:date="2024-10-15T14:07:00Z">
        <w:r w:rsidRPr="00DC1534" w:rsidDel="00F51EFB">
          <w:rPr>
            <w:iCs/>
            <w:szCs w:val="20"/>
          </w:rPr>
          <w:delText xml:space="preserve">Generation </w:delText>
        </w:r>
      </w:del>
      <w:r w:rsidRPr="00DC1534">
        <w:rPr>
          <w:iCs/>
          <w:szCs w:val="20"/>
        </w:rPr>
        <w:t xml:space="preserve">Resource </w:t>
      </w:r>
      <w:del w:id="686" w:author="ERCOT" w:date="2024-10-15T14:07:00Z">
        <w:r w:rsidRPr="00DC1534" w:rsidDel="00F51EFB">
          <w:rPr>
            <w:iCs/>
            <w:szCs w:val="20"/>
          </w:rPr>
          <w:delText>and ESR</w:delText>
        </w:r>
      </w:del>
      <w:ins w:id="687" w:author="ERCOT" w:date="2024-10-15T14:07:00Z">
        <w:r w:rsidR="00F51EFB">
          <w:rPr>
            <w:iCs/>
            <w:szCs w:val="20"/>
          </w:rPr>
          <w:t>or SOG</w:t>
        </w:r>
      </w:ins>
      <w:r w:rsidRPr="00DC1534">
        <w:rPr>
          <w:iCs/>
          <w:szCs w:val="20"/>
        </w:rPr>
        <w:t xml:space="preserve"> required to provide VSS shall comply with the following Reactive Power requirements</w:t>
      </w:r>
      <w:r w:rsidRPr="00DC1534">
        <w:rPr>
          <w:szCs w:val="20"/>
        </w:rPr>
        <w:t xml:space="preserve"> in Real-Time operations when issued a Voltage Set Point by a TSP or ERCOT</w:t>
      </w:r>
      <w:r w:rsidRPr="00DC1534">
        <w:rPr>
          <w:iCs/>
          <w:szCs w:val="20"/>
        </w:rPr>
        <w:t xml:space="preserve">:  </w:t>
      </w:r>
    </w:p>
    <w:p w14:paraId="05FC0978" w14:textId="77777777" w:rsidR="00DC1534" w:rsidRPr="00DC1534" w:rsidRDefault="00DC1534" w:rsidP="00DC1534">
      <w:pPr>
        <w:spacing w:after="240"/>
        <w:ind w:left="1440" w:hanging="720"/>
        <w:rPr>
          <w:iCs/>
          <w:szCs w:val="20"/>
        </w:rPr>
      </w:pPr>
      <w:r w:rsidRPr="00DC1534">
        <w:rPr>
          <w:iCs/>
          <w:szCs w:val="20"/>
        </w:rPr>
        <w:t>(a)</w:t>
      </w:r>
      <w:r w:rsidRPr="00DC1534">
        <w:rPr>
          <w:iCs/>
          <w:szCs w:val="20"/>
        </w:rPr>
        <w:tab/>
        <w:t xml:space="preserve">An over-excited (lagging or producing) power factor capability of 0.95 or less determined at the unit's maximum net power to be supplied to the ERCOT Transmission Grid and </w:t>
      </w:r>
      <w:r w:rsidRPr="00DC1534">
        <w:rPr>
          <w:szCs w:val="20"/>
        </w:rPr>
        <w:t>for any Voltage Set Point from 0.95 per unit to 1.04 per unit, as</w:t>
      </w:r>
      <w:r w:rsidRPr="00DC1534">
        <w:rPr>
          <w:iCs/>
          <w:szCs w:val="20"/>
        </w:rPr>
        <w:t xml:space="preserve"> measured at the POIB;</w:t>
      </w:r>
    </w:p>
    <w:p w14:paraId="3103F665" w14:textId="77777777" w:rsidR="00DC1534" w:rsidRPr="00DC1534" w:rsidRDefault="00DC1534" w:rsidP="00DC1534">
      <w:pPr>
        <w:spacing w:after="240"/>
        <w:ind w:left="1440" w:hanging="720"/>
        <w:rPr>
          <w:iCs/>
          <w:szCs w:val="20"/>
        </w:rPr>
      </w:pPr>
      <w:r w:rsidRPr="00DC1534">
        <w:rPr>
          <w:iCs/>
          <w:szCs w:val="20"/>
        </w:rPr>
        <w:t>(b)</w:t>
      </w:r>
      <w:r w:rsidRPr="00DC1534">
        <w:rPr>
          <w:iCs/>
          <w:szCs w:val="20"/>
        </w:rPr>
        <w:tab/>
        <w:t xml:space="preserve">An under-excited (leading or absorbing) power factor capability of 0.95 or less, determined at the unit's maximum net power to be supplied to the ERCOT Transmission Grid and </w:t>
      </w:r>
      <w:r w:rsidRPr="00DC1534">
        <w:rPr>
          <w:szCs w:val="20"/>
        </w:rPr>
        <w:t>for any Voltage Set Point from 1.0 per unit to 1.05 per unit, as</w:t>
      </w:r>
      <w:r w:rsidRPr="00DC1534">
        <w:rPr>
          <w:iCs/>
          <w:szCs w:val="20"/>
        </w:rPr>
        <w:t xml:space="preserve"> measured at the POIB;  </w:t>
      </w:r>
    </w:p>
    <w:p w14:paraId="00104435" w14:textId="77777777" w:rsidR="00DC1534" w:rsidRPr="00DC1534" w:rsidRDefault="00DC1534" w:rsidP="00DC1534">
      <w:pPr>
        <w:spacing w:after="240"/>
        <w:ind w:left="1440" w:hanging="720"/>
        <w:rPr>
          <w:iCs/>
          <w:szCs w:val="20"/>
        </w:rPr>
      </w:pPr>
      <w:r w:rsidRPr="00DC1534">
        <w:rPr>
          <w:iCs/>
          <w:szCs w:val="20"/>
        </w:rPr>
        <w:t>(c)</w:t>
      </w:r>
      <w:r w:rsidRPr="00DC1534">
        <w:rPr>
          <w:iCs/>
          <w:szCs w:val="20"/>
        </w:rPr>
        <w:tab/>
        <w:t xml:space="preserve">For any Voltage Set Point outside of the voltage ranges described in paragraphs (a) and (b) above, the Generation Resource or ESR shall supply or absorb the maximum amount of Reactive Power available within its inherent capability and the capability of any </w:t>
      </w:r>
      <w:proofErr w:type="spellStart"/>
      <w:r w:rsidRPr="00DC1534">
        <w:rPr>
          <w:iCs/>
          <w:szCs w:val="20"/>
        </w:rPr>
        <w:t>VAr</w:t>
      </w:r>
      <w:proofErr w:type="spellEnd"/>
      <w:r w:rsidRPr="00DC1534">
        <w:rPr>
          <w:iCs/>
          <w:szCs w:val="20"/>
        </w:rPr>
        <w:t>-capable devices as necessary to achieve the Voltage Set Point;</w:t>
      </w:r>
    </w:p>
    <w:p w14:paraId="0B154B9F" w14:textId="77777777" w:rsidR="00DC1534" w:rsidRPr="00DC1534" w:rsidRDefault="00DC1534" w:rsidP="00DC1534">
      <w:pPr>
        <w:spacing w:after="240"/>
        <w:ind w:left="1440" w:hanging="720"/>
        <w:rPr>
          <w:iCs/>
          <w:szCs w:val="20"/>
        </w:rPr>
      </w:pPr>
      <w:r w:rsidRPr="00DC1534">
        <w:rPr>
          <w:iCs/>
          <w:szCs w:val="20"/>
        </w:rPr>
        <w:t>(d)</w:t>
      </w:r>
      <w:r w:rsidRPr="00DC1534">
        <w:rPr>
          <w:iCs/>
          <w:szCs w:val="20"/>
        </w:rPr>
        <w:tab/>
        <w:t>When a Generation Resource or an ESR required to provide VSS is issued a new Voltage Set Point, that Generation Resource or ESR shall make adjustments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4B02C63D" w14:textId="77777777" w:rsidR="00DC1534" w:rsidRPr="00DC1534" w:rsidRDefault="00DC1534" w:rsidP="00DC1534">
      <w:pPr>
        <w:spacing w:after="240"/>
        <w:ind w:left="1440" w:hanging="720"/>
        <w:rPr>
          <w:szCs w:val="20"/>
        </w:rPr>
      </w:pPr>
      <w:r w:rsidRPr="00DC1534">
        <w:rPr>
          <w:szCs w:val="20"/>
        </w:rPr>
        <w:t>(e)</w:t>
      </w:r>
      <w:r w:rsidRPr="00DC1534">
        <w:rPr>
          <w:szCs w:val="20"/>
        </w:rPr>
        <w:tab/>
        <w:t xml:space="preserve">For Generation Resources, the Reactive Power capability shall be available at all MW output levels and may be </w:t>
      </w:r>
      <w:r w:rsidRPr="00DC1534">
        <w:rPr>
          <w:iCs/>
          <w:szCs w:val="20"/>
        </w:rPr>
        <w:t>met</w:t>
      </w:r>
      <w:r w:rsidRPr="00DC1534">
        <w:rPr>
          <w:szCs w:val="20"/>
        </w:rPr>
        <w:t xml:space="preserve"> through a combination of the Generation Resource’s Corrected Unit Reactive Limit (CURL), which is the generating unit’s dynamic leading and lagging operating capability, and/or dynamic </w:t>
      </w:r>
      <w:proofErr w:type="spellStart"/>
      <w:r w:rsidRPr="00DC1534">
        <w:rPr>
          <w:szCs w:val="20"/>
        </w:rPr>
        <w:t>VAr</w:t>
      </w:r>
      <w:proofErr w:type="spellEnd"/>
      <w:r w:rsidRPr="00DC1534">
        <w:rPr>
          <w:szCs w:val="20"/>
        </w:rPr>
        <w:t xml:space="preserve">-capable devices.  This Reactive Power profile is depicted graphically as a rectangle.  For Intermittent Renewable Resources (IRRs), the Reactive Power requirements </w:t>
      </w:r>
      <w:proofErr w:type="gramStart"/>
      <w:r w:rsidRPr="00DC1534">
        <w:rPr>
          <w:szCs w:val="20"/>
        </w:rPr>
        <w:t>shall</w:t>
      </w:r>
      <w:proofErr w:type="gramEnd"/>
      <w:r w:rsidRPr="00DC1534">
        <w:rPr>
          <w:szCs w:val="20"/>
        </w:rPr>
        <w:t xml:space="preserve"> be available at all MW output levels at or above 10% of the IRR’s nameplate capacity.  When an IRR is operating below 10% of its nameplate capacity and is unable to support voltage at the POIB,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w:t>
      </w:r>
      <w:proofErr w:type="spellStart"/>
      <w:r w:rsidRPr="00DC1534">
        <w:rPr>
          <w:szCs w:val="20"/>
        </w:rPr>
        <w:t>VAr</w:t>
      </w:r>
      <w:proofErr w:type="spellEnd"/>
      <w:r w:rsidRPr="00DC1534">
        <w:rPr>
          <w:szCs w:val="20"/>
        </w:rPr>
        <w:t>-capable devices.</w:t>
      </w:r>
      <w:r w:rsidRPr="00DC1534">
        <w:rPr>
          <w:iCs/>
          <w:szCs w:val="20"/>
        </w:rPr>
        <w:t xml:space="preserve">  For any ESR </w:t>
      </w:r>
      <w:r w:rsidRPr="00DC1534">
        <w:rPr>
          <w:rFonts w:cs="Arial"/>
          <w:iCs/>
          <w:szCs w:val="20"/>
        </w:rPr>
        <w:t>that achieved Initial Synchronization before December 16, 2019, the requirement to have Reactive Power capability when charging does not apply if the Resource Entity for the ESR has submitted a notarized attestation to ERCOT stating that</w:t>
      </w:r>
      <w:r w:rsidRPr="00DC1534">
        <w:rPr>
          <w:szCs w:val="20"/>
        </w:rPr>
        <w:t>, since the date of Initial Synchronization, the ESR has been unable</w:t>
      </w:r>
      <w:r w:rsidRPr="00DC1534">
        <w:rPr>
          <w:rFonts w:cs="Arial"/>
          <w:iCs/>
          <w:szCs w:val="20"/>
        </w:rPr>
        <w:t xml:space="preserve"> to comply with this requirement </w:t>
      </w:r>
      <w:r w:rsidRPr="00DC1534">
        <w:rPr>
          <w:szCs w:val="20"/>
        </w:rPr>
        <w:t xml:space="preserve">without physical or software changes/modifications, and ERCOT has provided written confirmation of the </w:t>
      </w:r>
      <w:r w:rsidRPr="00DC1534">
        <w:rPr>
          <w:szCs w:val="20"/>
        </w:rPr>
        <w:lastRenderedPageBreak/>
        <w:t>exemption to the Resource Entity.  The exemption shall apply only to the extent of the ESR’s inability to comply with the requirement when the ESR is charging.</w:t>
      </w:r>
    </w:p>
    <w:p w14:paraId="447BF17D" w14:textId="77836441" w:rsidR="00DC1534" w:rsidRPr="00DC1534" w:rsidRDefault="00DC1534" w:rsidP="00DC1534">
      <w:pPr>
        <w:spacing w:after="240"/>
        <w:ind w:left="1440" w:hanging="720"/>
        <w:rPr>
          <w:iCs/>
          <w:szCs w:val="20"/>
        </w:rPr>
      </w:pPr>
      <w:r w:rsidRPr="00DC1534">
        <w:rPr>
          <w:iCs/>
          <w:szCs w:val="20"/>
        </w:rPr>
        <w:t>(f)</w:t>
      </w:r>
      <w:r w:rsidRPr="00DC1534">
        <w:rPr>
          <w:iCs/>
          <w:szCs w:val="20"/>
        </w:rPr>
        <w:tab/>
        <w:t>For any Generation Resource or ESR that is part of a Self-Limiting Facility, the capabilities described in paragraphs (a) and (b) above shall be determined based on the Self-Limiting Facility’s established MW Injection limit and, if applicable, established MW Withdrawal limit.</w:t>
      </w:r>
    </w:p>
    <w:p w14:paraId="61EC1C2E" w14:textId="77777777" w:rsidR="00DC1534" w:rsidRPr="00DC1534" w:rsidRDefault="00DC1534" w:rsidP="00DC1534">
      <w:pPr>
        <w:spacing w:after="240"/>
        <w:ind w:left="720" w:hanging="720"/>
        <w:rPr>
          <w:iCs/>
          <w:szCs w:val="20"/>
        </w:rPr>
      </w:pPr>
      <w:r w:rsidRPr="00DC1534">
        <w:rPr>
          <w:iCs/>
          <w:szCs w:val="20"/>
        </w:rPr>
        <w:t>(5)</w:t>
      </w:r>
      <w:r w:rsidRPr="00DC1534">
        <w:rPr>
          <w:iCs/>
          <w:szCs w:val="20"/>
        </w:rPr>
        <w:tab/>
        <w:t>As part of the technical Resource testing requirements prior to the Resource Commissioning Date, all Generation Resources and ESRs must conduct an engineering study, and demonstrate through performance testing, the ability to comply with the Reactive Power capability requirements in paragraph (4), (7), (8), or (9) of this Section, as applicable.  Any study and testing results must be accepted by ERCOT prior to the Resource Commissioning Date.</w:t>
      </w:r>
    </w:p>
    <w:p w14:paraId="3A01ED66" w14:textId="77777777" w:rsidR="00DC1534" w:rsidRPr="00DC1534" w:rsidRDefault="00DC1534" w:rsidP="00DC1534">
      <w:pPr>
        <w:spacing w:after="240"/>
        <w:ind w:left="720" w:hanging="720"/>
        <w:rPr>
          <w:iCs/>
          <w:szCs w:val="20"/>
        </w:rPr>
      </w:pPr>
      <w:r w:rsidRPr="00DC1534">
        <w:rPr>
          <w:iCs/>
          <w:szCs w:val="20"/>
        </w:rPr>
        <w:t>(6)</w:t>
      </w:r>
      <w:r w:rsidRPr="00DC1534">
        <w:rPr>
          <w:iCs/>
          <w:szCs w:val="20"/>
        </w:rPr>
        <w:tab/>
        <w:t>Except for a Generation Resource or an ESR subject to Planning Guide Section 5.2.1, Applicability, a Generation Resource or an ESR that has already been commissioned is not required to submit a new reactive study or conduct commissioning-related reactive testing, as described in paragraph (5) above.</w:t>
      </w:r>
    </w:p>
    <w:p w14:paraId="76FD2FFA" w14:textId="77777777" w:rsidR="00DC1534" w:rsidRPr="00DC1534" w:rsidRDefault="00DC1534" w:rsidP="00DC1534">
      <w:pPr>
        <w:spacing w:after="240"/>
        <w:ind w:left="720" w:hanging="720"/>
        <w:rPr>
          <w:iCs/>
          <w:szCs w:val="20"/>
        </w:rPr>
      </w:pPr>
      <w:r w:rsidRPr="00DC1534">
        <w:rPr>
          <w:iCs/>
          <w:szCs w:val="20"/>
        </w:rPr>
        <w:t>(7)</w:t>
      </w:r>
      <w:r w:rsidRPr="00DC1534">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6A26866C" w14:textId="77777777" w:rsidR="00DC1534" w:rsidRPr="00DC1534" w:rsidRDefault="00DC1534" w:rsidP="00DC1534">
      <w:pPr>
        <w:spacing w:after="240"/>
        <w:ind w:left="1440" w:hanging="720"/>
        <w:rPr>
          <w:szCs w:val="20"/>
        </w:rPr>
      </w:pPr>
      <w:r w:rsidRPr="00DC1534">
        <w:rPr>
          <w:szCs w:val="20"/>
        </w:rPr>
        <w:t>(a)</w:t>
      </w:r>
      <w:r w:rsidRPr="00DC1534">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POIB.</w:t>
      </w:r>
    </w:p>
    <w:p w14:paraId="62FFE022" w14:textId="77777777" w:rsidR="00DC1534" w:rsidRPr="00DC1534" w:rsidRDefault="00DC1534" w:rsidP="00DC1534">
      <w:pPr>
        <w:spacing w:after="240"/>
        <w:ind w:left="2160" w:hanging="720"/>
        <w:rPr>
          <w:szCs w:val="20"/>
        </w:rPr>
      </w:pPr>
      <w:r w:rsidRPr="00DC1534">
        <w:rPr>
          <w:szCs w:val="20"/>
        </w:rPr>
        <w:t>(i)</w:t>
      </w:r>
      <w:r w:rsidRPr="00DC1534">
        <w:rPr>
          <w:szCs w:val="20"/>
        </w:rPr>
        <w:tab/>
        <w:t>Existing Non-Exempt WGRs shall submit the engineering study results or testing results to ERCOT no later than five Business Days after its completion.</w:t>
      </w:r>
    </w:p>
    <w:p w14:paraId="0D465EB5" w14:textId="77777777" w:rsidR="00DC1534" w:rsidRPr="00DC1534" w:rsidRDefault="00DC1534" w:rsidP="00DC1534">
      <w:pPr>
        <w:spacing w:after="240"/>
        <w:ind w:left="2160" w:hanging="720"/>
        <w:rPr>
          <w:szCs w:val="20"/>
        </w:rPr>
      </w:pPr>
      <w:r w:rsidRPr="00DC1534">
        <w:rPr>
          <w:szCs w:val="20"/>
        </w:rPr>
        <w:lastRenderedPageBreak/>
        <w:t>(ii)</w:t>
      </w:r>
      <w:r w:rsidRPr="00DC1534">
        <w:rPr>
          <w:szCs w:val="20"/>
        </w:rPr>
        <w:tab/>
        <w:t xml:space="preserve">Existing Non-Exempt WGRs shall update </w:t>
      </w:r>
      <w:proofErr w:type="gramStart"/>
      <w:r w:rsidRPr="00DC1534">
        <w:rPr>
          <w:szCs w:val="20"/>
        </w:rPr>
        <w:t>any and all</w:t>
      </w:r>
      <w:proofErr w:type="gramEnd"/>
      <w:r w:rsidRPr="00DC1534">
        <w:rPr>
          <w:szCs w:val="20"/>
        </w:rPr>
        <w:t xml:space="preserve"> Resource Registration data regarding their Reactive Power capability documented by the engineering study results or testing results.</w:t>
      </w:r>
    </w:p>
    <w:p w14:paraId="5FABFDE0" w14:textId="77777777" w:rsidR="00DC1534" w:rsidRPr="00DC1534" w:rsidRDefault="00DC1534" w:rsidP="00DC1534">
      <w:pPr>
        <w:spacing w:after="240"/>
        <w:ind w:left="2160" w:hanging="720"/>
        <w:rPr>
          <w:szCs w:val="20"/>
        </w:rPr>
      </w:pPr>
      <w:r w:rsidRPr="00DC1534">
        <w:rPr>
          <w:szCs w:val="20"/>
        </w:rPr>
        <w:t>(iii)</w:t>
      </w:r>
      <w:r w:rsidRPr="00DC1534">
        <w:rPr>
          <w:szCs w:val="20"/>
        </w:rPr>
        <w:tab/>
        <w:t xml:space="preserve">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Unit Reactive Limit (URL) and/or automatically switchable static </w:t>
      </w:r>
      <w:proofErr w:type="spellStart"/>
      <w:r w:rsidRPr="00DC1534">
        <w:rPr>
          <w:szCs w:val="20"/>
        </w:rPr>
        <w:t>VAr</w:t>
      </w:r>
      <w:proofErr w:type="spellEnd"/>
      <w:r w:rsidRPr="00DC1534">
        <w:rPr>
          <w:szCs w:val="20"/>
        </w:rPr>
        <w:t xml:space="preserve">-capable devices and/or dynamic </w:t>
      </w:r>
      <w:proofErr w:type="spellStart"/>
      <w:r w:rsidRPr="00DC1534">
        <w:rPr>
          <w:szCs w:val="20"/>
        </w:rPr>
        <w:t>VAr</w:t>
      </w:r>
      <w:proofErr w:type="spellEnd"/>
      <w:r w:rsidRPr="00DC1534">
        <w:rPr>
          <w:szCs w:val="20"/>
        </w:rPr>
        <w:t xml:space="preserve">-capable devices.  No later than five Business Days after completion of the steps to meet that Reactive Power requirement, the Existing Non-Exempt WGR will update </w:t>
      </w:r>
      <w:proofErr w:type="gramStart"/>
      <w:r w:rsidRPr="00DC1534">
        <w:rPr>
          <w:szCs w:val="20"/>
        </w:rPr>
        <w:t>any and all</w:t>
      </w:r>
      <w:proofErr w:type="gramEnd"/>
      <w:r w:rsidRPr="00DC1534">
        <w:rPr>
          <w:szCs w:val="20"/>
        </w:rPr>
        <w:t xml:space="preserve"> Resource Registration data regarding its Reactive Power and provide written notice to ERCOT that it has completed the </w:t>
      </w:r>
      <w:proofErr w:type="gramStart"/>
      <w:r w:rsidRPr="00DC1534">
        <w:rPr>
          <w:szCs w:val="20"/>
        </w:rPr>
        <w:t>steps necessary</w:t>
      </w:r>
      <w:proofErr w:type="gramEnd"/>
      <w:r w:rsidRPr="00DC1534">
        <w:rPr>
          <w:szCs w:val="20"/>
        </w:rPr>
        <w:t xml:space="preserve"> to meet its Reactive Power requirement.</w:t>
      </w:r>
    </w:p>
    <w:p w14:paraId="64375616" w14:textId="77777777" w:rsidR="00DC1534" w:rsidRPr="00DC1534" w:rsidRDefault="00DC1534" w:rsidP="00DC1534">
      <w:pPr>
        <w:spacing w:after="240"/>
        <w:ind w:left="2160" w:hanging="720"/>
        <w:rPr>
          <w:szCs w:val="20"/>
        </w:rPr>
      </w:pPr>
      <w:r w:rsidRPr="00DC1534">
        <w:rPr>
          <w:szCs w:val="20"/>
        </w:rPr>
        <w:t>(iv)</w:t>
      </w:r>
      <w:r w:rsidRPr="00DC1534">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39EE706B" w14:textId="77777777" w:rsidR="00DC1534" w:rsidRPr="00DC1534" w:rsidRDefault="00DC1534" w:rsidP="00DC1534">
      <w:pPr>
        <w:spacing w:after="240"/>
        <w:ind w:left="1440" w:hanging="720"/>
        <w:rPr>
          <w:iCs/>
          <w:szCs w:val="20"/>
        </w:rPr>
      </w:pPr>
      <w:r w:rsidRPr="00DC1534">
        <w:rPr>
          <w:iCs/>
          <w:szCs w:val="20"/>
        </w:rPr>
        <w:t>(b)</w:t>
      </w:r>
      <w:r w:rsidRPr="00DC1534">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0B5B9E54" w14:textId="77777777" w:rsidR="00DC1534" w:rsidRPr="00DC1534" w:rsidRDefault="00DC1534" w:rsidP="00DC1534">
      <w:pPr>
        <w:spacing w:after="240"/>
        <w:ind w:left="720" w:hanging="720"/>
        <w:rPr>
          <w:iCs/>
          <w:szCs w:val="20"/>
        </w:rPr>
      </w:pPr>
      <w:r w:rsidRPr="00DC1534">
        <w:rPr>
          <w:iCs/>
          <w:szCs w:val="20"/>
        </w:rPr>
        <w:t>(8)</w:t>
      </w:r>
      <w:r w:rsidRPr="00DC1534">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54D5ADBE" w14:textId="77777777" w:rsidR="00DC1534" w:rsidRPr="00DC1534" w:rsidRDefault="00DC1534" w:rsidP="00DC1534">
      <w:pPr>
        <w:spacing w:after="240"/>
        <w:ind w:left="720" w:hanging="720"/>
        <w:rPr>
          <w:iCs/>
          <w:szCs w:val="20"/>
        </w:rPr>
      </w:pPr>
      <w:r w:rsidRPr="00DC1534">
        <w:rPr>
          <w:iCs/>
          <w:szCs w:val="20"/>
        </w:rPr>
        <w:t>(9)</w:t>
      </w:r>
      <w:r w:rsidRPr="00DC1534">
        <w:rPr>
          <w:iCs/>
          <w:szCs w:val="20"/>
        </w:rPr>
        <w:tab/>
        <w:t xml:space="preserve">New generating units connected before May 17, 2005, whose owners demonstrate to ERCOT’s satisfaction that design and/or equipment procurement decisions were made prior to February 17, 2004, based upon previous standards, whose design does not allow </w:t>
      </w:r>
      <w:r w:rsidRPr="00DC1534">
        <w:rPr>
          <w:iCs/>
          <w:szCs w:val="20"/>
        </w:rPr>
        <w:lastRenderedPageBreak/>
        <w:t>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247738D4" w14:textId="77777777" w:rsidR="00DC1534" w:rsidRPr="00DC1534" w:rsidRDefault="00DC1534" w:rsidP="00DC1534">
      <w:pPr>
        <w:spacing w:after="240"/>
        <w:ind w:left="720" w:hanging="720"/>
        <w:rPr>
          <w:iCs/>
          <w:szCs w:val="20"/>
        </w:rPr>
      </w:pPr>
      <w:r w:rsidRPr="00DC1534">
        <w:rPr>
          <w:iCs/>
          <w:szCs w:val="20"/>
        </w:rPr>
        <w:t>(10)</w:t>
      </w:r>
      <w:r w:rsidRPr="00DC1534">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p w14:paraId="0CCBD896" w14:textId="77777777" w:rsidR="00DC1534" w:rsidRPr="00DC1534" w:rsidRDefault="00DC1534" w:rsidP="00DC1534">
      <w:pPr>
        <w:spacing w:after="240"/>
        <w:ind w:left="720" w:hanging="720"/>
        <w:rPr>
          <w:iCs/>
          <w:szCs w:val="20"/>
        </w:rPr>
      </w:pPr>
      <w:r w:rsidRPr="00DC1534">
        <w:rPr>
          <w:iCs/>
          <w:szCs w:val="20"/>
        </w:rPr>
        <w:t>(11)</w:t>
      </w:r>
      <w:r w:rsidRPr="00DC1534">
        <w:rPr>
          <w:iCs/>
          <w:szCs w:val="20"/>
        </w:rPr>
        <w:tab/>
        <w:t xml:space="preserve">Resource Entities may submit to ERCOT specific proposals to meet the Reactive Power requirements established in paragraph (4) above by employing a combination of the CURL and added </w:t>
      </w:r>
      <w:proofErr w:type="spellStart"/>
      <w:r w:rsidRPr="00DC1534">
        <w:rPr>
          <w:iCs/>
          <w:szCs w:val="20"/>
        </w:rPr>
        <w:t>VAr</w:t>
      </w:r>
      <w:proofErr w:type="spellEnd"/>
      <w:r w:rsidRPr="00DC1534">
        <w:rPr>
          <w:iCs/>
          <w:szCs w:val="20"/>
        </w:rPr>
        <w:t xml:space="preserve"> capability, provided that the added </w:t>
      </w:r>
      <w:proofErr w:type="spellStart"/>
      <w:r w:rsidRPr="00DC1534">
        <w:rPr>
          <w:iCs/>
          <w:szCs w:val="20"/>
        </w:rPr>
        <w:t>VAr</w:t>
      </w:r>
      <w:proofErr w:type="spellEnd"/>
      <w:r w:rsidRPr="00DC1534">
        <w:rPr>
          <w:iCs/>
          <w:szCs w:val="20"/>
        </w:rPr>
        <w:t xml:space="preserve"> capability shall be automatically switchable static and/or dynamic </w:t>
      </w:r>
      <w:proofErr w:type="spellStart"/>
      <w:r w:rsidRPr="00DC1534">
        <w:rPr>
          <w:iCs/>
          <w:szCs w:val="20"/>
        </w:rPr>
        <w:t>VAr</w:t>
      </w:r>
      <w:proofErr w:type="spellEnd"/>
      <w:r w:rsidRPr="00DC1534">
        <w:rPr>
          <w:iCs/>
          <w:szCs w:val="20"/>
        </w:rPr>
        <w:t xml:space="preserve"> devices.  A Resource Entity and TSP may enter into an agreement in which the proposed static </w:t>
      </w:r>
      <w:proofErr w:type="spellStart"/>
      <w:r w:rsidRPr="00DC1534">
        <w:rPr>
          <w:iCs/>
          <w:szCs w:val="20"/>
        </w:rPr>
        <w:t>VAr</w:t>
      </w:r>
      <w:proofErr w:type="spellEnd"/>
      <w:r w:rsidRPr="00DC1534">
        <w:rPr>
          <w:iCs/>
          <w:szCs w:val="20"/>
        </w:rPr>
        <w:t xml:space="preserve"> devices can be switchable using Supervisory Control and Data Acquisition (SCADA).  ERCOT may, at its sole discretion, either approve or deny a specific proposal, provided that in either case, ERCOT shall provide the </w:t>
      </w:r>
      <w:proofErr w:type="gramStart"/>
      <w:r w:rsidRPr="00DC1534">
        <w:rPr>
          <w:iCs/>
          <w:szCs w:val="20"/>
        </w:rPr>
        <w:t>submitter</w:t>
      </w:r>
      <w:proofErr w:type="gramEnd"/>
      <w:r w:rsidRPr="00DC1534">
        <w:rPr>
          <w:iCs/>
          <w:szCs w:val="20"/>
        </w:rPr>
        <w:t xml:space="preserve"> an explanation of its decision.</w:t>
      </w:r>
    </w:p>
    <w:p w14:paraId="0340B57B" w14:textId="77777777" w:rsidR="00DC1534" w:rsidRPr="00DC1534" w:rsidRDefault="00DC1534" w:rsidP="00DC1534">
      <w:pPr>
        <w:spacing w:after="240"/>
        <w:ind w:left="720" w:hanging="720"/>
        <w:rPr>
          <w:iCs/>
          <w:szCs w:val="20"/>
        </w:rPr>
      </w:pPr>
      <w:r w:rsidRPr="00DC1534">
        <w:rPr>
          <w:iCs/>
          <w:szCs w:val="20"/>
        </w:rPr>
        <w:t>(12)</w:t>
      </w:r>
      <w:r w:rsidRPr="00DC1534">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p w14:paraId="647EF1FE" w14:textId="73C97632" w:rsidR="00DC1534" w:rsidRPr="00DC1534" w:rsidRDefault="00DC1534" w:rsidP="00DC1534">
      <w:pPr>
        <w:spacing w:after="240"/>
        <w:ind w:left="720" w:hanging="720"/>
        <w:rPr>
          <w:iCs/>
          <w:szCs w:val="20"/>
        </w:rPr>
      </w:pPr>
      <w:r w:rsidRPr="00DC1534">
        <w:rPr>
          <w:iCs/>
          <w:szCs w:val="20"/>
        </w:rPr>
        <w:t>(13)</w:t>
      </w:r>
      <w:r w:rsidRPr="00DC1534">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r w:rsidR="00C60360" w:rsidRPr="00C60360">
        <w:t xml:space="preserve"> </w:t>
      </w:r>
      <w:r w:rsidR="00C60360">
        <w:t xml:space="preserve"> </w:t>
      </w:r>
      <w:r w:rsidR="00C60360" w:rsidRPr="00C60360">
        <w:rPr>
          <w:iCs/>
          <w:szCs w:val="20"/>
        </w:rPr>
        <w:t>The addition of 20 MW or more of Load to a site that includes one or more Generation Resources or ESRs constitutes a modification to the Generation Resource or ESR that requires a new Reactive Power study.</w:t>
      </w:r>
    </w:p>
    <w:p w14:paraId="751693F6" w14:textId="77777777" w:rsidR="00DC1534" w:rsidRPr="00DC1534" w:rsidRDefault="00DC1534" w:rsidP="00DC1534">
      <w:pPr>
        <w:spacing w:after="240"/>
        <w:ind w:left="720" w:hanging="720"/>
        <w:rPr>
          <w:iCs/>
          <w:szCs w:val="20"/>
        </w:rPr>
      </w:pPr>
      <w:r w:rsidRPr="00DC1534">
        <w:rPr>
          <w:iCs/>
          <w:szCs w:val="20"/>
        </w:rPr>
        <w:t>(14)</w:t>
      </w:r>
      <w:r w:rsidRPr="00DC1534">
        <w:rPr>
          <w:iCs/>
          <w:szCs w:val="20"/>
        </w:rPr>
        <w:tab/>
        <w:t>Generation Resources or ESRs shall not reduce high reactive loading on individual units during abnormal conditions without the consent of ERCOT unless equipment damage is imminent.</w:t>
      </w:r>
    </w:p>
    <w:p w14:paraId="7E372A6B" w14:textId="77777777" w:rsidR="00DC1534" w:rsidRPr="00DC1534" w:rsidRDefault="00DC1534" w:rsidP="00DC1534">
      <w:pPr>
        <w:spacing w:after="240"/>
        <w:ind w:left="720" w:hanging="720"/>
        <w:rPr>
          <w:szCs w:val="20"/>
        </w:rPr>
      </w:pPr>
      <w:r w:rsidRPr="00DC1534">
        <w:rPr>
          <w:szCs w:val="20"/>
        </w:rPr>
        <w:t>(15)</w:t>
      </w:r>
      <w:r w:rsidRPr="00DC1534">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p w14:paraId="256333FF" w14:textId="77777777" w:rsidR="00DC1534" w:rsidRPr="00DC1534" w:rsidRDefault="00DC1534" w:rsidP="00DC1534">
      <w:pPr>
        <w:spacing w:after="240"/>
        <w:ind w:left="1440" w:hanging="720"/>
        <w:rPr>
          <w:szCs w:val="20"/>
        </w:rPr>
      </w:pPr>
      <w:r w:rsidRPr="00DC1534">
        <w:rPr>
          <w:szCs w:val="20"/>
        </w:rPr>
        <w:t>(a)</w:t>
      </w:r>
      <w:r w:rsidRPr="00DC1534">
        <w:rPr>
          <w:szCs w:val="20"/>
        </w:rPr>
        <w:tab/>
        <w:t xml:space="preserve">The number of wind turbines that </w:t>
      </w:r>
      <w:proofErr w:type="gramStart"/>
      <w:r w:rsidRPr="00DC1534">
        <w:rPr>
          <w:szCs w:val="20"/>
        </w:rPr>
        <w:t>are not able to</w:t>
      </w:r>
      <w:proofErr w:type="gramEnd"/>
      <w:r w:rsidRPr="00DC1534">
        <w:rPr>
          <w:szCs w:val="20"/>
        </w:rPr>
        <w:t xml:space="preserve"> communicate and whose status is unknown; and </w:t>
      </w:r>
    </w:p>
    <w:p w14:paraId="69CE917B" w14:textId="77777777" w:rsidR="00DC1534" w:rsidRPr="00DC1534" w:rsidRDefault="00DC1534" w:rsidP="00DC1534">
      <w:pPr>
        <w:spacing w:after="240"/>
        <w:ind w:left="1440" w:hanging="720"/>
        <w:rPr>
          <w:szCs w:val="20"/>
        </w:rPr>
      </w:pPr>
      <w:r w:rsidRPr="00DC1534">
        <w:rPr>
          <w:szCs w:val="20"/>
        </w:rPr>
        <w:t>(b)</w:t>
      </w:r>
      <w:r w:rsidRPr="00DC1534">
        <w:rPr>
          <w:szCs w:val="20"/>
        </w:rPr>
        <w:tab/>
        <w:t xml:space="preserve">The number of wind turbines </w:t>
      </w:r>
      <w:proofErr w:type="gramStart"/>
      <w:r w:rsidRPr="00DC1534">
        <w:rPr>
          <w:szCs w:val="20"/>
        </w:rPr>
        <w:t>out</w:t>
      </w:r>
      <w:proofErr w:type="gramEnd"/>
      <w:r w:rsidRPr="00DC1534">
        <w:rPr>
          <w:szCs w:val="20"/>
        </w:rPr>
        <w:t xml:space="preserve"> of service and not available for operation.</w:t>
      </w:r>
    </w:p>
    <w:p w14:paraId="34AFFF57" w14:textId="77777777" w:rsidR="00DC1534" w:rsidRPr="00DC1534" w:rsidRDefault="00DC1534" w:rsidP="00DC1534">
      <w:pPr>
        <w:spacing w:after="240"/>
        <w:ind w:left="720" w:hanging="720"/>
        <w:rPr>
          <w:szCs w:val="20"/>
        </w:rPr>
      </w:pPr>
      <w:r w:rsidRPr="00DC1534">
        <w:rPr>
          <w:szCs w:val="20"/>
        </w:rPr>
        <w:t>(16)</w:t>
      </w:r>
      <w:r w:rsidRPr="00DC1534">
        <w:rPr>
          <w:szCs w:val="20"/>
        </w:rPr>
        <w:tab/>
        <w:t xml:space="preserve">All </w:t>
      </w:r>
      <w:proofErr w:type="spellStart"/>
      <w:r w:rsidRPr="00DC1534">
        <w:rPr>
          <w:szCs w:val="20"/>
        </w:rPr>
        <w:t>PhotoVoltaic</w:t>
      </w:r>
      <w:proofErr w:type="spellEnd"/>
      <w:r w:rsidRPr="00DC1534">
        <w:rPr>
          <w:szCs w:val="20"/>
        </w:rPr>
        <w:t xml:space="preserve"> Generation Resources (PVGRs) must provide a Real-Time SCADA point that communicates to ERCOT the capacity of </w:t>
      </w:r>
      <w:proofErr w:type="spellStart"/>
      <w:r w:rsidRPr="00DC1534">
        <w:rPr>
          <w:szCs w:val="20"/>
        </w:rPr>
        <w:t>PhotoVoltaic</w:t>
      </w:r>
      <w:proofErr w:type="spellEnd"/>
      <w:r w:rsidRPr="00DC1534">
        <w:rPr>
          <w:szCs w:val="20"/>
        </w:rPr>
        <w:t xml:space="preserve"> (PV) equipment that is available for real power and Reactive Power injection into the ERCOT Transmission </w:t>
      </w:r>
      <w:r w:rsidRPr="00DC1534">
        <w:rPr>
          <w:szCs w:val="20"/>
        </w:rPr>
        <w:lastRenderedPageBreak/>
        <w:t>Grid.  PVGRs must also provide two other Real-Time SCADA points that communicate to ERCOT the following:</w:t>
      </w:r>
    </w:p>
    <w:p w14:paraId="5EE37669" w14:textId="77777777" w:rsidR="00DC1534" w:rsidRPr="00DC1534" w:rsidRDefault="00DC1534" w:rsidP="00DC1534">
      <w:pPr>
        <w:spacing w:after="240"/>
        <w:ind w:left="1440" w:hanging="720"/>
        <w:rPr>
          <w:szCs w:val="20"/>
        </w:rPr>
      </w:pPr>
      <w:r w:rsidRPr="00DC1534">
        <w:rPr>
          <w:szCs w:val="20"/>
        </w:rPr>
        <w:t>(a)</w:t>
      </w:r>
      <w:r w:rsidRPr="00DC1534">
        <w:rPr>
          <w:szCs w:val="20"/>
        </w:rPr>
        <w:tab/>
        <w:t xml:space="preserve">The capacity of PV equipment that </w:t>
      </w:r>
      <w:proofErr w:type="gramStart"/>
      <w:r w:rsidRPr="00DC1534">
        <w:rPr>
          <w:szCs w:val="20"/>
        </w:rPr>
        <w:t>is not able to</w:t>
      </w:r>
      <w:proofErr w:type="gramEnd"/>
      <w:r w:rsidRPr="00DC1534">
        <w:rPr>
          <w:szCs w:val="20"/>
        </w:rPr>
        <w:t xml:space="preserve"> communicate and whose status is unknown; and</w:t>
      </w:r>
    </w:p>
    <w:p w14:paraId="574270C3" w14:textId="77777777" w:rsidR="00DC1534" w:rsidRPr="00DC1534" w:rsidRDefault="00DC1534" w:rsidP="00DC1534">
      <w:pPr>
        <w:spacing w:after="240"/>
        <w:ind w:left="1440" w:hanging="720"/>
        <w:rPr>
          <w:szCs w:val="20"/>
        </w:rPr>
      </w:pPr>
      <w:r w:rsidRPr="00DC1534">
        <w:rPr>
          <w:szCs w:val="20"/>
        </w:rPr>
        <w:t>(b)</w:t>
      </w:r>
      <w:r w:rsidRPr="00DC1534">
        <w:rPr>
          <w:szCs w:val="20"/>
        </w:rPr>
        <w:tab/>
        <w:t xml:space="preserve">The capacity of PV equipment that is out of service and not available for operation.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50"/>
      </w:tblGrid>
      <w:tr w:rsidR="00DC1534" w:rsidRPr="00DC1534" w14:paraId="428C6962" w14:textId="77777777" w:rsidTr="00C54A16">
        <w:tc>
          <w:tcPr>
            <w:tcW w:w="9350" w:type="dxa"/>
            <w:tcBorders>
              <w:top w:val="single" w:sz="4" w:space="0" w:color="auto"/>
              <w:left w:val="single" w:sz="4" w:space="0" w:color="auto"/>
              <w:bottom w:val="single" w:sz="4" w:space="0" w:color="auto"/>
              <w:right w:val="single" w:sz="4" w:space="0" w:color="auto"/>
            </w:tcBorders>
            <w:shd w:val="clear" w:color="auto" w:fill="D9D9D9"/>
          </w:tcPr>
          <w:p w14:paraId="2AECC1C8" w14:textId="77777777" w:rsidR="00DC1534" w:rsidRPr="00DC1534" w:rsidRDefault="00DC1534" w:rsidP="00DC1534">
            <w:pPr>
              <w:spacing w:before="120" w:after="240"/>
              <w:rPr>
                <w:b/>
                <w:i/>
                <w:szCs w:val="20"/>
              </w:rPr>
            </w:pPr>
            <w:r w:rsidRPr="00DC1534">
              <w:rPr>
                <w:b/>
                <w:i/>
                <w:szCs w:val="20"/>
              </w:rPr>
              <w:t>[NPRR1029:  Insert paragraph (17) below upon system implementation and renumber accordingly:]</w:t>
            </w:r>
          </w:p>
          <w:p w14:paraId="57D2E06F" w14:textId="77777777" w:rsidR="00DC1534" w:rsidRPr="00DC1534" w:rsidRDefault="00DC1534" w:rsidP="00DC1534">
            <w:pPr>
              <w:spacing w:after="240"/>
              <w:ind w:left="720" w:hanging="720"/>
              <w:rPr>
                <w:szCs w:val="20"/>
              </w:rPr>
            </w:pPr>
            <w:r w:rsidRPr="00DC1534">
              <w:rPr>
                <w:szCs w:val="20"/>
              </w:rPr>
              <w:t>(17)</w:t>
            </w:r>
            <w:r w:rsidRPr="00DC1534">
              <w:rPr>
                <w:szCs w:val="20"/>
              </w:rPr>
              <w:tab/>
              <w:t>Each DC-Coupled Resource must provide a Real-Time SCADA point that communicates to ERCOT the capacity of the intermittent renewable generation component of the Resource that is available for real power and/or Reactive Power injection into the ERCOT System.  Each DC-Coupled Resource must also provide Real-Time SCADA points that communicate to ERCOT the following:</w:t>
            </w:r>
          </w:p>
          <w:p w14:paraId="4FF8E6CD" w14:textId="77777777" w:rsidR="00DC1534" w:rsidRPr="00DC1534" w:rsidRDefault="00DC1534" w:rsidP="00DC1534">
            <w:pPr>
              <w:spacing w:after="240"/>
              <w:ind w:left="1440" w:hanging="720"/>
              <w:rPr>
                <w:szCs w:val="20"/>
              </w:rPr>
            </w:pPr>
            <w:r w:rsidRPr="00DC1534">
              <w:rPr>
                <w:szCs w:val="20"/>
              </w:rPr>
              <w:t>(a)</w:t>
            </w:r>
            <w:r w:rsidRPr="00DC1534">
              <w:rPr>
                <w:szCs w:val="20"/>
              </w:rPr>
              <w:tab/>
              <w:t xml:space="preserve">The capacity of any PV generation equipment that </w:t>
            </w:r>
            <w:proofErr w:type="gramStart"/>
            <w:r w:rsidRPr="00DC1534">
              <w:rPr>
                <w:szCs w:val="20"/>
              </w:rPr>
              <w:t>is not able to</w:t>
            </w:r>
            <w:proofErr w:type="gramEnd"/>
            <w:r w:rsidRPr="00DC1534">
              <w:rPr>
                <w:szCs w:val="20"/>
              </w:rPr>
              <w:t xml:space="preserve"> communicate and whose status is unknown; </w:t>
            </w:r>
          </w:p>
          <w:p w14:paraId="1ABB3691" w14:textId="77777777" w:rsidR="00DC1534" w:rsidRPr="00DC1534" w:rsidRDefault="00DC1534" w:rsidP="00DC1534">
            <w:pPr>
              <w:spacing w:after="240"/>
              <w:ind w:left="1440" w:hanging="720"/>
              <w:rPr>
                <w:szCs w:val="20"/>
              </w:rPr>
            </w:pPr>
            <w:r w:rsidRPr="00DC1534">
              <w:rPr>
                <w:szCs w:val="20"/>
              </w:rPr>
              <w:t>(b)</w:t>
            </w:r>
            <w:r w:rsidRPr="00DC1534">
              <w:rPr>
                <w:szCs w:val="20"/>
              </w:rPr>
              <w:tab/>
              <w:t xml:space="preserve">The capacity of any PV generation equipment that is out of service and not available for operation;  </w:t>
            </w:r>
          </w:p>
          <w:p w14:paraId="1B292854" w14:textId="77777777" w:rsidR="00DC1534" w:rsidRPr="00DC1534" w:rsidRDefault="00DC1534" w:rsidP="00DC1534">
            <w:pPr>
              <w:spacing w:after="240"/>
              <w:ind w:left="1440" w:hanging="720"/>
              <w:rPr>
                <w:szCs w:val="20"/>
              </w:rPr>
            </w:pPr>
            <w:r w:rsidRPr="00DC1534">
              <w:rPr>
                <w:szCs w:val="20"/>
              </w:rPr>
              <w:t>(c)</w:t>
            </w:r>
            <w:r w:rsidRPr="00DC1534">
              <w:rPr>
                <w:szCs w:val="20"/>
              </w:rPr>
              <w:tab/>
              <w:t xml:space="preserve">The number of </w:t>
            </w:r>
            <w:proofErr w:type="gramStart"/>
            <w:r w:rsidRPr="00DC1534">
              <w:rPr>
                <w:szCs w:val="20"/>
              </w:rPr>
              <w:t>any wind</w:t>
            </w:r>
            <w:proofErr w:type="gramEnd"/>
            <w:r w:rsidRPr="00DC1534">
              <w:rPr>
                <w:szCs w:val="20"/>
              </w:rPr>
              <w:t xml:space="preserve"> turbines that </w:t>
            </w:r>
            <w:proofErr w:type="gramStart"/>
            <w:r w:rsidRPr="00DC1534">
              <w:rPr>
                <w:szCs w:val="20"/>
              </w:rPr>
              <w:t>are not able to</w:t>
            </w:r>
            <w:proofErr w:type="gramEnd"/>
            <w:r w:rsidRPr="00DC1534">
              <w:rPr>
                <w:szCs w:val="20"/>
              </w:rPr>
              <w:t xml:space="preserve"> communicate and whose status is unknown; and </w:t>
            </w:r>
          </w:p>
          <w:p w14:paraId="14FCD537" w14:textId="77777777" w:rsidR="00DC1534" w:rsidRPr="00DC1534" w:rsidRDefault="00DC1534" w:rsidP="00DC1534">
            <w:pPr>
              <w:spacing w:after="240"/>
              <w:ind w:left="1440" w:hanging="720"/>
              <w:rPr>
                <w:szCs w:val="20"/>
              </w:rPr>
            </w:pPr>
            <w:r w:rsidRPr="00DC1534">
              <w:rPr>
                <w:szCs w:val="20"/>
              </w:rPr>
              <w:t>(d)</w:t>
            </w:r>
            <w:r w:rsidRPr="00DC1534">
              <w:rPr>
                <w:szCs w:val="20"/>
              </w:rPr>
              <w:tab/>
              <w:t xml:space="preserve">The number of </w:t>
            </w:r>
            <w:proofErr w:type="gramStart"/>
            <w:r w:rsidRPr="00DC1534">
              <w:rPr>
                <w:szCs w:val="20"/>
              </w:rPr>
              <w:t>any wind</w:t>
            </w:r>
            <w:proofErr w:type="gramEnd"/>
            <w:r w:rsidRPr="00DC1534">
              <w:rPr>
                <w:szCs w:val="20"/>
              </w:rPr>
              <w:t xml:space="preserve"> turbines out of service and not available for operation.</w:t>
            </w:r>
          </w:p>
        </w:tc>
      </w:tr>
    </w:tbl>
    <w:p w14:paraId="2D737CFA" w14:textId="1FB3BC9B" w:rsidR="00DC1534" w:rsidRDefault="00DC1534" w:rsidP="00DC1534">
      <w:pPr>
        <w:spacing w:before="240" w:after="240"/>
        <w:ind w:left="720" w:hanging="720"/>
        <w:rPr>
          <w:szCs w:val="20"/>
        </w:rPr>
      </w:pPr>
      <w:r w:rsidRPr="00DC1534">
        <w:rPr>
          <w:szCs w:val="20"/>
        </w:rPr>
        <w:t>(17)</w:t>
      </w:r>
      <w:r w:rsidRPr="00DC1534">
        <w:rPr>
          <w:szCs w:val="20"/>
        </w:rPr>
        <w:tab/>
        <w:t xml:space="preserve">For the purpose of complying with the Reactive Power requirements under </w:t>
      </w:r>
      <w:proofErr w:type="gramStart"/>
      <w:r w:rsidRPr="00DC1534">
        <w:rPr>
          <w:szCs w:val="20"/>
        </w:rPr>
        <w:t>this Section</w:t>
      </w:r>
      <w:proofErr w:type="gramEnd"/>
      <w:r w:rsidRPr="00DC1534">
        <w:rPr>
          <w:szCs w:val="20"/>
        </w:rPr>
        <w:t xml:space="preserve"> 3.15, Reactive Power losses that occur on privately-owned transmission lines behind the POIB may be compensated by automatically switchable static </w:t>
      </w:r>
      <w:proofErr w:type="spellStart"/>
      <w:r w:rsidRPr="00DC1534">
        <w:rPr>
          <w:szCs w:val="20"/>
        </w:rPr>
        <w:t>VAr</w:t>
      </w:r>
      <w:proofErr w:type="spellEnd"/>
      <w:r w:rsidRPr="00DC1534">
        <w:rPr>
          <w:szCs w:val="20"/>
        </w:rPr>
        <w:t>-capable devices.</w:t>
      </w:r>
    </w:p>
    <w:p w14:paraId="3501B97B" w14:textId="77777777" w:rsidR="00DC1534" w:rsidRPr="00DC1534" w:rsidRDefault="00DC1534" w:rsidP="00DC1534">
      <w:pPr>
        <w:keepNext/>
        <w:widowControl w:val="0"/>
        <w:tabs>
          <w:tab w:val="left" w:pos="1260"/>
        </w:tabs>
        <w:spacing w:before="480" w:after="240"/>
        <w:ind w:left="1267" w:hanging="1267"/>
        <w:outlineLvl w:val="3"/>
        <w:rPr>
          <w:b/>
          <w:bCs/>
          <w:snapToGrid w:val="0"/>
          <w:szCs w:val="20"/>
        </w:rPr>
      </w:pPr>
      <w:bookmarkStart w:id="688" w:name="_Toc175157362"/>
      <w:r w:rsidRPr="00DC1534">
        <w:rPr>
          <w:b/>
          <w:bCs/>
          <w:snapToGrid w:val="0"/>
          <w:szCs w:val="20"/>
        </w:rPr>
        <w:t>6.5.5.2</w:t>
      </w:r>
      <w:r w:rsidRPr="00DC1534">
        <w:rPr>
          <w:b/>
          <w:bCs/>
          <w:snapToGrid w:val="0"/>
          <w:szCs w:val="20"/>
        </w:rPr>
        <w:tab/>
        <w:t>Operational Data Requirements</w:t>
      </w:r>
      <w:bookmarkEnd w:id="688"/>
    </w:p>
    <w:p w14:paraId="056E2773" w14:textId="77777777" w:rsidR="006B0F66" w:rsidRPr="006B0F66" w:rsidRDefault="006B0F66" w:rsidP="006B0F66">
      <w:pPr>
        <w:spacing w:after="240"/>
        <w:ind w:left="720" w:hanging="720"/>
        <w:rPr>
          <w:szCs w:val="20"/>
        </w:rPr>
      </w:pPr>
      <w:r w:rsidRPr="006B0F66">
        <w:rPr>
          <w:szCs w:val="20"/>
        </w:rPr>
        <w:t>(1)</w:t>
      </w:r>
      <w:r w:rsidRPr="006B0F66">
        <w:rPr>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6DEC1BE6" w14:textId="77777777" w:rsidR="006B0F66" w:rsidRPr="006B0F66" w:rsidRDefault="006B0F66" w:rsidP="006B0F66">
      <w:pPr>
        <w:spacing w:after="240"/>
        <w:ind w:left="720" w:hanging="720"/>
        <w:rPr>
          <w:szCs w:val="20"/>
        </w:rPr>
      </w:pPr>
      <w:r w:rsidRPr="006B0F66">
        <w:rPr>
          <w:szCs w:val="20"/>
        </w:rPr>
        <w:t>(2)</w:t>
      </w:r>
      <w:r w:rsidRPr="006B0F66">
        <w:rPr>
          <w:szCs w:val="20"/>
        </w:rPr>
        <w:tab/>
        <w:t xml:space="preserve">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w:t>
      </w:r>
      <w:proofErr w:type="gramStart"/>
      <w:r w:rsidRPr="006B0F66">
        <w:rPr>
          <w:szCs w:val="20"/>
        </w:rPr>
        <w:t>to requesting</w:t>
      </w:r>
      <w:proofErr w:type="gramEnd"/>
      <w:r w:rsidRPr="006B0F66">
        <w:rPr>
          <w:szCs w:val="20"/>
        </w:rPr>
        <w:t xml:space="preserve"> TSPs and DSPs operating within ERCOT.  Such data must be </w:t>
      </w:r>
      <w:r w:rsidRPr="006B0F66">
        <w:rPr>
          <w:szCs w:val="20"/>
        </w:rPr>
        <w:lastRenderedPageBreak/>
        <w:t xml:space="preserve">provided to the </w:t>
      </w:r>
      <w:proofErr w:type="gramStart"/>
      <w:r w:rsidRPr="006B0F66">
        <w:rPr>
          <w:szCs w:val="20"/>
        </w:rPr>
        <w:t>requesting</w:t>
      </w:r>
      <w:proofErr w:type="gramEnd"/>
      <w:r w:rsidRPr="006B0F66">
        <w:rPr>
          <w:szCs w:val="20"/>
        </w:rPr>
        <w:t xml:space="preserve"> TSP or DSP at the requesting TSP’s or DSP’s expense, including:</w:t>
      </w:r>
    </w:p>
    <w:p w14:paraId="15F73E71" w14:textId="77777777" w:rsidR="006B0F66" w:rsidRPr="006B0F66" w:rsidRDefault="006B0F66" w:rsidP="006B0F66">
      <w:pPr>
        <w:spacing w:after="240"/>
        <w:ind w:left="1440" w:hanging="720"/>
        <w:rPr>
          <w:szCs w:val="20"/>
        </w:rPr>
      </w:pPr>
      <w:r w:rsidRPr="006B0F66">
        <w:rPr>
          <w:szCs w:val="20"/>
        </w:rPr>
        <w:t>(a)</w:t>
      </w:r>
      <w:r w:rsidRPr="006B0F66">
        <w:rPr>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49234081" w14:textId="77777777" w:rsidR="006B0F66" w:rsidRPr="006B0F66" w:rsidRDefault="006B0F66" w:rsidP="006B0F66">
      <w:pPr>
        <w:spacing w:after="240"/>
        <w:ind w:left="1440" w:hanging="720"/>
        <w:rPr>
          <w:szCs w:val="20"/>
        </w:rPr>
      </w:pPr>
      <w:r w:rsidRPr="006B0F66">
        <w:rPr>
          <w:szCs w:val="20"/>
        </w:rPr>
        <w:t>(b)</w:t>
      </w:r>
      <w:r w:rsidRPr="006B0F66">
        <w:rPr>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686E6B54" w14:textId="77777777" w:rsidR="006B0F66" w:rsidRPr="006B0F66" w:rsidRDefault="006B0F66" w:rsidP="006B0F66">
      <w:pPr>
        <w:spacing w:after="240"/>
        <w:ind w:left="1440" w:hanging="720"/>
        <w:rPr>
          <w:szCs w:val="20"/>
        </w:rPr>
      </w:pPr>
      <w:r w:rsidRPr="006B0F66">
        <w:rPr>
          <w:szCs w:val="20"/>
        </w:rPr>
        <w:t>(c)</w:t>
      </w:r>
      <w:r w:rsidRPr="006B0F66">
        <w:rPr>
          <w:szCs w:val="20"/>
        </w:rPr>
        <w:tab/>
        <w:t>Gross Reactive Power (in Megavolt-Amperes reactive (</w:t>
      </w:r>
      <w:proofErr w:type="gramStart"/>
      <w:r w:rsidRPr="006B0F66">
        <w:rPr>
          <w:szCs w:val="20"/>
        </w:rPr>
        <w:t>MVAr))</w:t>
      </w:r>
      <w:proofErr w:type="gramEnd"/>
      <w:r w:rsidRPr="006B0F66">
        <w:rPr>
          <w:szCs w:val="20"/>
        </w:rPr>
        <w:t>;</w:t>
      </w:r>
    </w:p>
    <w:p w14:paraId="6F1866E1" w14:textId="77777777" w:rsidR="006B0F66" w:rsidRPr="006B0F66" w:rsidRDefault="006B0F66" w:rsidP="006B0F66">
      <w:pPr>
        <w:spacing w:after="240"/>
        <w:ind w:left="1440" w:hanging="720"/>
        <w:rPr>
          <w:szCs w:val="20"/>
        </w:rPr>
      </w:pPr>
      <w:r w:rsidRPr="006B0F66">
        <w:rPr>
          <w:szCs w:val="20"/>
        </w:rPr>
        <w:t>(d)</w:t>
      </w:r>
      <w:r w:rsidRPr="006B0F66">
        <w:rPr>
          <w:szCs w:val="20"/>
        </w:rPr>
        <w:tab/>
        <w:t>Net Reactive Power (in MVAr);</w:t>
      </w:r>
    </w:p>
    <w:p w14:paraId="162FBF20" w14:textId="77777777" w:rsidR="006B0F66" w:rsidRPr="006B0F66" w:rsidRDefault="006B0F66" w:rsidP="006B0F66">
      <w:pPr>
        <w:spacing w:after="240"/>
        <w:ind w:left="1440" w:hanging="720"/>
        <w:rPr>
          <w:szCs w:val="20"/>
        </w:rPr>
      </w:pPr>
      <w:r w:rsidRPr="006B0F66">
        <w:rPr>
          <w:szCs w:val="20"/>
        </w:rPr>
        <w:t>(e)</w:t>
      </w:r>
      <w:r w:rsidRPr="006B0F66">
        <w:rPr>
          <w:szCs w:val="20"/>
        </w:rPr>
        <w:tab/>
        <w:t>Power to standby transformers serving plant auxiliary Load;</w:t>
      </w:r>
    </w:p>
    <w:p w14:paraId="40C3EBFE" w14:textId="77777777" w:rsidR="006B0F66" w:rsidRPr="006B0F66" w:rsidRDefault="006B0F66" w:rsidP="006B0F66">
      <w:pPr>
        <w:spacing w:after="240"/>
        <w:ind w:left="1440" w:hanging="720"/>
        <w:rPr>
          <w:szCs w:val="20"/>
        </w:rPr>
      </w:pPr>
      <w:r w:rsidRPr="006B0F66">
        <w:rPr>
          <w:szCs w:val="20"/>
        </w:rPr>
        <w:t>(f)</w:t>
      </w:r>
      <w:r w:rsidRPr="006B0F66">
        <w:rPr>
          <w:szCs w:val="20"/>
        </w:rPr>
        <w:tab/>
        <w:t>Status of switching devices in the plant switchyard not monitored by the TSP or DSP affecting flows on the ERCOT Transmission Grid;</w:t>
      </w:r>
    </w:p>
    <w:p w14:paraId="3741400C" w14:textId="77777777" w:rsidR="006B0F66" w:rsidRPr="006B0F66" w:rsidRDefault="006B0F66" w:rsidP="006B0F66">
      <w:pPr>
        <w:spacing w:after="240"/>
        <w:ind w:left="1440" w:hanging="720"/>
        <w:rPr>
          <w:szCs w:val="20"/>
        </w:rPr>
      </w:pPr>
      <w:r w:rsidRPr="006B0F66">
        <w:rPr>
          <w:szCs w:val="20"/>
        </w:rPr>
        <w:t>(g)</w:t>
      </w:r>
      <w:r w:rsidRPr="006B0F66">
        <w:rPr>
          <w:szCs w:val="20"/>
        </w:rPr>
        <w:tab/>
        <w:t>Any data mutually agreed to by ERCOT and the QSE to adequately manage system reliability;</w:t>
      </w:r>
    </w:p>
    <w:p w14:paraId="5D42DEDB" w14:textId="77777777" w:rsidR="006B0F66" w:rsidRPr="006B0F66" w:rsidRDefault="006B0F66" w:rsidP="006B0F66">
      <w:pPr>
        <w:spacing w:after="240"/>
        <w:ind w:left="1440" w:hanging="720"/>
        <w:rPr>
          <w:szCs w:val="20"/>
        </w:rPr>
      </w:pPr>
      <w:r w:rsidRPr="006B0F66">
        <w:rPr>
          <w:szCs w:val="20"/>
        </w:rPr>
        <w:t>(h)</w:t>
      </w:r>
      <w:r w:rsidRPr="006B0F66">
        <w:rPr>
          <w:szCs w:val="20"/>
        </w:rPr>
        <w:tab/>
        <w:t>Generation Resource breaker and switch status;</w:t>
      </w:r>
    </w:p>
    <w:p w14:paraId="696C50DF" w14:textId="77777777" w:rsidR="006B0F66" w:rsidRPr="006B0F66" w:rsidRDefault="006B0F66" w:rsidP="006B0F66">
      <w:pPr>
        <w:spacing w:after="240"/>
        <w:ind w:left="1440" w:hanging="720"/>
        <w:rPr>
          <w:szCs w:val="20"/>
        </w:rPr>
      </w:pPr>
      <w:r w:rsidRPr="006B0F66">
        <w:rPr>
          <w:szCs w:val="20"/>
        </w:rPr>
        <w:t>(i)</w:t>
      </w:r>
      <w:r w:rsidRPr="006B0F66">
        <w:rPr>
          <w:szCs w:val="20"/>
        </w:rPr>
        <w:tab/>
        <w:t xml:space="preserve">HSL (Combined Cycle Generation Resources) shall:  </w:t>
      </w:r>
    </w:p>
    <w:p w14:paraId="7B6768A1" w14:textId="77777777" w:rsidR="006B0F66" w:rsidRPr="006B0F66" w:rsidRDefault="006B0F66" w:rsidP="006B0F66">
      <w:pPr>
        <w:spacing w:after="240"/>
        <w:ind w:left="2160" w:hanging="720"/>
        <w:rPr>
          <w:szCs w:val="20"/>
        </w:rPr>
      </w:pPr>
      <w:r w:rsidRPr="006B0F66">
        <w:rPr>
          <w:szCs w:val="20"/>
        </w:rPr>
        <w:t>(i)</w:t>
      </w:r>
      <w:r w:rsidRPr="006B0F66">
        <w:rPr>
          <w:szCs w:val="20"/>
        </w:rPr>
        <w:tab/>
        <w:t xml:space="preserve">Submit the HSL of the current operating configuration; and </w:t>
      </w:r>
    </w:p>
    <w:p w14:paraId="4925DEBA" w14:textId="77777777" w:rsidR="006B0F66" w:rsidRPr="006B0F66" w:rsidRDefault="006B0F66" w:rsidP="006B0F66">
      <w:pPr>
        <w:spacing w:after="240"/>
        <w:ind w:left="2160" w:hanging="720"/>
        <w:rPr>
          <w:szCs w:val="20"/>
        </w:rPr>
      </w:pPr>
      <w:r w:rsidRPr="006B0F66">
        <w:rPr>
          <w:szCs w:val="20"/>
        </w:rPr>
        <w:t>(ii)</w:t>
      </w:r>
      <w:r w:rsidRPr="006B0F66">
        <w:rPr>
          <w:szCs w:val="20"/>
        </w:rPr>
        <w:tab/>
        <w:t>When providing ECRS, update the HSL as needed, to be consistent with Resource performance limitations of ECRS provision;</w:t>
      </w:r>
    </w:p>
    <w:p w14:paraId="4CDE5153" w14:textId="77777777" w:rsidR="006B0F66" w:rsidRPr="006B0F66" w:rsidRDefault="006B0F66" w:rsidP="006B0F66">
      <w:pPr>
        <w:spacing w:after="240"/>
        <w:ind w:left="1440" w:hanging="720"/>
        <w:rPr>
          <w:szCs w:val="20"/>
        </w:rPr>
      </w:pPr>
      <w:r w:rsidRPr="006B0F66">
        <w:rPr>
          <w:szCs w:val="20"/>
        </w:rPr>
        <w:t>(j)</w:t>
      </w:r>
      <w:r w:rsidRPr="006B0F66">
        <w:rPr>
          <w:szCs w:val="20"/>
        </w:rPr>
        <w:tab/>
      </w:r>
      <w:r w:rsidRPr="006B0F66">
        <w:rPr>
          <w:color w:val="000000"/>
          <w:szCs w:val="20"/>
        </w:rPr>
        <w:t>NFRC currently available (unloaded) and included in the HSL of the Generation Resource</w:t>
      </w:r>
      <w:r w:rsidRPr="006B0F66">
        <w:rPr>
          <w:szCs w:val="20"/>
        </w:rPr>
        <w:t xml:space="preserve">; </w:t>
      </w:r>
    </w:p>
    <w:p w14:paraId="07E2A922" w14:textId="77777777" w:rsidR="006B0F66" w:rsidRPr="006B0F66" w:rsidRDefault="006B0F66" w:rsidP="006B0F66">
      <w:pPr>
        <w:spacing w:after="240"/>
        <w:ind w:left="1440" w:hanging="720"/>
        <w:rPr>
          <w:szCs w:val="20"/>
        </w:rPr>
      </w:pPr>
      <w:r w:rsidRPr="006B0F66">
        <w:rPr>
          <w:szCs w:val="20"/>
        </w:rPr>
        <w:t>(k)</w:t>
      </w:r>
      <w:r w:rsidRPr="006B0F66">
        <w:rPr>
          <w:szCs w:val="20"/>
        </w:rPr>
        <w:tab/>
        <w:t>High Emergency Limit (HEL), under Section 6.5.9.2, Failure of the SCED Process;</w:t>
      </w:r>
    </w:p>
    <w:p w14:paraId="1D7F37DF" w14:textId="77777777" w:rsidR="006B0F66" w:rsidRPr="006B0F66" w:rsidRDefault="006B0F66" w:rsidP="006B0F66">
      <w:pPr>
        <w:spacing w:after="240"/>
        <w:ind w:left="1440" w:hanging="720"/>
        <w:rPr>
          <w:szCs w:val="20"/>
        </w:rPr>
      </w:pPr>
      <w:r w:rsidRPr="006B0F66">
        <w:rPr>
          <w:szCs w:val="20"/>
        </w:rPr>
        <w:t>(l)</w:t>
      </w:r>
      <w:r w:rsidRPr="006B0F66">
        <w:rPr>
          <w:szCs w:val="20"/>
        </w:rPr>
        <w:tab/>
        <w:t xml:space="preserve">Low Emergency Limit (LEL), under Section 6.5.9.2; </w:t>
      </w:r>
    </w:p>
    <w:p w14:paraId="348F3A88" w14:textId="77777777" w:rsidR="006B0F66" w:rsidRPr="006B0F66" w:rsidRDefault="006B0F66" w:rsidP="006B0F66">
      <w:pPr>
        <w:spacing w:after="240"/>
        <w:ind w:left="1440" w:hanging="720"/>
        <w:rPr>
          <w:szCs w:val="20"/>
        </w:rPr>
      </w:pPr>
      <w:r w:rsidRPr="006B0F66">
        <w:rPr>
          <w:szCs w:val="20"/>
        </w:rPr>
        <w:t>(m)</w:t>
      </w:r>
      <w:r w:rsidRPr="006B0F66">
        <w:rPr>
          <w:szCs w:val="20"/>
        </w:rPr>
        <w:tab/>
        <w:t>LSL;</w:t>
      </w:r>
    </w:p>
    <w:p w14:paraId="75C5490C" w14:textId="77777777" w:rsidR="006B0F66" w:rsidRPr="006B0F66" w:rsidRDefault="006B0F66" w:rsidP="006B0F66">
      <w:pPr>
        <w:spacing w:after="240"/>
        <w:ind w:left="1440" w:hanging="720"/>
        <w:rPr>
          <w:szCs w:val="20"/>
        </w:rPr>
      </w:pPr>
      <w:r w:rsidRPr="006B0F66">
        <w:rPr>
          <w:szCs w:val="20"/>
        </w:rPr>
        <w:lastRenderedPageBreak/>
        <w:t>(n)</w:t>
      </w:r>
      <w:r w:rsidRPr="006B0F66">
        <w:rPr>
          <w:szCs w:val="20"/>
        </w:rPr>
        <w:tab/>
        <w:t>Configuration identification for Combined Cycle Generation Resources;</w:t>
      </w:r>
    </w:p>
    <w:p w14:paraId="2C9042CD" w14:textId="77777777" w:rsidR="006B0F66" w:rsidRPr="006B0F66" w:rsidRDefault="006B0F66" w:rsidP="006B0F66">
      <w:pPr>
        <w:spacing w:after="240"/>
        <w:ind w:left="1440" w:hanging="720"/>
        <w:rPr>
          <w:szCs w:val="20"/>
        </w:rPr>
      </w:pPr>
      <w:r w:rsidRPr="006B0F66">
        <w:rPr>
          <w:szCs w:val="20"/>
        </w:rPr>
        <w:t>(o)</w:t>
      </w:r>
      <w:r w:rsidRPr="006B0F66">
        <w:rPr>
          <w:szCs w:val="20"/>
        </w:rPr>
        <w:tab/>
        <w:t xml:space="preserve">For Resources with capacity that </w:t>
      </w:r>
      <w:proofErr w:type="gramStart"/>
      <w:r w:rsidRPr="006B0F66">
        <w:rPr>
          <w:szCs w:val="20"/>
        </w:rPr>
        <w:t>is not capable of providing</w:t>
      </w:r>
      <w:proofErr w:type="gramEnd"/>
      <w:r w:rsidRPr="006B0F66">
        <w:rPr>
          <w:szCs w:val="20"/>
        </w:rPr>
        <w:t xml:space="preserve"> Primary Frequency Response, the high and low limits in MW of the Resource’s capacity that is frequency responsive</w:t>
      </w:r>
      <w:r w:rsidRPr="006B0F66">
        <w:rPr>
          <w:color w:val="000000"/>
          <w:szCs w:val="20"/>
        </w:rPr>
        <w:t xml:space="preserve"> and the current FRC of the Resource</w:t>
      </w:r>
      <w:r w:rsidRPr="006B0F66">
        <w:rPr>
          <w:szCs w:val="20"/>
        </w:rPr>
        <w:t>;</w:t>
      </w:r>
    </w:p>
    <w:p w14:paraId="355F8C9D" w14:textId="77777777" w:rsidR="006B0F66" w:rsidRPr="006B0F66" w:rsidRDefault="006B0F66" w:rsidP="006B0F66">
      <w:pPr>
        <w:spacing w:after="240"/>
        <w:ind w:left="1440" w:hanging="720"/>
        <w:rPr>
          <w:szCs w:val="20"/>
        </w:rPr>
      </w:pPr>
      <w:r w:rsidRPr="006B0F66">
        <w:rPr>
          <w:szCs w:val="20"/>
        </w:rPr>
        <w:t>(p)</w:t>
      </w:r>
      <w:r w:rsidRPr="006B0F66">
        <w:rPr>
          <w:szCs w:val="20"/>
        </w:rPr>
        <w:tab/>
        <w:t>For RRS, including any sub-categories of RRS, the physical capability (in MW) of the Resource to provide RRS;</w:t>
      </w:r>
    </w:p>
    <w:p w14:paraId="2DA22A38" w14:textId="77777777" w:rsidR="006B0F66" w:rsidRPr="006B0F66" w:rsidRDefault="006B0F66" w:rsidP="006B0F66">
      <w:pPr>
        <w:spacing w:after="240"/>
        <w:ind w:left="1440" w:hanging="720"/>
        <w:rPr>
          <w:szCs w:val="20"/>
        </w:rPr>
      </w:pPr>
      <w:r w:rsidRPr="006B0F66">
        <w:rPr>
          <w:szCs w:val="20"/>
        </w:rPr>
        <w:t>(q)</w:t>
      </w:r>
      <w:r w:rsidRPr="006B0F66">
        <w:rPr>
          <w:szCs w:val="20"/>
        </w:rPr>
        <w:tab/>
        <w:t>For Ancillary Services other than RRS, a blended Normal Ramp Rate (in MW/min) that reflects the physical capability of the Resource to provide that specific type of Ancillary Service;</w:t>
      </w:r>
    </w:p>
    <w:p w14:paraId="413A6F40" w14:textId="77777777" w:rsidR="006B0F66" w:rsidRPr="006B0F66" w:rsidRDefault="006B0F66" w:rsidP="006B0F66">
      <w:pPr>
        <w:spacing w:after="240"/>
        <w:ind w:left="1440" w:hanging="720"/>
        <w:rPr>
          <w:szCs w:val="20"/>
        </w:rPr>
      </w:pPr>
      <w:r w:rsidRPr="006B0F66">
        <w:rPr>
          <w:szCs w:val="20"/>
        </w:rPr>
        <w:t>(r)</w:t>
      </w:r>
      <w:r w:rsidRPr="006B0F66">
        <w:rPr>
          <w:szCs w:val="20"/>
        </w:rPr>
        <w:tab/>
        <w:t>Five-minute blended Normal Ramp Rates (up and down);</w:t>
      </w:r>
    </w:p>
    <w:p w14:paraId="79CAB9F8" w14:textId="77777777" w:rsidR="006B0F66" w:rsidRPr="006B0F66" w:rsidRDefault="006B0F66" w:rsidP="006B0F66">
      <w:pPr>
        <w:spacing w:after="240"/>
        <w:ind w:left="1440" w:hanging="720"/>
        <w:rPr>
          <w:szCs w:val="20"/>
        </w:rPr>
      </w:pPr>
      <w:r w:rsidRPr="006B0F66">
        <w:rPr>
          <w:szCs w:val="20"/>
        </w:rPr>
        <w:t>(s)</w:t>
      </w:r>
      <w:r w:rsidRPr="006B0F66">
        <w:rPr>
          <w:szCs w:val="20"/>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714D697C" w14:textId="77777777" w:rsidR="006B0F66" w:rsidRPr="006B0F66" w:rsidRDefault="006B0F66" w:rsidP="006B0F66">
      <w:pPr>
        <w:spacing w:after="240"/>
        <w:ind w:left="1440" w:hanging="720"/>
        <w:rPr>
          <w:szCs w:val="20"/>
        </w:rPr>
      </w:pPr>
      <w:r w:rsidRPr="006B0F66">
        <w:rPr>
          <w:szCs w:val="20"/>
        </w:rPr>
        <w:t>(t)</w:t>
      </w:r>
      <w:r w:rsidRPr="006B0F66">
        <w:rPr>
          <w:szCs w:val="20"/>
        </w:rPr>
        <w:tab/>
        <w:t>The telemetered MW of power augmentation capacity that is not On-Line for Resources that have power augmentation capacity included in HSL.</w:t>
      </w:r>
      <w:r w:rsidRPr="006B0F66">
        <w:rPr>
          <w:color w:val="000000"/>
          <w:szCs w:val="20"/>
        </w:rPr>
        <w:t xml:space="preserve">  When power augmentation capacity is On-Line, this value should be zero.</w:t>
      </w:r>
      <w:r w:rsidRPr="006B0F66" w:rsidDel="008E27E0">
        <w:rPr>
          <w:szCs w:val="20"/>
        </w:rPr>
        <w:t xml:space="preserve"> </w:t>
      </w:r>
    </w:p>
    <w:p w14:paraId="41D4A6C5" w14:textId="77777777" w:rsidR="006B0F66" w:rsidRPr="006B0F66" w:rsidRDefault="006B0F66" w:rsidP="006B0F66">
      <w:pPr>
        <w:spacing w:after="240"/>
        <w:ind w:left="720" w:hanging="720"/>
        <w:rPr>
          <w:szCs w:val="20"/>
        </w:rPr>
      </w:pPr>
      <w:r w:rsidRPr="006B0F66">
        <w:rPr>
          <w:szCs w:val="20"/>
        </w:rPr>
        <w:t>(3)</w:t>
      </w:r>
      <w:r w:rsidRPr="006B0F66">
        <w:rPr>
          <w:szCs w:val="20"/>
        </w:rPr>
        <w:tab/>
        <w:t xml:space="preserve">For each </w:t>
      </w:r>
      <w:r w:rsidRPr="006B0F66">
        <w:rPr>
          <w:iCs/>
          <w:szCs w:val="20"/>
        </w:rPr>
        <w:t>Intermittent Renewable Resource (IRR)</w:t>
      </w:r>
      <w:r w:rsidRPr="006B0F66">
        <w:rPr>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160E9CA0" w14:textId="77777777" w:rsidR="006B0F66" w:rsidRPr="006B0F66" w:rsidRDefault="006B0F66" w:rsidP="006B0F66">
      <w:pPr>
        <w:spacing w:after="240"/>
        <w:ind w:left="720" w:hanging="720"/>
        <w:rPr>
          <w:szCs w:val="20"/>
        </w:rPr>
      </w:pPr>
      <w:r w:rsidRPr="006B0F66">
        <w:rPr>
          <w:szCs w:val="20"/>
        </w:rPr>
        <w:t>(4)</w:t>
      </w:r>
      <w:r w:rsidRPr="006B0F66">
        <w:rPr>
          <w:szCs w:val="20"/>
        </w:rPr>
        <w:tab/>
        <w:t xml:space="preserve">For each Resource, the QSE for the Resource shall consider the physical </w:t>
      </w:r>
      <w:r w:rsidRPr="006B0F66">
        <w:rPr>
          <w:iCs/>
          <w:szCs w:val="20"/>
        </w:rPr>
        <w:t>capability</w:t>
      </w:r>
      <w:r w:rsidRPr="006B0F66">
        <w:rPr>
          <w:szCs w:val="20"/>
        </w:rPr>
        <w:t xml:space="preserve"> to provide a specific type of Ancillary Service based on the operating conditions for that specific Ancillary Service, including equipment availability, weather conditions and ability to meet the Ancillary Service criteria specified in Section 8.1.1.3, Ancillary Service Capacity Compliance Criteria.  ERCOT may perform validation of the QSE’s submission to ensure these criteria are considered and adhered to.</w:t>
      </w:r>
    </w:p>
    <w:p w14:paraId="499B5D6C" w14:textId="77777777" w:rsidR="006B0F66" w:rsidRPr="006B0F66" w:rsidRDefault="006B0F66" w:rsidP="006B0F66">
      <w:pPr>
        <w:spacing w:after="240"/>
        <w:ind w:left="720" w:hanging="720"/>
        <w:rPr>
          <w:szCs w:val="20"/>
        </w:rPr>
      </w:pPr>
      <w:r w:rsidRPr="006B0F66">
        <w:rPr>
          <w:iCs/>
          <w:szCs w:val="20"/>
        </w:rPr>
        <w:t>(5)</w:t>
      </w:r>
      <w:r w:rsidRPr="006B0F66">
        <w:rPr>
          <w:iCs/>
          <w:szCs w:val="20"/>
        </w:rPr>
        <w:tab/>
        <w:t>For each Aggregate Generation Resource (AGR), the QSE shall telemeter the number of its generators online.</w:t>
      </w:r>
    </w:p>
    <w:p w14:paraId="685BD405" w14:textId="77777777" w:rsidR="006B0F66" w:rsidRPr="006B0F66" w:rsidRDefault="006B0F66" w:rsidP="006B0F66">
      <w:pPr>
        <w:spacing w:after="240"/>
        <w:ind w:left="720" w:hanging="720"/>
        <w:rPr>
          <w:szCs w:val="20"/>
        </w:rPr>
      </w:pPr>
      <w:r w:rsidRPr="006B0F66">
        <w:rPr>
          <w:szCs w:val="20"/>
        </w:rPr>
        <w:t>(6)</w:t>
      </w:r>
      <w:r w:rsidRPr="006B0F66">
        <w:rPr>
          <w:szCs w:val="20"/>
        </w:rPr>
        <w:tab/>
        <w:t xml:space="preserve">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w:t>
      </w:r>
      <w:r w:rsidRPr="006B0F66">
        <w:rPr>
          <w:szCs w:val="20"/>
        </w:rPr>
        <w:lastRenderedPageBreak/>
        <w:t>Consumption (MPC) shall be telemetered to ERCOT using a positive (+) sign convention:</w:t>
      </w:r>
      <w:r w:rsidRPr="006B0F66">
        <w:rPr>
          <w:b/>
          <w:szCs w:val="20"/>
        </w:rPr>
        <w:t xml:space="preserve"> </w:t>
      </w:r>
    </w:p>
    <w:p w14:paraId="25E1B137" w14:textId="77777777" w:rsidR="006B0F66" w:rsidRPr="006B0F66" w:rsidRDefault="006B0F66" w:rsidP="006B0F66">
      <w:pPr>
        <w:spacing w:after="240"/>
        <w:ind w:left="1440" w:hanging="720"/>
        <w:rPr>
          <w:szCs w:val="20"/>
        </w:rPr>
      </w:pPr>
      <w:r w:rsidRPr="006B0F66">
        <w:rPr>
          <w:szCs w:val="20"/>
        </w:rPr>
        <w:t>(a)</w:t>
      </w:r>
      <w:r w:rsidRPr="006B0F66">
        <w:rPr>
          <w:szCs w:val="20"/>
        </w:rPr>
        <w:tab/>
        <w:t>Load Resource net real power consumption (in MW);</w:t>
      </w:r>
    </w:p>
    <w:p w14:paraId="5E5845F3" w14:textId="77777777" w:rsidR="006B0F66" w:rsidRPr="006B0F66" w:rsidRDefault="006B0F66" w:rsidP="006B0F66">
      <w:pPr>
        <w:spacing w:after="240"/>
        <w:ind w:left="1440" w:hanging="720"/>
        <w:rPr>
          <w:szCs w:val="20"/>
        </w:rPr>
      </w:pPr>
      <w:r w:rsidRPr="006B0F66">
        <w:rPr>
          <w:szCs w:val="20"/>
        </w:rPr>
        <w:t>(b)</w:t>
      </w:r>
      <w:r w:rsidRPr="006B0F66">
        <w:rPr>
          <w:szCs w:val="20"/>
        </w:rPr>
        <w:tab/>
        <w:t xml:space="preserve">Any data mutually agreed to by ERCOT and </w:t>
      </w:r>
      <w:proofErr w:type="gramStart"/>
      <w:r w:rsidRPr="006B0F66">
        <w:rPr>
          <w:szCs w:val="20"/>
        </w:rPr>
        <w:t>the QSE</w:t>
      </w:r>
      <w:proofErr w:type="gramEnd"/>
      <w:r w:rsidRPr="006B0F66">
        <w:rPr>
          <w:szCs w:val="20"/>
        </w:rPr>
        <w:t xml:space="preserve"> to adequately manage system reliability;</w:t>
      </w:r>
    </w:p>
    <w:p w14:paraId="7B80533D" w14:textId="77777777" w:rsidR="006B0F66" w:rsidRPr="006B0F66" w:rsidRDefault="006B0F66" w:rsidP="006B0F66">
      <w:pPr>
        <w:spacing w:after="240"/>
        <w:ind w:left="1440" w:hanging="720"/>
        <w:rPr>
          <w:szCs w:val="20"/>
        </w:rPr>
      </w:pPr>
      <w:r w:rsidRPr="006B0F66">
        <w:rPr>
          <w:szCs w:val="20"/>
        </w:rPr>
        <w:t>(c)</w:t>
      </w:r>
      <w:r w:rsidRPr="006B0F66">
        <w:rPr>
          <w:szCs w:val="20"/>
        </w:rPr>
        <w:tab/>
        <w:t>Load Resource breaker status, if applicable;</w:t>
      </w:r>
    </w:p>
    <w:p w14:paraId="050654CF" w14:textId="77777777" w:rsidR="006B0F66" w:rsidRPr="006B0F66" w:rsidRDefault="006B0F66" w:rsidP="006B0F66">
      <w:pPr>
        <w:spacing w:after="240"/>
        <w:ind w:left="1440" w:hanging="720"/>
        <w:rPr>
          <w:szCs w:val="20"/>
          <w:lang w:val="it-IT"/>
        </w:rPr>
      </w:pPr>
      <w:r w:rsidRPr="006B0F66">
        <w:rPr>
          <w:szCs w:val="20"/>
          <w:lang w:val="it-IT"/>
        </w:rPr>
        <w:t>(d)</w:t>
      </w:r>
      <w:r w:rsidRPr="006B0F66">
        <w:rPr>
          <w:szCs w:val="20"/>
          <w:lang w:val="it-IT"/>
        </w:rPr>
        <w:tab/>
        <w:t>LPC (in MW);</w:t>
      </w:r>
    </w:p>
    <w:p w14:paraId="5EF0303C" w14:textId="77777777" w:rsidR="006B0F66" w:rsidRPr="006B0F66" w:rsidRDefault="006B0F66" w:rsidP="006B0F66">
      <w:pPr>
        <w:spacing w:after="240"/>
        <w:ind w:left="1440" w:hanging="720"/>
        <w:rPr>
          <w:szCs w:val="20"/>
          <w:lang w:val="it-IT"/>
        </w:rPr>
      </w:pPr>
      <w:r w:rsidRPr="006B0F66">
        <w:rPr>
          <w:szCs w:val="20"/>
          <w:lang w:val="it-IT"/>
        </w:rPr>
        <w:t>(e)</w:t>
      </w:r>
      <w:r w:rsidRPr="006B0F66">
        <w:rPr>
          <w:szCs w:val="20"/>
          <w:lang w:val="it-IT"/>
        </w:rPr>
        <w:tab/>
        <w:t>MPC (in MW);</w:t>
      </w:r>
    </w:p>
    <w:p w14:paraId="3F775FFD" w14:textId="77777777" w:rsidR="006B0F66" w:rsidRPr="006B0F66" w:rsidRDefault="006B0F66" w:rsidP="006B0F66">
      <w:pPr>
        <w:spacing w:after="240"/>
        <w:ind w:left="1440" w:hanging="720"/>
        <w:rPr>
          <w:szCs w:val="20"/>
        </w:rPr>
      </w:pPr>
      <w:r w:rsidRPr="006B0F66">
        <w:rPr>
          <w:szCs w:val="20"/>
        </w:rPr>
        <w:t>(f)</w:t>
      </w:r>
      <w:r w:rsidRPr="006B0F66">
        <w:rPr>
          <w:szCs w:val="20"/>
        </w:rPr>
        <w:tab/>
        <w:t>The Load Resource’s Ancillary Service self-provision (in MW) for RRS and/or ECRS provided via under-frequency relay;</w:t>
      </w:r>
    </w:p>
    <w:p w14:paraId="61AA3FDB" w14:textId="77777777" w:rsidR="006B0F66" w:rsidRPr="006B0F66" w:rsidRDefault="006B0F66" w:rsidP="006B0F66">
      <w:pPr>
        <w:spacing w:before="240" w:after="240"/>
        <w:ind w:left="1440" w:hanging="720"/>
        <w:rPr>
          <w:szCs w:val="20"/>
        </w:rPr>
      </w:pPr>
      <w:r w:rsidRPr="006B0F66">
        <w:rPr>
          <w:szCs w:val="20"/>
        </w:rPr>
        <w:t>(g)</w:t>
      </w:r>
      <w:r w:rsidRPr="006B0F66">
        <w:rPr>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5B609152" w14:textId="77777777" w:rsidR="006B0F66" w:rsidRPr="006B0F66" w:rsidRDefault="006B0F66" w:rsidP="006B0F66">
      <w:pPr>
        <w:spacing w:after="240"/>
        <w:ind w:left="1440" w:hanging="720"/>
        <w:rPr>
          <w:szCs w:val="20"/>
        </w:rPr>
      </w:pPr>
      <w:r w:rsidRPr="006B0F66">
        <w:rPr>
          <w:szCs w:val="20"/>
        </w:rPr>
        <w:t>(h)</w:t>
      </w:r>
      <w:r w:rsidRPr="006B0F66">
        <w:rPr>
          <w:szCs w:val="20"/>
        </w:rPr>
        <w:tab/>
        <w:t xml:space="preserve">For a Controllable Load Resource (CLR) providing Non-Spin, the Scheduled Power Consumption that represents zero Ancillary Service deployments; </w:t>
      </w:r>
    </w:p>
    <w:p w14:paraId="22B3CBAF" w14:textId="77777777" w:rsidR="006B0F66" w:rsidRPr="006B0F66" w:rsidRDefault="006B0F66" w:rsidP="006B0F66">
      <w:pPr>
        <w:spacing w:after="240"/>
        <w:ind w:left="1440" w:hanging="720"/>
        <w:rPr>
          <w:szCs w:val="20"/>
        </w:rPr>
      </w:pPr>
      <w:r w:rsidRPr="006B0F66">
        <w:rPr>
          <w:szCs w:val="20"/>
        </w:rPr>
        <w:t>(i)</w:t>
      </w:r>
      <w:r w:rsidRPr="006B0F66">
        <w:rPr>
          <w:szCs w:val="20"/>
        </w:rPr>
        <w:tab/>
        <w:t>For a single-site CLR with registered maximum Demand response capacity of ten MW or greater, net Reactive Power (in MVAr);</w:t>
      </w:r>
    </w:p>
    <w:p w14:paraId="6699CAB2" w14:textId="77777777" w:rsidR="006B0F66" w:rsidRPr="006B0F66" w:rsidRDefault="006B0F66" w:rsidP="006B0F66">
      <w:pPr>
        <w:spacing w:after="240"/>
        <w:ind w:left="1440" w:hanging="720"/>
        <w:rPr>
          <w:szCs w:val="20"/>
        </w:rPr>
      </w:pPr>
      <w:r w:rsidRPr="006B0F66">
        <w:rPr>
          <w:szCs w:val="20"/>
        </w:rPr>
        <w:t>(j)</w:t>
      </w:r>
      <w:r w:rsidRPr="006B0F66">
        <w:rPr>
          <w:szCs w:val="20"/>
        </w:rPr>
        <w:tab/>
        <w:t xml:space="preserve">Resource Status; </w:t>
      </w:r>
    </w:p>
    <w:p w14:paraId="3501EB80" w14:textId="77777777" w:rsidR="006B0F66" w:rsidRPr="006B0F66" w:rsidRDefault="006B0F66" w:rsidP="006B0F66">
      <w:pPr>
        <w:spacing w:after="240"/>
        <w:ind w:left="1440" w:hanging="720"/>
        <w:rPr>
          <w:szCs w:val="20"/>
        </w:rPr>
      </w:pPr>
      <w:r w:rsidRPr="006B0F66">
        <w:rPr>
          <w:szCs w:val="20"/>
        </w:rPr>
        <w:t>(k)</w:t>
      </w:r>
      <w:r w:rsidRPr="006B0F66">
        <w:rPr>
          <w:szCs w:val="20"/>
        </w:rPr>
        <w:tab/>
        <w:t xml:space="preserve">For an Aggregate Load Resource (ALR) providing Non-Spin, the “Scheduled Power Consumption Plus Two Hours,” representing the QSE’s forecast of the CLR’s instantaneous power consumption for a point two hours in the future; </w:t>
      </w:r>
    </w:p>
    <w:p w14:paraId="25B4695D" w14:textId="77777777" w:rsidR="006B0F66" w:rsidRPr="006B0F66" w:rsidRDefault="006B0F66" w:rsidP="006B0F66">
      <w:pPr>
        <w:spacing w:after="240"/>
        <w:ind w:left="1440" w:hanging="720"/>
        <w:rPr>
          <w:szCs w:val="20"/>
        </w:rPr>
      </w:pPr>
      <w:r w:rsidRPr="006B0F66">
        <w:rPr>
          <w:szCs w:val="20"/>
        </w:rPr>
        <w:t>(l)</w:t>
      </w:r>
      <w:r w:rsidRPr="006B0F66">
        <w:rPr>
          <w:szCs w:val="20"/>
        </w:rPr>
        <w:tab/>
        <w:t>For RRS, including any sub-categories of RRS, the current physical capability (in MW) of the Resource to provide RRS;</w:t>
      </w:r>
    </w:p>
    <w:p w14:paraId="153AE2CA" w14:textId="77777777" w:rsidR="006B0F66" w:rsidRPr="006B0F66" w:rsidRDefault="006B0F66" w:rsidP="006B0F66">
      <w:pPr>
        <w:spacing w:after="240"/>
        <w:ind w:left="1440" w:hanging="720"/>
        <w:rPr>
          <w:szCs w:val="20"/>
        </w:rPr>
      </w:pPr>
      <w:proofErr w:type="gramStart"/>
      <w:r w:rsidRPr="006B0F66">
        <w:rPr>
          <w:szCs w:val="20"/>
        </w:rPr>
        <w:t>(m)</w:t>
      </w:r>
      <w:r w:rsidRPr="006B0F66">
        <w:rPr>
          <w:szCs w:val="20"/>
        </w:rPr>
        <w:tab/>
        <w:t>For</w:t>
      </w:r>
      <w:proofErr w:type="gramEnd"/>
      <w:r w:rsidRPr="006B0F66">
        <w:rPr>
          <w:szCs w:val="20"/>
        </w:rPr>
        <w:t xml:space="preserve"> Ancillary Service products other than RRS, a blended Normal Ramp Rate (in MW/min) that reflects the current physical capability of the Resource’s ability to provide a particular Ancillary Service product; and</w:t>
      </w:r>
    </w:p>
    <w:p w14:paraId="0F1B163C" w14:textId="77777777" w:rsidR="006B0F66" w:rsidRPr="006B0F66" w:rsidRDefault="006B0F66" w:rsidP="006B0F66">
      <w:pPr>
        <w:spacing w:after="240"/>
        <w:ind w:left="1440" w:hanging="720"/>
        <w:rPr>
          <w:szCs w:val="20"/>
        </w:rPr>
      </w:pPr>
      <w:proofErr w:type="gramStart"/>
      <w:r w:rsidRPr="006B0F66">
        <w:rPr>
          <w:szCs w:val="20"/>
        </w:rPr>
        <w:t>(n)</w:t>
      </w:r>
      <w:r w:rsidRPr="006B0F66">
        <w:rPr>
          <w:szCs w:val="20"/>
        </w:rPr>
        <w:tab/>
        <w:t>For</w:t>
      </w:r>
      <w:proofErr w:type="gramEnd"/>
      <w:r w:rsidRPr="006B0F66">
        <w:rPr>
          <w:szCs w:val="20"/>
        </w:rPr>
        <w:t xml:space="preserve"> a CLR, 5-minute blended Normal Ramp Rates (up and down).</w:t>
      </w:r>
      <w:r w:rsidRPr="006B0F66" w:rsidDel="008E27E0">
        <w:rPr>
          <w:szCs w:val="20"/>
        </w:rPr>
        <w:t xml:space="preserve"> </w:t>
      </w:r>
    </w:p>
    <w:p w14:paraId="1D30ADC7" w14:textId="77777777" w:rsidR="006B0F66" w:rsidRPr="006B0F66" w:rsidRDefault="006B0F66" w:rsidP="006B0F66">
      <w:pPr>
        <w:spacing w:after="240"/>
        <w:ind w:left="720" w:hanging="720"/>
        <w:rPr>
          <w:szCs w:val="20"/>
        </w:rPr>
      </w:pPr>
      <w:r w:rsidRPr="006B0F66">
        <w:rPr>
          <w:szCs w:val="20"/>
        </w:rPr>
        <w:t>(7)</w:t>
      </w:r>
      <w:r w:rsidRPr="006B0F66">
        <w:rPr>
          <w:szCs w:val="20"/>
        </w:rPr>
        <w:tab/>
        <w:t xml:space="preserve">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w:t>
      </w:r>
      <w:proofErr w:type="gramStart"/>
      <w:r w:rsidRPr="006B0F66">
        <w:rPr>
          <w:szCs w:val="20"/>
        </w:rPr>
        <w:t>to requesting</w:t>
      </w:r>
      <w:proofErr w:type="gramEnd"/>
      <w:r w:rsidRPr="006B0F66">
        <w:rPr>
          <w:szCs w:val="20"/>
        </w:rPr>
        <w:t xml:space="preserve"> TSPs and DSPs operating within ERCOT.  Such data must be provided to the </w:t>
      </w:r>
      <w:proofErr w:type="gramStart"/>
      <w:r w:rsidRPr="006B0F66">
        <w:rPr>
          <w:szCs w:val="20"/>
        </w:rPr>
        <w:t>requesting</w:t>
      </w:r>
      <w:proofErr w:type="gramEnd"/>
      <w:r w:rsidRPr="006B0F66">
        <w:rPr>
          <w:szCs w:val="20"/>
        </w:rPr>
        <w:t xml:space="preserve"> TSP or DSP at the requesting TSP’s or DSP’s expense, including:</w:t>
      </w:r>
    </w:p>
    <w:p w14:paraId="6F8764AF" w14:textId="77777777" w:rsidR="006B0F66" w:rsidRPr="006B0F66" w:rsidRDefault="006B0F66" w:rsidP="006B0F66">
      <w:pPr>
        <w:spacing w:after="240"/>
        <w:ind w:left="1440" w:hanging="720"/>
        <w:rPr>
          <w:szCs w:val="20"/>
        </w:rPr>
      </w:pPr>
      <w:r w:rsidRPr="006B0F66">
        <w:rPr>
          <w:szCs w:val="20"/>
        </w:rPr>
        <w:lastRenderedPageBreak/>
        <w:t>(a)</w:t>
      </w:r>
      <w:r w:rsidRPr="006B0F66">
        <w:rPr>
          <w:szCs w:val="20"/>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SCED, in determination of HDL, and LDL and is consistent with telemetered HSL, LSL and FRC;</w:t>
      </w:r>
    </w:p>
    <w:p w14:paraId="382E9306" w14:textId="77777777" w:rsidR="006B0F66" w:rsidRPr="006B0F66" w:rsidRDefault="006B0F66" w:rsidP="006B0F66">
      <w:pPr>
        <w:spacing w:after="240"/>
        <w:ind w:left="1440" w:hanging="720"/>
        <w:rPr>
          <w:szCs w:val="20"/>
        </w:rPr>
      </w:pPr>
      <w:r w:rsidRPr="006B0F66">
        <w:rPr>
          <w:szCs w:val="20"/>
        </w:rPr>
        <w:t>(b)</w:t>
      </w:r>
      <w:r w:rsidRPr="006B0F66">
        <w:rPr>
          <w:szCs w:val="20"/>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6DCB13FC" w14:textId="77777777" w:rsidR="006B0F66" w:rsidRPr="006B0F66" w:rsidRDefault="006B0F66" w:rsidP="006B0F66">
      <w:pPr>
        <w:spacing w:after="240"/>
        <w:ind w:left="1440" w:hanging="720"/>
        <w:rPr>
          <w:szCs w:val="20"/>
        </w:rPr>
      </w:pPr>
      <w:r w:rsidRPr="006B0F66">
        <w:rPr>
          <w:szCs w:val="20"/>
        </w:rPr>
        <w:t>(c)</w:t>
      </w:r>
      <w:r w:rsidRPr="006B0F66">
        <w:rPr>
          <w:szCs w:val="20"/>
        </w:rPr>
        <w:tab/>
        <w:t>Gross Reactive Power (in Megavolt-Amperes reactive (</w:t>
      </w:r>
      <w:proofErr w:type="gramStart"/>
      <w:r w:rsidRPr="006B0F66">
        <w:rPr>
          <w:szCs w:val="20"/>
        </w:rPr>
        <w:t>MVAr))</w:t>
      </w:r>
      <w:proofErr w:type="gramEnd"/>
      <w:r w:rsidRPr="006B0F66">
        <w:rPr>
          <w:szCs w:val="20"/>
        </w:rPr>
        <w:t>;</w:t>
      </w:r>
    </w:p>
    <w:p w14:paraId="22CA9D57" w14:textId="77777777" w:rsidR="006B0F66" w:rsidRPr="006B0F66" w:rsidRDefault="006B0F66" w:rsidP="006B0F66">
      <w:pPr>
        <w:spacing w:after="240"/>
        <w:ind w:left="1440" w:hanging="720"/>
        <w:rPr>
          <w:szCs w:val="20"/>
        </w:rPr>
      </w:pPr>
      <w:r w:rsidRPr="006B0F66">
        <w:rPr>
          <w:szCs w:val="20"/>
        </w:rPr>
        <w:t>(d)</w:t>
      </w:r>
      <w:r w:rsidRPr="006B0F66">
        <w:rPr>
          <w:szCs w:val="20"/>
        </w:rPr>
        <w:tab/>
        <w:t>Net Reactive Power (in MVAr);</w:t>
      </w:r>
    </w:p>
    <w:p w14:paraId="5202D092" w14:textId="77777777" w:rsidR="006B0F66" w:rsidRPr="006B0F66" w:rsidRDefault="006B0F66" w:rsidP="006B0F66">
      <w:pPr>
        <w:spacing w:after="240"/>
        <w:ind w:left="1440" w:hanging="720"/>
        <w:rPr>
          <w:szCs w:val="20"/>
        </w:rPr>
      </w:pPr>
      <w:r w:rsidRPr="006B0F66">
        <w:rPr>
          <w:szCs w:val="20"/>
        </w:rPr>
        <w:t>(e)</w:t>
      </w:r>
      <w:r w:rsidRPr="006B0F66">
        <w:rPr>
          <w:szCs w:val="20"/>
        </w:rPr>
        <w:tab/>
        <w:t>Power to standby transformers serving plant auxiliary Load;</w:t>
      </w:r>
    </w:p>
    <w:p w14:paraId="51085332" w14:textId="77777777" w:rsidR="006B0F66" w:rsidRPr="006B0F66" w:rsidRDefault="006B0F66" w:rsidP="006B0F66">
      <w:pPr>
        <w:spacing w:after="240"/>
        <w:ind w:left="1440" w:hanging="720"/>
        <w:rPr>
          <w:szCs w:val="20"/>
        </w:rPr>
      </w:pPr>
      <w:r w:rsidRPr="006B0F66">
        <w:rPr>
          <w:szCs w:val="20"/>
        </w:rPr>
        <w:t>(f)</w:t>
      </w:r>
      <w:r w:rsidRPr="006B0F66">
        <w:rPr>
          <w:szCs w:val="20"/>
        </w:rPr>
        <w:tab/>
        <w:t>Status of switching devices in the plant switchyard not monitored by the TSP or DSP affecting flows on the ERCOT Transmission Grid;</w:t>
      </w:r>
    </w:p>
    <w:p w14:paraId="476C7D0E" w14:textId="77777777" w:rsidR="006B0F66" w:rsidRPr="006B0F66" w:rsidRDefault="006B0F66" w:rsidP="006B0F66">
      <w:pPr>
        <w:spacing w:after="240"/>
        <w:ind w:left="1440" w:hanging="720"/>
        <w:rPr>
          <w:szCs w:val="20"/>
        </w:rPr>
      </w:pPr>
      <w:r w:rsidRPr="006B0F66">
        <w:rPr>
          <w:szCs w:val="20"/>
        </w:rPr>
        <w:t>(g)</w:t>
      </w:r>
      <w:r w:rsidRPr="006B0F66">
        <w:rPr>
          <w:szCs w:val="20"/>
        </w:rPr>
        <w:tab/>
        <w:t>Any data mutually agreed to by ERCOT and the QSE to adequately manage system reliability;</w:t>
      </w:r>
    </w:p>
    <w:p w14:paraId="28065E66" w14:textId="77777777" w:rsidR="006B0F66" w:rsidRPr="006B0F66" w:rsidRDefault="006B0F66" w:rsidP="006B0F66">
      <w:pPr>
        <w:spacing w:after="240"/>
        <w:ind w:left="1440" w:hanging="720"/>
        <w:rPr>
          <w:szCs w:val="20"/>
        </w:rPr>
      </w:pPr>
      <w:r w:rsidRPr="006B0F66">
        <w:rPr>
          <w:szCs w:val="20"/>
        </w:rPr>
        <w:t>(h)</w:t>
      </w:r>
      <w:r w:rsidRPr="006B0F66">
        <w:rPr>
          <w:szCs w:val="20"/>
        </w:rPr>
        <w:tab/>
        <w:t>ESR breaker and switch status;</w:t>
      </w:r>
    </w:p>
    <w:p w14:paraId="17604081" w14:textId="77777777" w:rsidR="006B0F66" w:rsidRPr="006B0F66" w:rsidRDefault="006B0F66" w:rsidP="006B0F66">
      <w:pPr>
        <w:spacing w:after="240"/>
        <w:ind w:left="1440" w:hanging="720"/>
        <w:rPr>
          <w:szCs w:val="20"/>
        </w:rPr>
      </w:pPr>
      <w:r w:rsidRPr="006B0F66">
        <w:rPr>
          <w:szCs w:val="20"/>
        </w:rPr>
        <w:t>(i)</w:t>
      </w:r>
      <w:r w:rsidRPr="006B0F66">
        <w:rPr>
          <w:szCs w:val="20"/>
        </w:rPr>
        <w:tab/>
        <w:t xml:space="preserve">HSL;  </w:t>
      </w:r>
    </w:p>
    <w:p w14:paraId="62975959" w14:textId="77777777" w:rsidR="006B0F66" w:rsidRPr="006B0F66" w:rsidRDefault="006B0F66" w:rsidP="006B0F66">
      <w:pPr>
        <w:spacing w:after="240"/>
        <w:ind w:left="1440" w:hanging="720"/>
        <w:rPr>
          <w:szCs w:val="20"/>
        </w:rPr>
      </w:pPr>
      <w:r w:rsidRPr="006B0F66">
        <w:rPr>
          <w:szCs w:val="20"/>
        </w:rPr>
        <w:t>(j)</w:t>
      </w:r>
      <w:r w:rsidRPr="006B0F66">
        <w:rPr>
          <w:szCs w:val="20"/>
        </w:rPr>
        <w:tab/>
        <w:t>HEL, under Section 6.5.9.2, Failure of the SCED Process;</w:t>
      </w:r>
    </w:p>
    <w:p w14:paraId="634B85EB" w14:textId="77777777" w:rsidR="006B0F66" w:rsidRPr="006B0F66" w:rsidRDefault="006B0F66" w:rsidP="006B0F66">
      <w:pPr>
        <w:spacing w:after="240"/>
        <w:ind w:left="1440" w:hanging="720"/>
        <w:rPr>
          <w:szCs w:val="20"/>
        </w:rPr>
      </w:pPr>
      <w:r w:rsidRPr="006B0F66">
        <w:rPr>
          <w:szCs w:val="20"/>
        </w:rPr>
        <w:t>(k)</w:t>
      </w:r>
      <w:r w:rsidRPr="006B0F66">
        <w:rPr>
          <w:szCs w:val="20"/>
        </w:rPr>
        <w:tab/>
        <w:t xml:space="preserve">LEL, under Section 6.5.9.2; </w:t>
      </w:r>
    </w:p>
    <w:p w14:paraId="635D795C" w14:textId="77777777" w:rsidR="006B0F66" w:rsidRPr="006B0F66" w:rsidRDefault="006B0F66" w:rsidP="006B0F66">
      <w:pPr>
        <w:spacing w:after="240"/>
        <w:ind w:left="1440" w:hanging="720"/>
        <w:rPr>
          <w:szCs w:val="20"/>
        </w:rPr>
      </w:pPr>
      <w:r w:rsidRPr="006B0F66">
        <w:rPr>
          <w:szCs w:val="20"/>
        </w:rPr>
        <w:t>(l)</w:t>
      </w:r>
      <w:r w:rsidRPr="006B0F66">
        <w:rPr>
          <w:szCs w:val="20"/>
        </w:rPr>
        <w:tab/>
        <w:t>LSL;</w:t>
      </w:r>
    </w:p>
    <w:p w14:paraId="1405BB55" w14:textId="77777777" w:rsidR="006B0F66" w:rsidRPr="006B0F66" w:rsidRDefault="006B0F66" w:rsidP="006B0F66">
      <w:pPr>
        <w:spacing w:after="240"/>
        <w:ind w:left="1440" w:hanging="720"/>
        <w:rPr>
          <w:szCs w:val="20"/>
        </w:rPr>
      </w:pPr>
      <w:proofErr w:type="gramStart"/>
      <w:r w:rsidRPr="006B0F66">
        <w:rPr>
          <w:szCs w:val="20"/>
        </w:rPr>
        <w:t>(m)</w:t>
      </w:r>
      <w:r w:rsidRPr="006B0F66">
        <w:rPr>
          <w:szCs w:val="20"/>
        </w:rPr>
        <w:tab/>
        <w:t>For</w:t>
      </w:r>
      <w:proofErr w:type="gramEnd"/>
      <w:r w:rsidRPr="006B0F66">
        <w:rPr>
          <w:szCs w:val="20"/>
        </w:rPr>
        <w:t xml:space="preserve"> RRS, including any sub-category of RRS, the current physical capability (in MW) of the Resource to provide RRS;</w:t>
      </w:r>
    </w:p>
    <w:p w14:paraId="3AF0577D" w14:textId="77777777" w:rsidR="006B0F66" w:rsidRPr="006B0F66" w:rsidRDefault="006B0F66" w:rsidP="006B0F66">
      <w:pPr>
        <w:spacing w:after="240"/>
        <w:ind w:left="1440" w:hanging="720"/>
        <w:rPr>
          <w:szCs w:val="20"/>
        </w:rPr>
      </w:pPr>
      <w:r w:rsidRPr="006B0F66">
        <w:rPr>
          <w:szCs w:val="20"/>
        </w:rPr>
        <w:t>(n)</w:t>
      </w:r>
      <w:r w:rsidRPr="006B0F66">
        <w:rPr>
          <w:szCs w:val="20"/>
        </w:rPr>
        <w:tab/>
        <w:t>For Ancillary Services other than RRS, a blended ramp rate (in MW/min) that reflects the current physical capability of the Resource to provide that specific type of Ancillary Service; and</w:t>
      </w:r>
    </w:p>
    <w:p w14:paraId="31592550" w14:textId="77777777" w:rsidR="006B0F66" w:rsidRPr="006B0F66" w:rsidRDefault="006B0F66" w:rsidP="006B0F66">
      <w:pPr>
        <w:spacing w:after="240"/>
        <w:ind w:left="1440" w:hanging="720"/>
        <w:rPr>
          <w:szCs w:val="20"/>
        </w:rPr>
      </w:pPr>
      <w:r w:rsidRPr="006B0F66">
        <w:rPr>
          <w:szCs w:val="20"/>
        </w:rPr>
        <w:t>(o)</w:t>
      </w:r>
      <w:r w:rsidRPr="006B0F66">
        <w:rPr>
          <w:szCs w:val="20"/>
        </w:rPr>
        <w:tab/>
        <w:t>Five-minute blended normal up and down ramp rates;</w:t>
      </w:r>
    </w:p>
    <w:p w14:paraId="43F92BCE" w14:textId="77777777" w:rsidR="006B0F66" w:rsidRPr="006B0F66" w:rsidRDefault="006B0F66" w:rsidP="006B0F66">
      <w:pPr>
        <w:spacing w:after="240"/>
        <w:ind w:left="720" w:hanging="720"/>
        <w:rPr>
          <w:szCs w:val="20"/>
        </w:rPr>
      </w:pPr>
      <w:r w:rsidRPr="006B0F66">
        <w:rPr>
          <w:szCs w:val="20"/>
        </w:rPr>
        <w:t>(8)</w:t>
      </w:r>
      <w:r w:rsidRPr="006B0F66">
        <w:rPr>
          <w:szCs w:val="20"/>
        </w:rPr>
        <w:tab/>
        <w:t>A QSE with Resources used in SCED shall provide communications equipment to receive ERCOT-telemetered control deployments.</w:t>
      </w:r>
    </w:p>
    <w:p w14:paraId="49124B16" w14:textId="77777777" w:rsidR="006B0F66" w:rsidRPr="006B0F66" w:rsidRDefault="006B0F66" w:rsidP="006B0F66">
      <w:pPr>
        <w:spacing w:after="240"/>
        <w:ind w:left="720" w:hanging="720"/>
        <w:rPr>
          <w:szCs w:val="20"/>
        </w:rPr>
      </w:pPr>
      <w:r w:rsidRPr="006B0F66">
        <w:rPr>
          <w:szCs w:val="20"/>
        </w:rPr>
        <w:lastRenderedPageBreak/>
        <w:t>(9)</w:t>
      </w:r>
      <w:r w:rsidRPr="006B0F66">
        <w:rPr>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5DD76F3F" w14:textId="77777777" w:rsidR="006B0F66" w:rsidRPr="006B0F66" w:rsidRDefault="006B0F66" w:rsidP="006B0F66">
      <w:pPr>
        <w:spacing w:after="240"/>
        <w:ind w:left="1440" w:hanging="720"/>
        <w:rPr>
          <w:szCs w:val="20"/>
        </w:rPr>
      </w:pPr>
      <w:r w:rsidRPr="006B0F66">
        <w:rPr>
          <w:szCs w:val="20"/>
        </w:rPr>
        <w:t>(a)</w:t>
      </w:r>
      <w:r w:rsidRPr="006B0F66">
        <w:rPr>
          <w:szCs w:val="20"/>
        </w:rPr>
        <w:tab/>
      </w:r>
      <w:r w:rsidRPr="006B0F66">
        <w:rPr>
          <w:iCs/>
          <w:szCs w:val="20"/>
        </w:rPr>
        <w:t xml:space="preserve">Raise Block Status and Lower Block Status are telemetry points used in </w:t>
      </w:r>
      <w:r w:rsidRPr="006B0F66">
        <w:rPr>
          <w:szCs w:val="20"/>
        </w:rPr>
        <w:t>transient unit conditions to communicate to ERCOT that a Resource’s ability to adjust its output has been unexpectedly impaired.</w:t>
      </w:r>
    </w:p>
    <w:p w14:paraId="2CD39F13" w14:textId="77777777" w:rsidR="006B0F66" w:rsidRPr="006B0F66" w:rsidRDefault="006B0F66" w:rsidP="006B0F66">
      <w:pPr>
        <w:spacing w:after="240"/>
        <w:ind w:left="1440" w:hanging="720"/>
        <w:rPr>
          <w:szCs w:val="20"/>
        </w:rPr>
      </w:pPr>
      <w:r w:rsidRPr="006B0F66">
        <w:rPr>
          <w:szCs w:val="20"/>
        </w:rPr>
        <w:t>(b)</w:t>
      </w:r>
      <w:r w:rsidRPr="006B0F66">
        <w:rPr>
          <w:szCs w:val="20"/>
        </w:rPr>
        <w:tab/>
        <w:t xml:space="preserve">When one or </w:t>
      </w:r>
      <w:proofErr w:type="gramStart"/>
      <w:r w:rsidRPr="006B0F66">
        <w:rPr>
          <w:szCs w:val="20"/>
        </w:rPr>
        <w:t>both of the telemetry</w:t>
      </w:r>
      <w:proofErr w:type="gramEnd"/>
      <w:r w:rsidRPr="006B0F66">
        <w:rPr>
          <w:szCs w:val="20"/>
        </w:rPr>
        <w:t xml:space="preserve"> points are enabled for a Resource, ERCOT will cease using the regulation capacity assigned to that Resource for Ancillary Service deployment.</w:t>
      </w:r>
    </w:p>
    <w:p w14:paraId="4D8A77EA" w14:textId="77777777" w:rsidR="006B0F66" w:rsidRPr="006B0F66" w:rsidRDefault="006B0F66" w:rsidP="006B0F66">
      <w:pPr>
        <w:spacing w:after="240"/>
        <w:ind w:left="1440" w:hanging="720"/>
        <w:rPr>
          <w:szCs w:val="20"/>
        </w:rPr>
      </w:pPr>
      <w:r w:rsidRPr="006B0F66">
        <w:rPr>
          <w:szCs w:val="20"/>
        </w:rPr>
        <w:t>(c)</w:t>
      </w:r>
      <w:r w:rsidRPr="006B0F66">
        <w:rPr>
          <w:szCs w:val="20"/>
        </w:rPr>
        <w:tab/>
        <w:t>This hiatus of deployment will not excuse the Resource’s obligation to provide the Ancillary Services for which it has been awarded.</w:t>
      </w:r>
      <w:r w:rsidRPr="006B0F66" w:rsidDel="008E27E0">
        <w:rPr>
          <w:szCs w:val="20"/>
        </w:rPr>
        <w:t xml:space="preserve"> </w:t>
      </w:r>
    </w:p>
    <w:p w14:paraId="542727F2" w14:textId="77777777" w:rsidR="006B0F66" w:rsidRPr="006B0F66" w:rsidRDefault="006B0F66" w:rsidP="006B0F66">
      <w:pPr>
        <w:spacing w:after="240"/>
        <w:ind w:left="1440" w:hanging="720"/>
        <w:rPr>
          <w:szCs w:val="20"/>
        </w:rPr>
      </w:pPr>
      <w:r w:rsidRPr="006B0F66">
        <w:rPr>
          <w:szCs w:val="20"/>
        </w:rPr>
        <w:t>(d)</w:t>
      </w:r>
      <w:r w:rsidRPr="006B0F66">
        <w:rPr>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7D3443E1" w14:textId="77777777" w:rsidR="006B0F66" w:rsidRPr="006B0F66" w:rsidRDefault="006B0F66" w:rsidP="006B0F66">
      <w:pPr>
        <w:spacing w:after="240"/>
        <w:ind w:left="1440" w:hanging="720"/>
        <w:rPr>
          <w:szCs w:val="20"/>
        </w:rPr>
      </w:pPr>
      <w:r w:rsidRPr="006B0F66">
        <w:rPr>
          <w:szCs w:val="20"/>
        </w:rPr>
        <w:t>(e)</w:t>
      </w:r>
      <w:r w:rsidRPr="006B0F66">
        <w:rPr>
          <w:szCs w:val="20"/>
        </w:rPr>
        <w:tab/>
        <w:t xml:space="preserve">The Resource limits and Ancillary Service telemetry </w:t>
      </w:r>
      <w:proofErr w:type="gramStart"/>
      <w:r w:rsidRPr="006B0F66">
        <w:rPr>
          <w:szCs w:val="20"/>
        </w:rPr>
        <w:t>shall</w:t>
      </w:r>
      <w:proofErr w:type="gramEnd"/>
      <w:r w:rsidRPr="006B0F66">
        <w:rPr>
          <w:szCs w:val="20"/>
        </w:rPr>
        <w:t xml:space="preserve"> be updated as soon as practicable.  </w:t>
      </w:r>
      <w:r w:rsidRPr="006B0F66">
        <w:rPr>
          <w:iCs/>
          <w:szCs w:val="20"/>
        </w:rPr>
        <w:t>Raise Block Status and Lower Block Status will then be disabled.</w:t>
      </w:r>
      <w:r w:rsidRPr="006B0F66">
        <w:rPr>
          <w:szCs w:val="20"/>
        </w:rPr>
        <w:t xml:space="preserve"> </w:t>
      </w:r>
    </w:p>
    <w:p w14:paraId="591D0E31" w14:textId="77777777" w:rsidR="006B0F66" w:rsidRPr="006B0F66" w:rsidRDefault="006B0F66" w:rsidP="006B0F66">
      <w:pPr>
        <w:spacing w:after="240"/>
        <w:ind w:left="720" w:hanging="720"/>
        <w:rPr>
          <w:szCs w:val="20"/>
        </w:rPr>
      </w:pPr>
      <w:r w:rsidRPr="006B0F66">
        <w:rPr>
          <w:szCs w:val="20"/>
        </w:rPr>
        <w:t>(10)</w:t>
      </w:r>
      <w:r w:rsidRPr="006B0F66">
        <w:rPr>
          <w:szCs w:val="20"/>
        </w:rPr>
        <w:tab/>
        <w:t>Real-Time data for reliability purposes must be accurate to within three percent.  This telemetry may be provided from relaying accuracy instrumentation transformers.</w:t>
      </w:r>
    </w:p>
    <w:p w14:paraId="4AB64697" w14:textId="77777777" w:rsidR="006B0F66" w:rsidRPr="006B0F66" w:rsidRDefault="006B0F66" w:rsidP="006B0F66">
      <w:pPr>
        <w:spacing w:after="240"/>
        <w:ind w:left="720" w:hanging="720"/>
        <w:rPr>
          <w:szCs w:val="20"/>
        </w:rPr>
      </w:pPr>
      <w:r w:rsidRPr="006B0F66">
        <w:rPr>
          <w:szCs w:val="20"/>
        </w:rPr>
        <w:t>(11)</w:t>
      </w:r>
      <w:r w:rsidRPr="006B0F66">
        <w:rPr>
          <w:szCs w:val="20"/>
        </w:rPr>
        <w:tab/>
        <w:t xml:space="preserve">Each QSE shall </w:t>
      </w:r>
      <w:proofErr w:type="gramStart"/>
      <w:r w:rsidRPr="006B0F66">
        <w:rPr>
          <w:szCs w:val="20"/>
        </w:rPr>
        <w:t>report</w:t>
      </w:r>
      <w:proofErr w:type="gramEnd"/>
      <w:r w:rsidRPr="006B0F66">
        <w:rPr>
          <w:szCs w:val="20"/>
        </w:rPr>
        <w:t xml:space="preserve"> the current configuration of combined-cycle Resources that it represents to ERCOT.  </w:t>
      </w:r>
      <w:r w:rsidRPr="006B0F66">
        <w:rPr>
          <w:iCs/>
          <w:szCs w:val="20"/>
        </w:rPr>
        <w:t>The telemetered Resource Status for a Combined Cycle Generation Resource may only be assigned a Resource Status of OFF if no generation units within that Combined Cycle Generation Resource are On-Line.</w:t>
      </w:r>
    </w:p>
    <w:p w14:paraId="4DBEF20F" w14:textId="77777777" w:rsidR="006B0F66" w:rsidRPr="006B0F66" w:rsidRDefault="006B0F66" w:rsidP="006B0F66">
      <w:pPr>
        <w:spacing w:after="240"/>
        <w:ind w:left="720" w:hanging="720"/>
        <w:rPr>
          <w:szCs w:val="20"/>
        </w:rPr>
      </w:pPr>
      <w:r w:rsidRPr="006B0F66">
        <w:rPr>
          <w:szCs w:val="20"/>
        </w:rPr>
        <w:t>(12)</w:t>
      </w:r>
      <w:r w:rsidRPr="006B0F66">
        <w:rPr>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3159162C" w14:textId="77777777" w:rsidR="006B0F66" w:rsidRPr="006B0F66" w:rsidRDefault="006B0F66" w:rsidP="006B0F66">
      <w:pPr>
        <w:spacing w:after="240"/>
        <w:ind w:left="1440" w:hanging="720"/>
        <w:rPr>
          <w:szCs w:val="20"/>
        </w:rPr>
      </w:pPr>
      <w:r w:rsidRPr="006B0F66">
        <w:rPr>
          <w:szCs w:val="20"/>
        </w:rPr>
        <w:t>(a)</w:t>
      </w:r>
      <w:r w:rsidRPr="006B0F66">
        <w:rPr>
          <w:szCs w:val="20"/>
        </w:rPr>
        <w:tab/>
        <w:t>Combustion turbine inlet air cooling methods;</w:t>
      </w:r>
    </w:p>
    <w:p w14:paraId="41B45EF7" w14:textId="77777777" w:rsidR="006B0F66" w:rsidRPr="006B0F66" w:rsidRDefault="006B0F66" w:rsidP="006B0F66">
      <w:pPr>
        <w:spacing w:after="240"/>
        <w:ind w:left="1440" w:hanging="720"/>
        <w:rPr>
          <w:szCs w:val="20"/>
        </w:rPr>
      </w:pPr>
      <w:r w:rsidRPr="006B0F66">
        <w:rPr>
          <w:szCs w:val="20"/>
        </w:rPr>
        <w:t>(b)</w:t>
      </w:r>
      <w:r w:rsidRPr="006B0F66">
        <w:rPr>
          <w:szCs w:val="20"/>
        </w:rPr>
        <w:tab/>
        <w:t xml:space="preserve">Duct firing; </w:t>
      </w:r>
    </w:p>
    <w:p w14:paraId="3FAC006C" w14:textId="77777777" w:rsidR="006B0F66" w:rsidRPr="006B0F66" w:rsidRDefault="006B0F66" w:rsidP="006B0F66">
      <w:pPr>
        <w:spacing w:after="240"/>
        <w:ind w:left="1440" w:hanging="720"/>
        <w:rPr>
          <w:szCs w:val="20"/>
        </w:rPr>
      </w:pPr>
      <w:r w:rsidRPr="006B0F66">
        <w:rPr>
          <w:szCs w:val="20"/>
        </w:rPr>
        <w:t>(c)</w:t>
      </w:r>
      <w:r w:rsidRPr="006B0F66">
        <w:rPr>
          <w:szCs w:val="20"/>
        </w:rPr>
        <w:tab/>
        <w:t>Other ways of temporarily increasing the output of Combined Cycle Generation Resources; and</w:t>
      </w:r>
    </w:p>
    <w:p w14:paraId="44990F25" w14:textId="77777777" w:rsidR="006B0F66" w:rsidRPr="006B0F66" w:rsidRDefault="006B0F66" w:rsidP="006B0F66">
      <w:pPr>
        <w:spacing w:after="240"/>
        <w:ind w:left="1440" w:hanging="720"/>
        <w:rPr>
          <w:szCs w:val="20"/>
        </w:rPr>
      </w:pPr>
      <w:r w:rsidRPr="006B0F66">
        <w:rPr>
          <w:szCs w:val="20"/>
        </w:rPr>
        <w:t>(d)</w:t>
      </w:r>
      <w:r w:rsidRPr="006B0F66">
        <w:rPr>
          <w:szCs w:val="20"/>
        </w:rPr>
        <w:tab/>
        <w:t xml:space="preserve">For Qualifying Facilities (QFs), an LSL that represents the minimum energy available for Dispatch by SCED, in MW, from the Combined Cycle Generation </w:t>
      </w:r>
      <w:r w:rsidRPr="006B0F66">
        <w:rPr>
          <w:szCs w:val="20"/>
        </w:rPr>
        <w:lastRenderedPageBreak/>
        <w:t xml:space="preserve">Resource based on the minimum stable steam delivery to the thermal host plus a justifiable reliability margin that accounts for changes in ambient conditions.  </w:t>
      </w:r>
    </w:p>
    <w:p w14:paraId="3EE6C519" w14:textId="77777777" w:rsidR="006B0F66" w:rsidRPr="006B0F66" w:rsidRDefault="006B0F66" w:rsidP="006B0F66">
      <w:pPr>
        <w:spacing w:after="240"/>
        <w:ind w:left="720" w:hanging="720"/>
        <w:rPr>
          <w:szCs w:val="20"/>
        </w:rPr>
      </w:pPr>
      <w:r w:rsidRPr="006B0F66">
        <w:rPr>
          <w:szCs w:val="20"/>
        </w:rPr>
        <w:t>(13)</w:t>
      </w:r>
      <w:r w:rsidRPr="006B0F66">
        <w:rPr>
          <w:szCs w:val="20"/>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p w14:paraId="362434F0" w14:textId="77777777" w:rsidR="006B0F66" w:rsidRPr="006B0F66" w:rsidRDefault="006B0F66" w:rsidP="006B0F66">
      <w:pPr>
        <w:spacing w:after="240"/>
        <w:ind w:left="720" w:hanging="720"/>
        <w:rPr>
          <w:szCs w:val="20"/>
        </w:rPr>
      </w:pPr>
      <w:r w:rsidRPr="006B0F66">
        <w:rPr>
          <w:szCs w:val="20"/>
        </w:rPr>
        <w:t>(14)</w:t>
      </w:r>
      <w:r w:rsidRPr="006B0F66">
        <w:rPr>
          <w:szCs w:val="20"/>
        </w:rPr>
        <w:tab/>
        <w:t>A QSE representing an ESR shall provide the following Real-Time telemetry data to ERCOT for each ESR:</w:t>
      </w:r>
    </w:p>
    <w:p w14:paraId="260FA166" w14:textId="77777777" w:rsidR="006B0F66" w:rsidRPr="006B0F66" w:rsidRDefault="006B0F66" w:rsidP="006B0F66">
      <w:pPr>
        <w:spacing w:after="240"/>
        <w:ind w:left="1440" w:hanging="720"/>
        <w:rPr>
          <w:szCs w:val="20"/>
        </w:rPr>
      </w:pPr>
      <w:r w:rsidRPr="006B0F66">
        <w:rPr>
          <w:szCs w:val="20"/>
        </w:rPr>
        <w:t>(a)</w:t>
      </w:r>
      <w:r w:rsidRPr="006B0F66">
        <w:rPr>
          <w:szCs w:val="20"/>
        </w:rPr>
        <w:tab/>
        <w:t>Maximum State of Charge (</w:t>
      </w:r>
      <w:proofErr w:type="spellStart"/>
      <w:r w:rsidRPr="006B0F66">
        <w:rPr>
          <w:szCs w:val="20"/>
        </w:rPr>
        <w:t>MaxSOC</w:t>
      </w:r>
      <w:proofErr w:type="spellEnd"/>
      <w:r w:rsidRPr="006B0F66">
        <w:rPr>
          <w:szCs w:val="20"/>
        </w:rPr>
        <w:t>), in MWh;</w:t>
      </w:r>
    </w:p>
    <w:p w14:paraId="40AF8119" w14:textId="77777777" w:rsidR="006B0F66" w:rsidRPr="006B0F66" w:rsidRDefault="006B0F66" w:rsidP="006B0F66">
      <w:pPr>
        <w:spacing w:after="240"/>
        <w:ind w:left="1440" w:hanging="720"/>
        <w:rPr>
          <w:szCs w:val="20"/>
        </w:rPr>
      </w:pPr>
      <w:r w:rsidRPr="006B0F66">
        <w:rPr>
          <w:szCs w:val="20"/>
        </w:rPr>
        <w:t>(b)</w:t>
      </w:r>
      <w:r w:rsidRPr="006B0F66">
        <w:rPr>
          <w:szCs w:val="20"/>
        </w:rPr>
        <w:tab/>
        <w:t>Minimum State of Charge (</w:t>
      </w:r>
      <w:proofErr w:type="spellStart"/>
      <w:r w:rsidRPr="006B0F66">
        <w:rPr>
          <w:szCs w:val="20"/>
        </w:rPr>
        <w:t>MinSOC</w:t>
      </w:r>
      <w:proofErr w:type="spellEnd"/>
      <w:r w:rsidRPr="006B0F66">
        <w:rPr>
          <w:szCs w:val="20"/>
        </w:rPr>
        <w:t>), in MWh;</w:t>
      </w:r>
    </w:p>
    <w:p w14:paraId="27F87B05" w14:textId="77777777" w:rsidR="006B0F66" w:rsidRPr="006B0F66" w:rsidRDefault="006B0F66" w:rsidP="006B0F66">
      <w:pPr>
        <w:spacing w:after="240"/>
        <w:ind w:left="1440" w:hanging="720"/>
        <w:rPr>
          <w:szCs w:val="20"/>
        </w:rPr>
      </w:pPr>
      <w:r w:rsidRPr="006B0F66">
        <w:rPr>
          <w:szCs w:val="20"/>
        </w:rPr>
        <w:t>(c)</w:t>
      </w:r>
      <w:r w:rsidRPr="006B0F66">
        <w:rPr>
          <w:szCs w:val="20"/>
        </w:rPr>
        <w:tab/>
        <w:t>State of Charge (SOC), in MWh;</w:t>
      </w:r>
    </w:p>
    <w:p w14:paraId="0294279E" w14:textId="77777777" w:rsidR="006B0F66" w:rsidRPr="006B0F66" w:rsidRDefault="006B0F66" w:rsidP="006B0F66">
      <w:pPr>
        <w:spacing w:after="240"/>
        <w:ind w:left="1440" w:hanging="720"/>
        <w:rPr>
          <w:szCs w:val="20"/>
        </w:rPr>
      </w:pPr>
      <w:r w:rsidRPr="006B0F66">
        <w:rPr>
          <w:szCs w:val="20"/>
        </w:rPr>
        <w:t>(d)</w:t>
      </w:r>
      <w:r w:rsidRPr="006B0F66">
        <w:rPr>
          <w:szCs w:val="20"/>
        </w:rPr>
        <w:tab/>
        <w:t>Maximum Operating Discharge Power Limit, in MW; and</w:t>
      </w:r>
    </w:p>
    <w:p w14:paraId="08C07FBD" w14:textId="77777777" w:rsidR="006B0F66" w:rsidRPr="006B0F66" w:rsidRDefault="006B0F66" w:rsidP="006B0F66">
      <w:pPr>
        <w:spacing w:after="240"/>
        <w:ind w:left="1440" w:hanging="720"/>
        <w:rPr>
          <w:szCs w:val="20"/>
        </w:rPr>
      </w:pPr>
      <w:r w:rsidRPr="006B0F66">
        <w:rPr>
          <w:szCs w:val="20"/>
        </w:rPr>
        <w:t>(e)</w:t>
      </w:r>
      <w:r w:rsidRPr="006B0F66">
        <w:rPr>
          <w:szCs w:val="20"/>
        </w:rPr>
        <w:tab/>
        <w:t>Maximum Operating Charge Power Limit, in MW.</w:t>
      </w:r>
    </w:p>
    <w:p w14:paraId="5BF13700" w14:textId="77777777" w:rsidR="006B0F66" w:rsidRPr="006B0F66" w:rsidRDefault="006B0F66" w:rsidP="006B0F66">
      <w:pPr>
        <w:spacing w:after="240"/>
        <w:ind w:left="720" w:hanging="720"/>
        <w:rPr>
          <w:szCs w:val="20"/>
        </w:rPr>
      </w:pPr>
      <w:r w:rsidRPr="006B0F66">
        <w:rPr>
          <w:szCs w:val="20"/>
        </w:rPr>
        <w:t>(15)</w:t>
      </w:r>
      <w:r w:rsidRPr="006B0F66">
        <w:rPr>
          <w:szCs w:val="20"/>
        </w:rPr>
        <w:tab/>
        <w:t xml:space="preserve">The QSE shall ensure that the SOC is greater than or equal to the </w:t>
      </w:r>
      <w:proofErr w:type="spellStart"/>
      <w:r w:rsidRPr="006B0F66">
        <w:rPr>
          <w:szCs w:val="20"/>
        </w:rPr>
        <w:t>MinSOC</w:t>
      </w:r>
      <w:proofErr w:type="spellEnd"/>
      <w:r w:rsidRPr="006B0F66">
        <w:rPr>
          <w:szCs w:val="20"/>
        </w:rPr>
        <w:t xml:space="preserve"> and less than or equal to the </w:t>
      </w:r>
      <w:proofErr w:type="spellStart"/>
      <w:r w:rsidRPr="006B0F66">
        <w:rPr>
          <w:szCs w:val="20"/>
        </w:rPr>
        <w:t>MaxSOC</w:t>
      </w:r>
      <w:proofErr w:type="spellEnd"/>
      <w:r w:rsidRPr="006B0F66">
        <w:rPr>
          <w:szCs w:val="20"/>
        </w:rPr>
        <w:t>.</w:t>
      </w:r>
    </w:p>
    <w:p w14:paraId="4FD7D474" w14:textId="77777777" w:rsidR="006B0F66" w:rsidRPr="006B0F66" w:rsidRDefault="006B0F66" w:rsidP="006B0F66">
      <w:pPr>
        <w:spacing w:after="240"/>
        <w:ind w:left="720" w:hanging="720"/>
        <w:rPr>
          <w:szCs w:val="20"/>
        </w:rPr>
      </w:pPr>
      <w:r w:rsidRPr="006B0F66">
        <w:rPr>
          <w:szCs w:val="20"/>
        </w:rPr>
        <w:t>(16)</w:t>
      </w:r>
      <w:r w:rsidRPr="006B0F66">
        <w:rPr>
          <w:szCs w:val="20"/>
        </w:rPr>
        <w:tab/>
        <w:t>In accordance with ERCOT Protocols, NERC Reliability Standards, and Governmental Authority requirements, ERCOT shall make the data specified in paragraph (14)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B0F66" w:rsidRPr="006B0F66" w14:paraId="7F923391" w14:textId="77777777" w:rsidTr="00073D1A">
        <w:trPr>
          <w:trHeight w:val="566"/>
        </w:trPr>
        <w:tc>
          <w:tcPr>
            <w:tcW w:w="9350" w:type="dxa"/>
            <w:shd w:val="pct12" w:color="auto" w:fill="auto"/>
          </w:tcPr>
          <w:p w14:paraId="25FE526A" w14:textId="77777777" w:rsidR="006B0F66" w:rsidRPr="006B0F66" w:rsidRDefault="006B0F66" w:rsidP="006B0F66">
            <w:pPr>
              <w:spacing w:before="60" w:after="240"/>
              <w:rPr>
                <w:b/>
                <w:i/>
                <w:iCs/>
              </w:rPr>
            </w:pPr>
            <w:r w:rsidRPr="006B0F66">
              <w:rPr>
                <w:b/>
                <w:i/>
                <w:iCs/>
              </w:rPr>
              <w:t>[NPRR1077:  Insert paragraphs (17)-(19) below upon system implementation:]</w:t>
            </w:r>
          </w:p>
          <w:p w14:paraId="28AC720B" w14:textId="77777777" w:rsidR="006B0F66" w:rsidRPr="006B0F66" w:rsidRDefault="006B0F66" w:rsidP="006B0F66">
            <w:pPr>
              <w:spacing w:before="240" w:after="240"/>
              <w:ind w:left="720" w:hanging="720"/>
              <w:rPr>
                <w:szCs w:val="20"/>
              </w:rPr>
            </w:pPr>
            <w:r w:rsidRPr="006B0F66">
              <w:rPr>
                <w:szCs w:val="20"/>
              </w:rPr>
              <w:t>(17)</w:t>
            </w:r>
            <w:r w:rsidRPr="006B0F66">
              <w:rPr>
                <w:szCs w:val="20"/>
              </w:rPr>
              <w:tab/>
              <w:t>Except as provided in paragraph (18) below, a QSE representing a Settlement Only Generator (SOG) shall provide ERCOT the following Real-Time telemetry:</w:t>
            </w:r>
          </w:p>
          <w:p w14:paraId="7A9FD90C" w14:textId="77777777" w:rsidR="006B0F66" w:rsidRPr="006B0F66" w:rsidRDefault="006B0F66" w:rsidP="006B0F66">
            <w:pPr>
              <w:spacing w:after="240"/>
              <w:ind w:left="1440" w:hanging="720"/>
              <w:rPr>
                <w:szCs w:val="20"/>
              </w:rPr>
            </w:pPr>
            <w:r w:rsidRPr="006B0F66">
              <w:rPr>
                <w:szCs w:val="20"/>
              </w:rPr>
              <w:t>(a)</w:t>
            </w:r>
            <w:r w:rsidRPr="006B0F66">
              <w:rPr>
                <w:szCs w:val="20"/>
              </w:rPr>
              <w:tab/>
              <w:t>Net real power injection at the Point of Interconnection (POI) or Point of Common Coupling (POCC) for each site with one or more SOGs;</w:t>
            </w:r>
          </w:p>
          <w:p w14:paraId="6156A562" w14:textId="77777777" w:rsidR="006B0F66" w:rsidRPr="006B0F66" w:rsidRDefault="006B0F66" w:rsidP="006B0F66">
            <w:pPr>
              <w:spacing w:after="240"/>
              <w:ind w:left="1440" w:hanging="720"/>
              <w:rPr>
                <w:szCs w:val="20"/>
              </w:rPr>
            </w:pPr>
            <w:r w:rsidRPr="006B0F66">
              <w:rPr>
                <w:szCs w:val="20"/>
              </w:rPr>
              <w:t>(b)</w:t>
            </w:r>
            <w:r w:rsidRPr="006B0F66">
              <w:rPr>
                <w:szCs w:val="20"/>
              </w:rPr>
              <w:tab/>
              <w:t>For any site with one or more ESSs that are registered as an SOG, net real power withdrawal at the POI or POCC;</w:t>
            </w:r>
          </w:p>
          <w:p w14:paraId="3193D394" w14:textId="77777777" w:rsidR="006B0F66" w:rsidRPr="00DC1534" w:rsidRDefault="006B0F66" w:rsidP="006B0F66">
            <w:pPr>
              <w:spacing w:after="240"/>
              <w:ind w:left="1440" w:hanging="720"/>
              <w:rPr>
                <w:szCs w:val="20"/>
              </w:rPr>
            </w:pPr>
            <w:r w:rsidRPr="00DC1534">
              <w:rPr>
                <w:szCs w:val="20"/>
              </w:rPr>
              <w:t>(c)</w:t>
            </w:r>
            <w:r w:rsidRPr="00DC1534">
              <w:rPr>
                <w:szCs w:val="20"/>
              </w:rPr>
              <w:tab/>
              <w:t>For each inverter at the site, gross real power output measured at the generator terminals for all SO</w:t>
            </w:r>
            <w:ins w:id="689" w:author="ERCOT" w:date="2024-10-15T14:09:00Z">
              <w:r>
                <w:rPr>
                  <w:szCs w:val="20"/>
                </w:rPr>
                <w:t>T</w:t>
              </w:r>
            </w:ins>
            <w:r w:rsidRPr="00DC1534">
              <w:rPr>
                <w:szCs w:val="20"/>
              </w:rPr>
              <w:t xml:space="preserve">Gs </w:t>
            </w:r>
            <w:ins w:id="690" w:author="ERCOT" w:date="2024-10-15T14:09:00Z">
              <w:r>
                <w:rPr>
                  <w:szCs w:val="20"/>
                </w:rPr>
                <w:t xml:space="preserve">and SOTSGs </w:t>
              </w:r>
            </w:ins>
            <w:r w:rsidRPr="00DC1534">
              <w:rPr>
                <w:szCs w:val="20"/>
              </w:rPr>
              <w:t>that are located behind that inverter, separately aggregated by fuel type;</w:t>
            </w:r>
          </w:p>
          <w:p w14:paraId="0F28931C" w14:textId="77777777" w:rsidR="006B0F66" w:rsidRPr="00DC1534" w:rsidRDefault="006B0F66" w:rsidP="006B0F66">
            <w:pPr>
              <w:spacing w:after="240"/>
              <w:ind w:left="1440" w:hanging="720"/>
              <w:rPr>
                <w:szCs w:val="20"/>
              </w:rPr>
            </w:pPr>
            <w:r w:rsidRPr="00DC1534">
              <w:rPr>
                <w:szCs w:val="20"/>
              </w:rPr>
              <w:t>(d)</w:t>
            </w:r>
            <w:r w:rsidRPr="00DC1534">
              <w:rPr>
                <w:szCs w:val="20"/>
              </w:rPr>
              <w:tab/>
              <w:t>For SO</w:t>
            </w:r>
            <w:ins w:id="691" w:author="ERCOT" w:date="2024-10-15T14:09:00Z">
              <w:r>
                <w:rPr>
                  <w:szCs w:val="20"/>
                </w:rPr>
                <w:t>T</w:t>
              </w:r>
            </w:ins>
            <w:r w:rsidRPr="00DC1534">
              <w:rPr>
                <w:szCs w:val="20"/>
              </w:rPr>
              <w:t>Gs</w:t>
            </w:r>
            <w:ins w:id="692" w:author="ERCOT" w:date="2024-10-15T14:09:00Z">
              <w:r>
                <w:rPr>
                  <w:szCs w:val="20"/>
                </w:rPr>
                <w:t xml:space="preserve"> and SOTSGs</w:t>
              </w:r>
            </w:ins>
            <w:r w:rsidRPr="00DC1534">
              <w:rPr>
                <w:szCs w:val="20"/>
              </w:rPr>
              <w:t xml:space="preserve"> at the same site that are not located behind an inverter, gross real power output measured at the generator terminals for all SOGs, separately aggregated by fuel type;</w:t>
            </w:r>
          </w:p>
          <w:p w14:paraId="22A05172" w14:textId="77777777" w:rsidR="006B0F66" w:rsidRPr="00DC1534" w:rsidRDefault="006B0F66" w:rsidP="006B0F66">
            <w:pPr>
              <w:spacing w:after="240"/>
              <w:ind w:left="1440" w:hanging="720"/>
              <w:rPr>
                <w:szCs w:val="20"/>
              </w:rPr>
            </w:pPr>
            <w:r w:rsidRPr="00DC1534">
              <w:rPr>
                <w:szCs w:val="20"/>
              </w:rPr>
              <w:lastRenderedPageBreak/>
              <w:t>(e)</w:t>
            </w:r>
            <w:r w:rsidRPr="00DC1534">
              <w:rPr>
                <w:szCs w:val="20"/>
              </w:rPr>
              <w:tab/>
              <w:t>For any site with one or more ESSs registered as an SO</w:t>
            </w:r>
            <w:ins w:id="693" w:author="ERCOT" w:date="2024-10-15T14:09:00Z">
              <w:r>
                <w:rPr>
                  <w:szCs w:val="20"/>
                </w:rPr>
                <w:t>T</w:t>
              </w:r>
            </w:ins>
            <w:r w:rsidRPr="00DC1534">
              <w:rPr>
                <w:szCs w:val="20"/>
              </w:rPr>
              <w:t>G</w:t>
            </w:r>
            <w:ins w:id="694" w:author="ERCOT" w:date="2024-10-15T14:09:00Z">
              <w:r>
                <w:rPr>
                  <w:szCs w:val="20"/>
                </w:rPr>
                <w:t xml:space="preserve"> or SOTESS</w:t>
              </w:r>
            </w:ins>
            <w:r w:rsidRPr="00DC1534">
              <w:rPr>
                <w:szCs w:val="20"/>
              </w:rPr>
              <w:t>, for each inverter, gross real power withdrawal by all such ESSs that are located behind that inverter, as measured at the generator terminals; and</w:t>
            </w:r>
          </w:p>
          <w:p w14:paraId="45B2AD7C" w14:textId="77777777" w:rsidR="006B0F66" w:rsidRPr="006B0F66" w:rsidRDefault="006B0F66" w:rsidP="006B0F66">
            <w:pPr>
              <w:spacing w:after="240"/>
              <w:ind w:left="1440" w:hanging="720"/>
              <w:rPr>
                <w:szCs w:val="20"/>
              </w:rPr>
            </w:pPr>
            <w:r w:rsidRPr="006B0F66">
              <w:rPr>
                <w:szCs w:val="20"/>
              </w:rPr>
              <w:t>(f)</w:t>
            </w:r>
            <w:r w:rsidRPr="006B0F66">
              <w:rPr>
                <w:szCs w:val="20"/>
              </w:rPr>
              <w:tab/>
              <w:t>Generator breaker status.</w:t>
            </w:r>
          </w:p>
          <w:p w14:paraId="72B64A48" w14:textId="77777777" w:rsidR="006B0F66" w:rsidRPr="006B0F66" w:rsidRDefault="006B0F66" w:rsidP="006B0F66">
            <w:pPr>
              <w:spacing w:after="240"/>
              <w:ind w:left="720" w:hanging="720"/>
              <w:rPr>
                <w:szCs w:val="20"/>
              </w:rPr>
            </w:pPr>
            <w:r w:rsidRPr="006B0F66">
              <w:rPr>
                <w:szCs w:val="20"/>
              </w:rPr>
              <w:t>(18)</w:t>
            </w:r>
            <w:r w:rsidRPr="006B0F66">
              <w:rPr>
                <w:szCs w:val="20"/>
              </w:rPr>
              <w:tab/>
              <w:t>A QSE is not required to provide telemetry for a Settlement Only Distribution Generator (SODG) if:</w:t>
            </w:r>
          </w:p>
          <w:p w14:paraId="564C9CFF" w14:textId="77777777" w:rsidR="006B0F66" w:rsidRPr="006B0F66" w:rsidRDefault="006B0F66" w:rsidP="006B0F66">
            <w:pPr>
              <w:spacing w:after="240"/>
              <w:ind w:left="1440" w:hanging="720"/>
              <w:rPr>
                <w:szCs w:val="20"/>
              </w:rPr>
            </w:pPr>
            <w:r w:rsidRPr="006B0F66">
              <w:rPr>
                <w:szCs w:val="20"/>
              </w:rPr>
              <w:t>(a)</w:t>
            </w:r>
            <w:r w:rsidRPr="006B0F66">
              <w:rPr>
                <w:szCs w:val="20"/>
              </w:rPr>
              <w:tab/>
              <w:t xml:space="preserve">The site that includes the SODG has not exported more than 10 MWh in any calendar year, exclusive of any energy exported during any Settlement Interval in which an ERCOT-declared Energy Emergency Alert (EEA) is in effect; </w:t>
            </w:r>
          </w:p>
          <w:p w14:paraId="542FD1C1" w14:textId="77777777" w:rsidR="006B0F66" w:rsidRPr="006B0F66" w:rsidRDefault="006B0F66" w:rsidP="006B0F66">
            <w:pPr>
              <w:spacing w:after="240"/>
              <w:ind w:left="1440" w:hanging="720"/>
              <w:rPr>
                <w:szCs w:val="20"/>
              </w:rPr>
            </w:pPr>
            <w:r w:rsidRPr="006B0F66">
              <w:rPr>
                <w:szCs w:val="20"/>
              </w:rPr>
              <w:t>(b)</w:t>
            </w:r>
            <w:r w:rsidRPr="006B0F66">
              <w:rPr>
                <w:szCs w:val="20"/>
              </w:rPr>
              <w:tab/>
              <w:t>The QSE or Resource Entity for the SODG has submitted a written request to ERCOT seeking an exemption from the telemetry requirements under this paragraph; and</w:t>
            </w:r>
          </w:p>
          <w:p w14:paraId="498EC143" w14:textId="77777777" w:rsidR="006B0F66" w:rsidRPr="006B0F66" w:rsidRDefault="006B0F66" w:rsidP="006B0F66">
            <w:pPr>
              <w:spacing w:after="240"/>
              <w:ind w:left="1440" w:hanging="720"/>
              <w:rPr>
                <w:szCs w:val="20"/>
              </w:rPr>
            </w:pPr>
            <w:r w:rsidRPr="006B0F66">
              <w:rPr>
                <w:szCs w:val="20"/>
              </w:rPr>
              <w:t>(c)</w:t>
            </w:r>
            <w:r w:rsidRPr="006B0F66">
              <w:rPr>
                <w:szCs w:val="20"/>
              </w:rPr>
              <w:tab/>
              <w:t xml:space="preserve">ERCOT has provided the QSE or Resource </w:t>
            </w:r>
            <w:proofErr w:type="gramStart"/>
            <w:r w:rsidRPr="006B0F66">
              <w:rPr>
                <w:szCs w:val="20"/>
              </w:rPr>
              <w:t>Entity</w:t>
            </w:r>
            <w:proofErr w:type="gramEnd"/>
            <w:r w:rsidRPr="006B0F66">
              <w:rPr>
                <w:szCs w:val="20"/>
              </w:rPr>
              <w:t xml:space="preserve"> written confirmation that the SODG is exempt from providing telemetry under this paragraph. </w:t>
            </w:r>
          </w:p>
          <w:p w14:paraId="0499139D" w14:textId="77777777" w:rsidR="006B0F66" w:rsidRPr="006B0F66" w:rsidRDefault="006B0F66" w:rsidP="006B0F66">
            <w:pPr>
              <w:spacing w:after="240"/>
              <w:ind w:left="720" w:hanging="720"/>
              <w:rPr>
                <w:szCs w:val="20"/>
              </w:rPr>
            </w:pPr>
            <w:r w:rsidRPr="006B0F66">
              <w:rPr>
                <w:szCs w:val="20"/>
              </w:rPr>
              <w:t>(19)</w:t>
            </w:r>
            <w:r w:rsidRPr="006B0F66">
              <w:rPr>
                <w:szCs w:val="20"/>
              </w:rP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(17) above.</w:t>
            </w:r>
          </w:p>
        </w:tc>
      </w:tr>
    </w:tbl>
    <w:p w14:paraId="26D13119" w14:textId="77777777" w:rsidR="006B0F66" w:rsidRPr="006B0F66" w:rsidRDefault="006B0F66" w:rsidP="006B0F66">
      <w:pPr>
        <w:keepNext/>
        <w:tabs>
          <w:tab w:val="left" w:pos="1080"/>
        </w:tabs>
        <w:ind w:left="1080" w:hanging="1080"/>
        <w:outlineLvl w:val="2"/>
        <w:rPr>
          <w:b/>
          <w:bCs/>
          <w:i/>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6B0F66" w:rsidRPr="006B0F66" w14:paraId="77AE8976" w14:textId="77777777" w:rsidTr="00073D1A">
        <w:trPr>
          <w:trHeight w:val="206"/>
        </w:trPr>
        <w:tc>
          <w:tcPr>
            <w:tcW w:w="9360" w:type="dxa"/>
            <w:shd w:val="pct12" w:color="auto" w:fill="auto"/>
          </w:tcPr>
          <w:p w14:paraId="42554374" w14:textId="77777777" w:rsidR="006B0F66" w:rsidRPr="006B0F66" w:rsidRDefault="006B0F66" w:rsidP="006B0F66">
            <w:pPr>
              <w:spacing w:before="120" w:after="240"/>
              <w:rPr>
                <w:b/>
                <w:i/>
                <w:iCs/>
              </w:rPr>
            </w:pPr>
            <w:r w:rsidRPr="006B0F66">
              <w:rPr>
                <w:b/>
                <w:i/>
                <w:iCs/>
              </w:rPr>
              <w:t>[NPRR885:  Insert paragraph (20) below upon system implementation:]</w:t>
            </w:r>
          </w:p>
          <w:p w14:paraId="5C099BE5" w14:textId="77777777" w:rsidR="006B0F66" w:rsidRPr="006B0F66" w:rsidRDefault="006B0F66" w:rsidP="006B0F66">
            <w:pPr>
              <w:spacing w:before="240" w:after="240"/>
              <w:ind w:left="720" w:hanging="720"/>
              <w:rPr>
                <w:szCs w:val="20"/>
              </w:rPr>
            </w:pPr>
            <w:r w:rsidRPr="006B0F66">
              <w:rPr>
                <w:szCs w:val="20"/>
              </w:rPr>
              <w:t>(20)</w:t>
            </w:r>
            <w:r w:rsidRPr="006B0F66">
              <w:rPr>
                <w:szCs w:val="20"/>
              </w:rPr>
              <w:tab/>
              <w:t>A QSE representing a Must-Run Alternative (MRA) shall telemeter the MRA MW currently available (unloaded) and not included in the HSL.</w:t>
            </w:r>
          </w:p>
        </w:tc>
      </w:tr>
    </w:tbl>
    <w:p w14:paraId="7DDC7BEF" w14:textId="77777777" w:rsidR="006B0F66" w:rsidRPr="006B0F66" w:rsidRDefault="006B0F66" w:rsidP="006B0F66">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B0F66" w:rsidRPr="006B0F66" w14:paraId="732A630C" w14:textId="77777777" w:rsidTr="00073D1A">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E8B7AA3" w14:textId="77777777" w:rsidR="006B0F66" w:rsidRPr="006B0F66" w:rsidRDefault="006B0F66" w:rsidP="006B0F66">
            <w:pPr>
              <w:spacing w:before="120" w:after="240"/>
              <w:rPr>
                <w:b/>
                <w:i/>
                <w:iCs/>
              </w:rPr>
            </w:pPr>
            <w:r w:rsidRPr="006B0F66">
              <w:rPr>
                <w:b/>
                <w:i/>
                <w:iCs/>
              </w:rPr>
              <w:t>[NPRR1029:  Insert paragraph (21) below upon system implementation:]</w:t>
            </w:r>
          </w:p>
          <w:p w14:paraId="17EC679B" w14:textId="77777777" w:rsidR="006B0F66" w:rsidRPr="006B0F66" w:rsidRDefault="006B0F66" w:rsidP="006B0F66">
            <w:pPr>
              <w:spacing w:before="240" w:after="240"/>
              <w:ind w:left="720" w:hanging="720"/>
              <w:rPr>
                <w:szCs w:val="20"/>
              </w:rPr>
            </w:pPr>
            <w:r w:rsidRPr="006B0F66">
              <w:rPr>
                <w:szCs w:val="20"/>
              </w:rPr>
              <w:t>(21)</w:t>
            </w:r>
            <w:r w:rsidRPr="006B0F66">
              <w:rPr>
                <w:szCs w:val="20"/>
              </w:rPr>
              <w:tab/>
              <w:t>A QSE representing a DC-Coupled Resource shall provide the following Real-Time telemetry data in addition to that required for other ESRs:</w:t>
            </w:r>
          </w:p>
          <w:p w14:paraId="634F551C" w14:textId="77777777" w:rsidR="006B0F66" w:rsidRPr="006B0F66" w:rsidRDefault="006B0F66" w:rsidP="006B0F66">
            <w:pPr>
              <w:spacing w:after="240"/>
              <w:ind w:left="1440" w:hanging="720"/>
              <w:rPr>
                <w:szCs w:val="20"/>
              </w:rPr>
            </w:pPr>
            <w:r w:rsidRPr="006B0F66">
              <w:rPr>
                <w:szCs w:val="20"/>
              </w:rPr>
              <w:t>(a)</w:t>
            </w:r>
            <w:r w:rsidRPr="006B0F66">
              <w:rPr>
                <w:szCs w:val="20"/>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75810F07" w14:textId="77777777" w:rsidR="006B0F66" w:rsidRPr="006B0F66" w:rsidRDefault="006B0F66" w:rsidP="006B0F66">
            <w:pPr>
              <w:spacing w:after="240"/>
              <w:ind w:left="1440" w:hanging="720"/>
              <w:rPr>
                <w:szCs w:val="20"/>
              </w:rPr>
            </w:pPr>
            <w:r w:rsidRPr="006B0F66">
              <w:rPr>
                <w:szCs w:val="20"/>
              </w:rPr>
              <w:t>(b)</w:t>
            </w:r>
            <w:r w:rsidRPr="006B0F66">
              <w:rPr>
                <w:szCs w:val="20"/>
              </w:rPr>
              <w:tab/>
              <w:t>Gross AC MW capability of the intermittent renewable generation component of the DC-Coupled Resource, based on Real-Time conditions.</w:t>
            </w:r>
          </w:p>
        </w:tc>
      </w:tr>
    </w:tbl>
    <w:p w14:paraId="3C26A597" w14:textId="77777777" w:rsidR="006B0F66" w:rsidRPr="006B0F66" w:rsidRDefault="006B0F66" w:rsidP="006B0F66">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B0F66" w:rsidRPr="006B0F66" w14:paraId="0270A633" w14:textId="77777777" w:rsidTr="00073D1A">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1AB70CA" w14:textId="77777777" w:rsidR="006B0F66" w:rsidRPr="006B0F66" w:rsidRDefault="006B0F66" w:rsidP="006B0F66">
            <w:pPr>
              <w:spacing w:before="120" w:after="240"/>
              <w:rPr>
                <w:b/>
                <w:i/>
                <w:iCs/>
              </w:rPr>
            </w:pPr>
            <w:r w:rsidRPr="006B0F66">
              <w:rPr>
                <w:b/>
                <w:i/>
                <w:iCs/>
              </w:rPr>
              <w:t>[NPRR995:  Insert paragraph (22) below upon system implementation:]</w:t>
            </w:r>
          </w:p>
          <w:p w14:paraId="1912D48B" w14:textId="77777777" w:rsidR="006B0F66" w:rsidRPr="006B0F66" w:rsidRDefault="006B0F66" w:rsidP="006B0F66">
            <w:pPr>
              <w:spacing w:before="240" w:after="240"/>
              <w:ind w:left="720" w:hanging="720"/>
              <w:rPr>
                <w:iCs/>
                <w:szCs w:val="20"/>
              </w:rPr>
            </w:pPr>
            <w:r w:rsidRPr="006B0F66">
              <w:rPr>
                <w:szCs w:val="20"/>
              </w:rPr>
              <w:t>(22)</w:t>
            </w:r>
            <w:r w:rsidRPr="006B0F66">
              <w:rPr>
                <w:szCs w:val="20"/>
              </w:rPr>
              <w:tab/>
              <w:t xml:space="preserve">A QSE representing a Settlement Only Energy Storage System (SOESS) that elects to include the </w:t>
            </w:r>
            <w:proofErr w:type="spellStart"/>
            <w:r w:rsidRPr="006B0F66">
              <w:rPr>
                <w:szCs w:val="20"/>
              </w:rPr>
              <w:t>net</w:t>
            </w:r>
            <w:proofErr w:type="spellEnd"/>
            <w:r w:rsidRPr="006B0F66">
              <w:rPr>
                <w:szCs w:val="20"/>
              </w:rPr>
              <w:t xml:space="preserve"> generation and/or net withdrawals of the SOESS in the estimate of Real-Time Liability (RTL) shall provide ERCOT Real-Time telemetry of the </w:t>
            </w:r>
            <w:proofErr w:type="spellStart"/>
            <w:r w:rsidRPr="006B0F66">
              <w:rPr>
                <w:szCs w:val="20"/>
              </w:rPr>
              <w:t>net</w:t>
            </w:r>
            <w:proofErr w:type="spellEnd"/>
            <w:r w:rsidRPr="006B0F66">
              <w:rPr>
                <w:szCs w:val="20"/>
              </w:rPr>
              <w:t xml:space="preserve"> generation and/or net withdrawals of the SOESS.</w:t>
            </w:r>
          </w:p>
        </w:tc>
      </w:tr>
    </w:tbl>
    <w:p w14:paraId="3D1B4663" w14:textId="68A08A03" w:rsidR="006B0F66" w:rsidRDefault="006B0F66" w:rsidP="006B0F66">
      <w:pPr>
        <w:spacing w:before="240" w:after="240"/>
        <w:ind w:left="720" w:hanging="720"/>
        <w:rPr>
          <w:ins w:id="695" w:author="ERCOT" w:date="2025-08-28T10:51:00Z" w16du:dateUtc="2025-08-28T15:51:00Z"/>
        </w:rPr>
      </w:pPr>
      <w:ins w:id="696" w:author="ERCOT" w:date="2024-10-15T14:10:00Z">
        <w:r w:rsidRPr="00781D2E">
          <w:rPr>
            <w:szCs w:val="20"/>
          </w:rPr>
          <w:t>(</w:t>
        </w:r>
      </w:ins>
      <w:ins w:id="697" w:author="ERCOT" w:date="2025-12-03T13:28:00Z" w16du:dateUtc="2025-12-03T19:28:00Z">
        <w:r>
          <w:rPr>
            <w:szCs w:val="20"/>
          </w:rPr>
          <w:t>23</w:t>
        </w:r>
      </w:ins>
      <w:ins w:id="698" w:author="ERCOT" w:date="2024-10-15T14:10:00Z">
        <w:r w:rsidRPr="00781D2E">
          <w:rPr>
            <w:szCs w:val="20"/>
          </w:rPr>
          <w:t>)</w:t>
        </w:r>
        <w:r w:rsidRPr="00781D2E">
          <w:rPr>
            <w:szCs w:val="20"/>
          </w:rPr>
          <w:tab/>
          <w:t>A QSE representing a</w:t>
        </w:r>
      </w:ins>
      <w:ins w:id="699" w:author="ERCOT" w:date="2025-06-12T15:27:00Z" w16du:dateUtc="2025-06-12T20:27:00Z">
        <w:r>
          <w:rPr>
            <w:szCs w:val="20"/>
          </w:rPr>
          <w:t>n owner of a</w:t>
        </w:r>
      </w:ins>
      <w:ins w:id="700" w:author="ERCOT" w:date="2024-10-15T14:10:00Z">
        <w:r w:rsidRPr="00781D2E">
          <w:rPr>
            <w:szCs w:val="20"/>
          </w:rPr>
          <w:t xml:space="preserve"> Non-Settled Generator</w:t>
        </w:r>
        <w:r>
          <w:rPr>
            <w:szCs w:val="20"/>
          </w:rPr>
          <w:t xml:space="preserve"> (NSG)</w:t>
        </w:r>
        <w:r w:rsidRPr="00781D2E">
          <w:rPr>
            <w:szCs w:val="20"/>
          </w:rPr>
          <w:t xml:space="preserve"> greater than </w:t>
        </w:r>
        <w:r>
          <w:rPr>
            <w:szCs w:val="20"/>
          </w:rPr>
          <w:t>ten</w:t>
        </w:r>
        <w:r w:rsidRPr="00781D2E">
          <w:rPr>
            <w:szCs w:val="20"/>
          </w:rPr>
          <w:t xml:space="preserve"> MW shall provide ERCOT </w:t>
        </w:r>
        <w:r>
          <w:rPr>
            <w:szCs w:val="20"/>
          </w:rPr>
          <w:t xml:space="preserve">with </w:t>
        </w:r>
      </w:ins>
      <w:ins w:id="701" w:author="ERCOT" w:date="2025-08-28T10:52:00Z" w16du:dateUtc="2025-08-28T15:52:00Z">
        <w:r>
          <w:rPr>
            <w:szCs w:val="20"/>
          </w:rPr>
          <w:t xml:space="preserve">the following </w:t>
        </w:r>
      </w:ins>
      <w:ins w:id="702" w:author="ERCOT" w:date="2024-10-15T14:10:00Z">
        <w:r w:rsidRPr="00781D2E">
          <w:rPr>
            <w:szCs w:val="20"/>
          </w:rPr>
          <w:t>Real-Time telemetry</w:t>
        </w:r>
      </w:ins>
      <w:ins w:id="703" w:author="ERCOT" w:date="2025-08-28T10:51:00Z" w16du:dateUtc="2025-08-28T15:51:00Z">
        <w:r>
          <w:rPr>
            <w:szCs w:val="20"/>
          </w:rPr>
          <w:t>:</w:t>
        </w:r>
        <w:r w:rsidRPr="00F723A3">
          <w:t xml:space="preserve"> </w:t>
        </w:r>
      </w:ins>
    </w:p>
    <w:p w14:paraId="5A682B71" w14:textId="77777777" w:rsidR="006B0F66" w:rsidRPr="00DB57F7" w:rsidRDefault="006B0F66" w:rsidP="006B0F66">
      <w:pPr>
        <w:spacing w:after="240"/>
        <w:ind w:left="1440" w:hanging="720"/>
        <w:rPr>
          <w:ins w:id="704" w:author="ERCOT" w:date="2025-08-28T10:51:00Z" w16du:dateUtc="2025-08-28T15:51:00Z"/>
          <w:szCs w:val="20"/>
        </w:rPr>
      </w:pPr>
      <w:ins w:id="705" w:author="ERCOT" w:date="2025-09-26T09:25:00Z" w16du:dateUtc="2025-09-26T14:25:00Z">
        <w:r>
          <w:rPr>
            <w:szCs w:val="20"/>
          </w:rPr>
          <w:t>(a)</w:t>
        </w:r>
        <w:r>
          <w:rPr>
            <w:szCs w:val="20"/>
          </w:rPr>
          <w:tab/>
        </w:r>
      </w:ins>
      <w:ins w:id="706" w:author="ERCOT" w:date="2025-08-28T10:51:00Z" w16du:dateUtc="2025-08-28T15:51:00Z">
        <w:r w:rsidRPr="00DB57F7">
          <w:rPr>
            <w:szCs w:val="20"/>
          </w:rPr>
          <w:t xml:space="preserve">Net </w:t>
        </w:r>
      </w:ins>
      <w:ins w:id="707" w:author="ERCOT" w:date="2025-12-03T10:27:00Z" w16du:dateUtc="2025-12-03T16:27:00Z">
        <w:r>
          <w:rPr>
            <w:szCs w:val="20"/>
          </w:rPr>
          <w:t>r</w:t>
        </w:r>
      </w:ins>
      <w:ins w:id="708" w:author="ERCOT" w:date="2025-08-28T10:51:00Z" w16du:dateUtc="2025-08-28T15:51:00Z">
        <w:r w:rsidRPr="00DB57F7">
          <w:rPr>
            <w:szCs w:val="20"/>
          </w:rPr>
          <w:t xml:space="preserve">eal </w:t>
        </w:r>
      </w:ins>
      <w:ins w:id="709" w:author="ERCOT" w:date="2025-12-03T10:27:00Z" w16du:dateUtc="2025-12-03T16:27:00Z">
        <w:r>
          <w:rPr>
            <w:szCs w:val="20"/>
          </w:rPr>
          <w:t>p</w:t>
        </w:r>
      </w:ins>
      <w:ins w:id="710" w:author="ERCOT" w:date="2025-08-28T10:51:00Z" w16du:dateUtc="2025-08-28T15:51:00Z">
        <w:r w:rsidRPr="00DB57F7">
          <w:rPr>
            <w:szCs w:val="20"/>
          </w:rPr>
          <w:t>ower injection at the Point of Interconnection</w:t>
        </w:r>
      </w:ins>
      <w:ins w:id="711" w:author="ERCOT" w:date="2025-12-03T10:26:00Z" w16du:dateUtc="2025-12-03T16:26:00Z">
        <w:r>
          <w:rPr>
            <w:szCs w:val="20"/>
          </w:rPr>
          <w:t xml:space="preserve"> (POI)</w:t>
        </w:r>
      </w:ins>
      <w:ins w:id="712" w:author="ERCOT" w:date="2025-08-28T10:51:00Z" w16du:dateUtc="2025-08-28T15:51:00Z">
        <w:r w:rsidRPr="00DB57F7">
          <w:rPr>
            <w:szCs w:val="20"/>
          </w:rPr>
          <w:t xml:space="preserve">; </w:t>
        </w:r>
      </w:ins>
    </w:p>
    <w:p w14:paraId="695761F8" w14:textId="77777777" w:rsidR="006B0F66" w:rsidRPr="00DB57F7" w:rsidRDefault="006B0F66" w:rsidP="006B0F66">
      <w:pPr>
        <w:spacing w:after="240"/>
        <w:ind w:left="1440" w:hanging="720"/>
        <w:rPr>
          <w:ins w:id="713" w:author="ERCOT" w:date="2025-08-28T10:51:00Z" w16du:dateUtc="2025-08-28T15:51:00Z"/>
          <w:szCs w:val="20"/>
        </w:rPr>
      </w:pPr>
      <w:ins w:id="714" w:author="ERCOT" w:date="2025-09-26T09:25:00Z" w16du:dateUtc="2025-09-26T14:25:00Z">
        <w:r>
          <w:rPr>
            <w:szCs w:val="20"/>
          </w:rPr>
          <w:t>(b)</w:t>
        </w:r>
        <w:r>
          <w:rPr>
            <w:szCs w:val="20"/>
          </w:rPr>
          <w:tab/>
        </w:r>
      </w:ins>
      <w:ins w:id="715" w:author="ERCOT" w:date="2025-08-28T10:51:00Z" w16du:dateUtc="2025-08-28T15:51:00Z">
        <w:r w:rsidRPr="00DB57F7">
          <w:rPr>
            <w:szCs w:val="20"/>
          </w:rPr>
          <w:t xml:space="preserve">Net </w:t>
        </w:r>
      </w:ins>
      <w:ins w:id="716" w:author="ERCOT" w:date="2025-12-03T10:27:00Z" w16du:dateUtc="2025-12-03T16:27:00Z">
        <w:r>
          <w:rPr>
            <w:szCs w:val="20"/>
          </w:rPr>
          <w:t>r</w:t>
        </w:r>
      </w:ins>
      <w:ins w:id="717" w:author="ERCOT" w:date="2025-08-28T10:51:00Z" w16du:dateUtc="2025-08-28T15:51:00Z">
        <w:r w:rsidRPr="00DB57F7">
          <w:rPr>
            <w:szCs w:val="20"/>
          </w:rPr>
          <w:t xml:space="preserve">eal </w:t>
        </w:r>
      </w:ins>
      <w:ins w:id="718" w:author="ERCOT" w:date="2025-12-03T10:27:00Z" w16du:dateUtc="2025-12-03T16:27:00Z">
        <w:r>
          <w:rPr>
            <w:szCs w:val="20"/>
          </w:rPr>
          <w:t>p</w:t>
        </w:r>
      </w:ins>
      <w:ins w:id="719" w:author="ERCOT" w:date="2025-08-28T10:51:00Z" w16du:dateUtc="2025-08-28T15:51:00Z">
        <w:r w:rsidRPr="00DB57F7">
          <w:rPr>
            <w:szCs w:val="20"/>
          </w:rPr>
          <w:t xml:space="preserve">ower withdrawal at the </w:t>
        </w:r>
      </w:ins>
      <w:ins w:id="720" w:author="ERCOT" w:date="2025-12-03T10:26:00Z" w16du:dateUtc="2025-12-03T16:26:00Z">
        <w:r>
          <w:rPr>
            <w:szCs w:val="20"/>
          </w:rPr>
          <w:t>POI</w:t>
        </w:r>
      </w:ins>
      <w:ins w:id="721" w:author="ERCOT" w:date="2025-08-28T10:51:00Z" w16du:dateUtc="2025-08-28T15:51:00Z">
        <w:r w:rsidRPr="00DB57F7">
          <w:rPr>
            <w:szCs w:val="20"/>
          </w:rPr>
          <w:t xml:space="preserve">; </w:t>
        </w:r>
      </w:ins>
    </w:p>
    <w:p w14:paraId="585651B7" w14:textId="77777777" w:rsidR="006B0F66" w:rsidRPr="00DB57F7" w:rsidRDefault="006B0F66" w:rsidP="006B0F66">
      <w:pPr>
        <w:spacing w:after="240"/>
        <w:ind w:left="1440" w:hanging="720"/>
        <w:rPr>
          <w:ins w:id="722" w:author="ERCOT" w:date="2025-08-28T10:51:00Z" w16du:dateUtc="2025-08-28T15:51:00Z"/>
          <w:szCs w:val="20"/>
        </w:rPr>
      </w:pPr>
      <w:ins w:id="723" w:author="ERCOT" w:date="2025-09-26T09:25:00Z" w16du:dateUtc="2025-09-26T14:25:00Z">
        <w:r>
          <w:rPr>
            <w:szCs w:val="20"/>
          </w:rPr>
          <w:t>(c)</w:t>
        </w:r>
        <w:r>
          <w:rPr>
            <w:szCs w:val="20"/>
          </w:rPr>
          <w:tab/>
        </w:r>
      </w:ins>
      <w:ins w:id="724" w:author="ERCOT" w:date="2025-08-28T10:51:00Z" w16du:dateUtc="2025-08-28T15:51:00Z">
        <w:r w:rsidRPr="00DB57F7">
          <w:rPr>
            <w:szCs w:val="20"/>
          </w:rPr>
          <w:t xml:space="preserve">Gross </w:t>
        </w:r>
      </w:ins>
      <w:ins w:id="725" w:author="ERCOT" w:date="2025-12-03T10:27:00Z" w16du:dateUtc="2025-12-03T16:27:00Z">
        <w:r>
          <w:rPr>
            <w:szCs w:val="20"/>
          </w:rPr>
          <w:t>r</w:t>
        </w:r>
      </w:ins>
      <w:ins w:id="726" w:author="ERCOT" w:date="2025-08-28T10:51:00Z" w16du:dateUtc="2025-08-28T15:51:00Z">
        <w:r w:rsidRPr="00DB57F7">
          <w:rPr>
            <w:szCs w:val="20"/>
          </w:rPr>
          <w:t xml:space="preserve">eal </w:t>
        </w:r>
      </w:ins>
      <w:ins w:id="727" w:author="ERCOT" w:date="2025-12-03T10:27:00Z" w16du:dateUtc="2025-12-03T16:27:00Z">
        <w:r>
          <w:rPr>
            <w:szCs w:val="20"/>
          </w:rPr>
          <w:t>p</w:t>
        </w:r>
      </w:ins>
      <w:ins w:id="728" w:author="ERCOT" w:date="2025-08-28T10:51:00Z" w16du:dateUtc="2025-08-28T15:51:00Z">
        <w:r w:rsidRPr="00DB57F7">
          <w:rPr>
            <w:szCs w:val="20"/>
          </w:rPr>
          <w:t xml:space="preserve">ower output at the </w:t>
        </w:r>
      </w:ins>
      <w:ins w:id="729" w:author="ERCOT" w:date="2025-12-03T10:27:00Z" w16du:dateUtc="2025-12-03T16:27:00Z">
        <w:r>
          <w:rPr>
            <w:szCs w:val="20"/>
          </w:rPr>
          <w:t>g</w:t>
        </w:r>
      </w:ins>
      <w:ins w:id="730" w:author="ERCOT" w:date="2025-08-28T10:51:00Z" w16du:dateUtc="2025-08-28T15:51:00Z">
        <w:r w:rsidRPr="00DB57F7">
          <w:rPr>
            <w:szCs w:val="20"/>
          </w:rPr>
          <w:t xml:space="preserve">enerator </w:t>
        </w:r>
      </w:ins>
      <w:ins w:id="731" w:author="ERCOT" w:date="2025-12-03T10:27:00Z" w16du:dateUtc="2025-12-03T16:27:00Z">
        <w:r>
          <w:rPr>
            <w:szCs w:val="20"/>
          </w:rPr>
          <w:t>t</w:t>
        </w:r>
      </w:ins>
      <w:ins w:id="732" w:author="ERCOT" w:date="2025-08-28T10:51:00Z" w16du:dateUtc="2025-08-28T15:51:00Z">
        <w:r w:rsidRPr="00DB57F7">
          <w:rPr>
            <w:szCs w:val="20"/>
          </w:rPr>
          <w:t xml:space="preserve">erminals; </w:t>
        </w:r>
      </w:ins>
    </w:p>
    <w:p w14:paraId="0289C588" w14:textId="77777777" w:rsidR="006B0F66" w:rsidRPr="00DB57F7" w:rsidRDefault="006B0F66" w:rsidP="006B0F66">
      <w:pPr>
        <w:spacing w:after="240"/>
        <w:ind w:left="1440" w:hanging="720"/>
        <w:rPr>
          <w:ins w:id="733" w:author="ERCOT" w:date="2025-08-28T10:51:00Z" w16du:dateUtc="2025-08-28T15:51:00Z"/>
          <w:szCs w:val="20"/>
        </w:rPr>
      </w:pPr>
      <w:ins w:id="734" w:author="ERCOT" w:date="2025-09-26T09:25:00Z" w16du:dateUtc="2025-09-26T14:25:00Z">
        <w:r>
          <w:rPr>
            <w:szCs w:val="20"/>
          </w:rPr>
          <w:t>(d)</w:t>
        </w:r>
        <w:r>
          <w:rPr>
            <w:szCs w:val="20"/>
          </w:rPr>
          <w:tab/>
        </w:r>
      </w:ins>
      <w:ins w:id="735" w:author="ERCOT" w:date="2025-08-28T10:51:00Z" w16du:dateUtc="2025-08-28T15:51:00Z">
        <w:r w:rsidRPr="00DB57F7">
          <w:rPr>
            <w:szCs w:val="20"/>
          </w:rPr>
          <w:t xml:space="preserve">Gross </w:t>
        </w:r>
      </w:ins>
      <w:ins w:id="736" w:author="ERCOT" w:date="2025-12-03T10:27:00Z" w16du:dateUtc="2025-12-03T16:27:00Z">
        <w:r>
          <w:rPr>
            <w:szCs w:val="20"/>
          </w:rPr>
          <w:t>r</w:t>
        </w:r>
      </w:ins>
      <w:ins w:id="737" w:author="ERCOT" w:date="2025-08-28T10:51:00Z" w16du:dateUtc="2025-08-28T15:51:00Z">
        <w:r w:rsidRPr="00DB57F7">
          <w:rPr>
            <w:szCs w:val="20"/>
          </w:rPr>
          <w:t xml:space="preserve">eal </w:t>
        </w:r>
      </w:ins>
      <w:ins w:id="738" w:author="ERCOT" w:date="2025-12-03T10:27:00Z" w16du:dateUtc="2025-12-03T16:27:00Z">
        <w:r>
          <w:rPr>
            <w:szCs w:val="20"/>
          </w:rPr>
          <w:t>p</w:t>
        </w:r>
      </w:ins>
      <w:ins w:id="739" w:author="ERCOT" w:date="2025-08-28T10:51:00Z" w16du:dateUtc="2025-08-28T15:51:00Z">
        <w:r w:rsidRPr="00DB57F7">
          <w:rPr>
            <w:szCs w:val="20"/>
          </w:rPr>
          <w:t xml:space="preserve">ower withdrawal at </w:t>
        </w:r>
      </w:ins>
      <w:ins w:id="740" w:author="ERCOT" w:date="2025-12-03T10:27:00Z" w16du:dateUtc="2025-12-03T16:27:00Z">
        <w:r>
          <w:rPr>
            <w:szCs w:val="20"/>
          </w:rPr>
          <w:t>g</w:t>
        </w:r>
      </w:ins>
      <w:ins w:id="741" w:author="ERCOT" w:date="2025-08-28T10:51:00Z" w16du:dateUtc="2025-08-28T15:51:00Z">
        <w:r w:rsidRPr="00DB57F7">
          <w:rPr>
            <w:szCs w:val="20"/>
          </w:rPr>
          <w:t xml:space="preserve">enerator </w:t>
        </w:r>
      </w:ins>
      <w:ins w:id="742" w:author="ERCOT" w:date="2025-12-03T10:27:00Z" w16du:dateUtc="2025-12-03T16:27:00Z">
        <w:r>
          <w:rPr>
            <w:szCs w:val="20"/>
          </w:rPr>
          <w:t>t</w:t>
        </w:r>
      </w:ins>
      <w:ins w:id="743" w:author="ERCOT" w:date="2025-08-28T10:51:00Z" w16du:dateUtc="2025-08-28T15:51:00Z">
        <w:r w:rsidRPr="00DB57F7">
          <w:rPr>
            <w:szCs w:val="20"/>
          </w:rPr>
          <w:t>erminals; and</w:t>
        </w:r>
      </w:ins>
    </w:p>
    <w:p w14:paraId="7A6BA308" w14:textId="77777777" w:rsidR="006B0F66" w:rsidRPr="00DB57F7" w:rsidRDefault="006B0F66" w:rsidP="006B0F66">
      <w:pPr>
        <w:spacing w:after="240"/>
        <w:ind w:left="1440" w:hanging="720"/>
        <w:rPr>
          <w:ins w:id="744" w:author="ERCOT" w:date="2025-08-28T10:51:00Z" w16du:dateUtc="2025-08-28T15:51:00Z"/>
          <w:szCs w:val="20"/>
        </w:rPr>
      </w:pPr>
      <w:ins w:id="745" w:author="ERCOT" w:date="2025-09-26T09:25:00Z" w16du:dateUtc="2025-09-26T14:25:00Z">
        <w:r>
          <w:rPr>
            <w:szCs w:val="20"/>
          </w:rPr>
          <w:t>(e)</w:t>
        </w:r>
        <w:r>
          <w:rPr>
            <w:szCs w:val="20"/>
          </w:rPr>
          <w:tab/>
        </w:r>
      </w:ins>
      <w:ins w:id="746" w:author="ERCOT" w:date="2025-08-28T10:51:00Z" w16du:dateUtc="2025-08-28T15:51:00Z">
        <w:r w:rsidRPr="00DB57F7">
          <w:rPr>
            <w:szCs w:val="20"/>
          </w:rPr>
          <w:t xml:space="preserve">Generator </w:t>
        </w:r>
      </w:ins>
      <w:ins w:id="747" w:author="ERCOT" w:date="2025-12-03T10:27:00Z" w16du:dateUtc="2025-12-03T16:27:00Z">
        <w:r>
          <w:rPr>
            <w:szCs w:val="20"/>
          </w:rPr>
          <w:t>b</w:t>
        </w:r>
      </w:ins>
      <w:ins w:id="748" w:author="ERCOT" w:date="2025-08-28T10:51:00Z" w16du:dateUtc="2025-08-28T15:51:00Z">
        <w:r w:rsidRPr="00DB57F7">
          <w:rPr>
            <w:szCs w:val="20"/>
          </w:rPr>
          <w:t xml:space="preserve">reaker </w:t>
        </w:r>
      </w:ins>
      <w:ins w:id="749" w:author="ERCOT" w:date="2025-12-03T10:27:00Z" w16du:dateUtc="2025-12-03T16:27:00Z">
        <w:r>
          <w:rPr>
            <w:szCs w:val="20"/>
          </w:rPr>
          <w:t>s</w:t>
        </w:r>
      </w:ins>
      <w:ins w:id="750" w:author="ERCOT" w:date="2025-08-28T10:51:00Z" w16du:dateUtc="2025-08-28T15:51:00Z">
        <w:r w:rsidRPr="00DB57F7">
          <w:rPr>
            <w:szCs w:val="20"/>
          </w:rPr>
          <w:t xml:space="preserve">tatus.  </w:t>
        </w:r>
      </w:ins>
    </w:p>
    <w:p w14:paraId="3F34662A" w14:textId="77777777" w:rsidR="00DC1534" w:rsidRPr="00DC1534" w:rsidRDefault="00DC1534" w:rsidP="00DC1534">
      <w:pPr>
        <w:keepNext/>
        <w:tabs>
          <w:tab w:val="left" w:pos="1080"/>
        </w:tabs>
        <w:spacing w:before="240" w:after="240"/>
        <w:ind w:left="1080" w:hanging="1080"/>
        <w:outlineLvl w:val="2"/>
        <w:rPr>
          <w:b/>
          <w:bCs/>
          <w:i/>
          <w:szCs w:val="20"/>
        </w:rPr>
      </w:pPr>
      <w:bookmarkStart w:id="751" w:name="_Toc157587937"/>
      <w:bookmarkStart w:id="752" w:name="_Toc121993749"/>
      <w:r w:rsidRPr="00DC1534">
        <w:rPr>
          <w:b/>
          <w:bCs/>
          <w:i/>
          <w:szCs w:val="20"/>
        </w:rPr>
        <w:t>10.2.2</w:t>
      </w:r>
      <w:r w:rsidRPr="00DC1534">
        <w:rPr>
          <w:b/>
          <w:bCs/>
          <w:i/>
          <w:szCs w:val="20"/>
        </w:rPr>
        <w:tab/>
        <w:t>TSP and DSP Metered Entities</w:t>
      </w:r>
      <w:bookmarkEnd w:id="751"/>
      <w:bookmarkEnd w:id="752"/>
    </w:p>
    <w:p w14:paraId="58402190" w14:textId="77777777" w:rsidR="00DC1534" w:rsidRPr="00DC1534" w:rsidRDefault="00DC1534" w:rsidP="00DC1534">
      <w:pPr>
        <w:spacing w:after="240"/>
        <w:ind w:left="720" w:hanging="720"/>
        <w:rPr>
          <w:szCs w:val="20"/>
        </w:rPr>
      </w:pPr>
      <w:r w:rsidRPr="00DC1534">
        <w:rPr>
          <w:szCs w:val="20"/>
        </w:rPr>
        <w:t>(1)</w:t>
      </w:r>
      <w:r w:rsidRPr="00DC1534">
        <w:rPr>
          <w:szCs w:val="20"/>
        </w:rPr>
        <w:tab/>
        <w:t>Each Transmission Service Provider (TSP) and Distribution Service Provider (DSP) is responsible for supplying ERCOT with meter data associated with:</w:t>
      </w:r>
    </w:p>
    <w:p w14:paraId="2F547604" w14:textId="77777777" w:rsidR="00DC1534" w:rsidRPr="00DC1534" w:rsidRDefault="00DC1534" w:rsidP="00DC1534">
      <w:pPr>
        <w:spacing w:after="240"/>
        <w:ind w:left="1440" w:hanging="720"/>
        <w:rPr>
          <w:szCs w:val="20"/>
        </w:rPr>
      </w:pPr>
      <w:r w:rsidRPr="00DC1534">
        <w:rPr>
          <w:szCs w:val="20"/>
        </w:rPr>
        <w:t>(a)</w:t>
      </w:r>
      <w:r w:rsidRPr="00DC1534">
        <w:rPr>
          <w:szCs w:val="20"/>
        </w:rPr>
        <w:tab/>
        <w:t>All Loads using the ERCOT System;</w:t>
      </w:r>
    </w:p>
    <w:p w14:paraId="56405616" w14:textId="77777777" w:rsidR="00DC1534" w:rsidRPr="00DC1534" w:rsidRDefault="00DC1534" w:rsidP="00DC1534">
      <w:pPr>
        <w:spacing w:after="240"/>
        <w:ind w:left="1440" w:hanging="720"/>
        <w:rPr>
          <w:szCs w:val="20"/>
        </w:rPr>
      </w:pPr>
      <w:r w:rsidRPr="00DC1534">
        <w:rPr>
          <w:szCs w:val="20"/>
        </w:rPr>
        <w:t>(b)</w:t>
      </w:r>
      <w:r w:rsidRPr="00DC1534">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7D3373A3" w14:textId="77777777" w:rsidR="00DC1534" w:rsidRPr="00DC1534" w:rsidRDefault="00DC1534" w:rsidP="00DC1534">
      <w:pPr>
        <w:spacing w:after="240"/>
        <w:ind w:left="2160" w:hanging="720"/>
        <w:rPr>
          <w:szCs w:val="20"/>
        </w:rPr>
      </w:pPr>
      <w:r w:rsidRPr="00DC1534">
        <w:rPr>
          <w:szCs w:val="20"/>
        </w:rPr>
        <w:t>(i)</w:t>
      </w:r>
      <w:r w:rsidRPr="00DC1534">
        <w:rPr>
          <w:szCs w:val="20"/>
        </w:rPr>
        <w:tab/>
        <w:t xml:space="preserve">Generation owned by a Non-Opt-In Entity (NOIE) and used for the NOIE’s self-use (not serving Customer Load); </w:t>
      </w:r>
    </w:p>
    <w:p w14:paraId="39E838C4" w14:textId="77777777" w:rsidR="00DC1534" w:rsidRPr="00DC1534" w:rsidRDefault="00DC1534" w:rsidP="00DC1534">
      <w:pPr>
        <w:spacing w:after="240"/>
        <w:ind w:left="2160" w:hanging="720"/>
        <w:rPr>
          <w:szCs w:val="20"/>
        </w:rPr>
      </w:pPr>
      <w:r w:rsidRPr="00DC1534">
        <w:rPr>
          <w:szCs w:val="20"/>
        </w:rPr>
        <w:t>(ii)</w:t>
      </w:r>
      <w:r w:rsidRPr="00DC1534">
        <w:rPr>
          <w:szCs w:val="20"/>
        </w:rPr>
        <w:tab/>
        <w:t xml:space="preserve">Distributed Renewable Generation (DRG) with a design capacity less than 50 kW interconnected to a DSP where the owner chooses not to have the out-flow measured in accordance with P.U.C. </w:t>
      </w:r>
      <w:r w:rsidRPr="00DC1534">
        <w:rPr>
          <w:smallCaps/>
          <w:szCs w:val="20"/>
        </w:rPr>
        <w:t>S</w:t>
      </w:r>
      <w:r w:rsidRPr="00DC1534">
        <w:rPr>
          <w:smallCaps/>
        </w:rPr>
        <w:t>ubst</w:t>
      </w:r>
      <w:r w:rsidRPr="00DC1534">
        <w:rPr>
          <w:smallCaps/>
          <w:szCs w:val="20"/>
        </w:rPr>
        <w:t>.</w:t>
      </w:r>
      <w:r w:rsidRPr="00DC1534">
        <w:rPr>
          <w:szCs w:val="20"/>
        </w:rPr>
        <w:t xml:space="preserve"> R. 25.213, Metering for Distributed Renewable Generation; and</w:t>
      </w:r>
    </w:p>
    <w:p w14:paraId="5687DE86" w14:textId="45250256" w:rsidR="00091356" w:rsidRDefault="00DC1534" w:rsidP="00DC1534">
      <w:pPr>
        <w:spacing w:after="240"/>
        <w:ind w:left="2160" w:hanging="720"/>
        <w:rPr>
          <w:ins w:id="753" w:author="ERCOT" w:date="2024-10-15T14:12:00Z"/>
          <w:szCs w:val="20"/>
        </w:rPr>
      </w:pPr>
      <w:r w:rsidRPr="00DC1534">
        <w:rPr>
          <w:szCs w:val="20"/>
        </w:rPr>
        <w:t>(iii)</w:t>
      </w:r>
      <w:r w:rsidRPr="00DC1534">
        <w:rPr>
          <w:szCs w:val="20"/>
        </w:rPr>
        <w:tab/>
        <w:t>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ERCOT website</w:t>
      </w:r>
      <w:ins w:id="754" w:author="ERCOT" w:date="2025-12-03T13:34:00Z" w16du:dateUtc="2025-12-03T19:34:00Z">
        <w:r w:rsidR="004D64AC">
          <w:rPr>
            <w:szCs w:val="20"/>
          </w:rPr>
          <w:t>; and</w:t>
        </w:r>
      </w:ins>
      <w:del w:id="755" w:author="ERCOT" w:date="2025-12-03T13:34:00Z" w16du:dateUtc="2025-12-03T19:34:00Z">
        <w:r w:rsidRPr="00DC1534" w:rsidDel="004D64AC">
          <w:rPr>
            <w:szCs w:val="20"/>
          </w:rPr>
          <w:delText>.</w:delText>
        </w:r>
      </w:del>
      <w:r w:rsidR="008C4BCD">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41C7" w:rsidRPr="00FD41C7" w14:paraId="4A44ABD7" w14:textId="77777777" w:rsidTr="00073D1A">
        <w:trPr>
          <w:trHeight w:val="386"/>
        </w:trPr>
        <w:tc>
          <w:tcPr>
            <w:tcW w:w="9350" w:type="dxa"/>
            <w:shd w:val="pct12" w:color="auto" w:fill="auto"/>
          </w:tcPr>
          <w:p w14:paraId="763CEA2E" w14:textId="77777777" w:rsidR="00FD41C7" w:rsidRPr="00FD41C7" w:rsidRDefault="00FD41C7" w:rsidP="00FD41C7">
            <w:pPr>
              <w:spacing w:before="120" w:after="240"/>
              <w:rPr>
                <w:b/>
                <w:i/>
                <w:iCs/>
                <w:szCs w:val="20"/>
              </w:rPr>
            </w:pPr>
            <w:r w:rsidRPr="00FD41C7">
              <w:rPr>
                <w:b/>
                <w:i/>
                <w:iCs/>
                <w:szCs w:val="20"/>
              </w:rPr>
              <w:lastRenderedPageBreak/>
              <w:t>[NPRR1265:  Replace paragraph (iii) above with the following upon system implementation:]</w:t>
            </w:r>
          </w:p>
          <w:p w14:paraId="19F0E9C3" w14:textId="79338BCC" w:rsidR="00FD41C7" w:rsidRPr="00FD41C7" w:rsidRDefault="00FD41C7" w:rsidP="00FD41C7">
            <w:pPr>
              <w:spacing w:after="240"/>
              <w:ind w:left="2160" w:hanging="720"/>
              <w:rPr>
                <w:szCs w:val="20"/>
              </w:rPr>
            </w:pPr>
            <w:r w:rsidRPr="00FD41C7">
              <w:rPr>
                <w:szCs w:val="20"/>
              </w:rPr>
              <w:t>(iii)</w:t>
            </w:r>
            <w:r w:rsidRPr="00FD41C7">
              <w:rPr>
                <w:szCs w:val="20"/>
              </w:rPr>
              <w:tab/>
              <w:t>Unregistered Distributed Generator (UDG) interconnected to a DSP behind a registered NOIE boundary metering point</w:t>
            </w:r>
            <w:ins w:id="756" w:author="ERCOT" w:date="2025-12-03T13:46:00Z" w16du:dateUtc="2025-12-03T19:46:00Z">
              <w:r>
                <w:rPr>
                  <w:szCs w:val="20"/>
                </w:rPr>
                <w:t>;</w:t>
              </w:r>
            </w:ins>
            <w:del w:id="757" w:author="ERCOT" w:date="2025-12-03T13:46:00Z" w16du:dateUtc="2025-12-03T19:46:00Z">
              <w:r w:rsidRPr="00FD41C7" w:rsidDel="00FD41C7">
                <w:rPr>
                  <w:szCs w:val="20"/>
                </w:rPr>
                <w:delText>.</w:delText>
              </w:r>
            </w:del>
            <w:ins w:id="758" w:author="ERCOT" w:date="2025-12-03T13:46:00Z" w16du:dateUtc="2025-12-03T19:46:00Z">
              <w:r>
                <w:rPr>
                  <w:szCs w:val="20"/>
                </w:rPr>
                <w:t xml:space="preserve"> and</w:t>
              </w:r>
            </w:ins>
          </w:p>
        </w:tc>
      </w:tr>
    </w:tbl>
    <w:p w14:paraId="1CD6771F" w14:textId="4132AF43" w:rsidR="00DC1534" w:rsidRPr="00DC1534" w:rsidRDefault="00091356">
      <w:pPr>
        <w:spacing w:before="240" w:after="240"/>
        <w:ind w:left="1440" w:hanging="720"/>
        <w:rPr>
          <w:szCs w:val="20"/>
        </w:rPr>
        <w:pPrChange w:id="759" w:author="ERCOT" w:date="2024-10-15T14:12:00Z">
          <w:pPr>
            <w:spacing w:after="240"/>
            <w:ind w:left="2160" w:hanging="720"/>
          </w:pPr>
        </w:pPrChange>
      </w:pPr>
      <w:ins w:id="760" w:author="ERCOT" w:date="2024-10-15T14:12:00Z">
        <w:r>
          <w:rPr>
            <w:szCs w:val="20"/>
          </w:rPr>
          <w:t>(c)</w:t>
        </w:r>
        <w:r>
          <w:rPr>
            <w:szCs w:val="20"/>
          </w:rPr>
          <w:tab/>
          <w:t>Any Non-Settled Generator (NSG);</w:t>
        </w:r>
      </w:ins>
      <w:r w:rsidR="00DC1534" w:rsidRPr="00DC1534">
        <w:rPr>
          <w:szCs w:val="20"/>
        </w:rPr>
        <w:t xml:space="preserve">     </w:t>
      </w:r>
    </w:p>
    <w:p w14:paraId="6AA4916A" w14:textId="75B434A5" w:rsidR="00DC1534" w:rsidRPr="00DC1534" w:rsidRDefault="00DC1534" w:rsidP="00DC1534">
      <w:pPr>
        <w:spacing w:after="240"/>
        <w:ind w:left="1440" w:hanging="720"/>
        <w:rPr>
          <w:szCs w:val="20"/>
        </w:rPr>
      </w:pPr>
      <w:r w:rsidRPr="00DC1534">
        <w:rPr>
          <w:szCs w:val="20"/>
        </w:rPr>
        <w:t>(</w:t>
      </w:r>
      <w:ins w:id="761" w:author="ERCOT" w:date="2024-10-15T14:13:00Z">
        <w:r w:rsidR="00091356">
          <w:rPr>
            <w:szCs w:val="20"/>
          </w:rPr>
          <w:t>d</w:t>
        </w:r>
      </w:ins>
      <w:del w:id="762" w:author="ERCOT" w:date="2024-10-15T14:13:00Z">
        <w:r w:rsidRPr="00DC1534" w:rsidDel="00091356">
          <w:rPr>
            <w:szCs w:val="20"/>
          </w:rPr>
          <w:delText>c</w:delText>
        </w:r>
      </w:del>
      <w:r w:rsidRPr="00DC1534">
        <w:rPr>
          <w:szCs w:val="20"/>
        </w:rPr>
        <w:t>)</w:t>
      </w:r>
      <w:r w:rsidRPr="00DC1534">
        <w:rPr>
          <w:szCs w:val="20"/>
        </w:rPr>
        <w:tab/>
        <w:t xml:space="preserve">NOIE or External Load Serving Entity (ELSE) points of delivery where metering points are radial Loads and are </w:t>
      </w:r>
      <w:proofErr w:type="spellStart"/>
      <w:r w:rsidRPr="00DC1534">
        <w:rPr>
          <w:szCs w:val="20"/>
        </w:rPr>
        <w:t>uni</w:t>
      </w:r>
      <w:proofErr w:type="spellEnd"/>
      <w:r w:rsidRPr="00DC1534">
        <w:rPr>
          <w:szCs w:val="20"/>
        </w:rPr>
        <w:t xml:space="preserve">-directionally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w:t>
      </w:r>
      <w:proofErr w:type="gramStart"/>
      <w:r w:rsidRPr="00DC1534">
        <w:rPr>
          <w:szCs w:val="20"/>
        </w:rPr>
        <w:t>meters</w:t>
      </w:r>
      <w:proofErr w:type="gramEnd"/>
      <w:r w:rsidRPr="00DC1534">
        <w:rPr>
          <w:szCs w:val="20"/>
        </w:rPr>
        <w:t xml:space="preserve"> EPS compliant and </w:t>
      </w:r>
      <w:proofErr w:type="gramStart"/>
      <w:r w:rsidRPr="00DC1534">
        <w:rPr>
          <w:szCs w:val="20"/>
        </w:rPr>
        <w:t>to request</w:t>
      </w:r>
      <w:proofErr w:type="gramEnd"/>
      <w:r w:rsidRPr="00DC1534">
        <w:rPr>
          <w:szCs w:val="20"/>
        </w:rPr>
        <w:t xml:space="preserve"> that ERCOT poll the meters; and</w:t>
      </w:r>
    </w:p>
    <w:p w14:paraId="466B6F57" w14:textId="7EC3CBD7" w:rsidR="00DC1534" w:rsidRPr="00DC1534" w:rsidRDefault="00DC1534" w:rsidP="00DC1534">
      <w:pPr>
        <w:spacing w:after="240"/>
        <w:ind w:left="1440" w:hanging="720"/>
        <w:rPr>
          <w:szCs w:val="20"/>
        </w:rPr>
      </w:pPr>
      <w:r w:rsidRPr="00DC1534">
        <w:rPr>
          <w:szCs w:val="20"/>
        </w:rPr>
        <w:t>(</w:t>
      </w:r>
      <w:ins w:id="763" w:author="ERCOT" w:date="2024-10-15T14:13:00Z">
        <w:r w:rsidR="00091356">
          <w:rPr>
            <w:szCs w:val="20"/>
          </w:rPr>
          <w:t>e</w:t>
        </w:r>
      </w:ins>
      <w:del w:id="764" w:author="ERCOT" w:date="2024-10-15T14:13:00Z">
        <w:r w:rsidRPr="00DC1534" w:rsidDel="00091356">
          <w:rPr>
            <w:szCs w:val="20"/>
          </w:rPr>
          <w:delText>d</w:delText>
        </w:r>
      </w:del>
      <w:r w:rsidRPr="00DC1534">
        <w:rPr>
          <w:szCs w:val="20"/>
        </w:rPr>
        <w:t>)</w:t>
      </w:r>
      <w:r w:rsidRPr="00DC1534">
        <w:rPr>
          <w:szCs w:val="20"/>
        </w:rPr>
        <w:tab/>
        <w:t>Generation participating in a current Emergency Response Service (ERS) Contract Period, where such generation only exports energy to the ERCOT System during an ERS deployment or ERS test.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left w:w="0" w:type="dxa"/>
          <w:right w:w="0" w:type="dxa"/>
        </w:tblCellMar>
        <w:tblLook w:val="01E0" w:firstRow="1" w:lastRow="1" w:firstColumn="1" w:lastColumn="1" w:noHBand="0" w:noVBand="0"/>
      </w:tblPr>
      <w:tblGrid>
        <w:gridCol w:w="9766"/>
      </w:tblGrid>
      <w:tr w:rsidR="00E93887" w:rsidRPr="00E93887" w14:paraId="6A8958E8" w14:textId="77777777" w:rsidTr="004C27F5">
        <w:tc>
          <w:tcPr>
            <w:tcW w:w="9766" w:type="dxa"/>
            <w:shd w:val="pct12" w:color="auto" w:fill="auto"/>
          </w:tcPr>
          <w:p w14:paraId="45851451" w14:textId="17A373C8" w:rsidR="00E93887" w:rsidRPr="00E93887" w:rsidRDefault="00E93887" w:rsidP="00E93887">
            <w:pPr>
              <w:spacing w:before="120" w:after="240"/>
              <w:rPr>
                <w:b/>
                <w:i/>
                <w:iCs/>
                <w:szCs w:val="20"/>
              </w:rPr>
            </w:pPr>
            <w:r w:rsidRPr="00E93887">
              <w:rPr>
                <w:b/>
                <w:i/>
                <w:iCs/>
                <w:szCs w:val="20"/>
              </w:rPr>
              <w:t>[NPRR1188:  Insert paragraph (</w:t>
            </w:r>
            <w:ins w:id="765" w:author="ERCOT" w:date="2025-09-26T09:30:00Z" w16du:dateUtc="2025-09-26T14:30:00Z">
              <w:r>
                <w:rPr>
                  <w:b/>
                  <w:i/>
                  <w:iCs/>
                  <w:szCs w:val="20"/>
                </w:rPr>
                <w:t>f</w:t>
              </w:r>
            </w:ins>
            <w:del w:id="766" w:author="ERCOT" w:date="2025-09-26T09:30:00Z" w16du:dateUtc="2025-09-26T14:30:00Z">
              <w:r w:rsidRPr="00E93887" w:rsidDel="00E93887">
                <w:rPr>
                  <w:b/>
                  <w:i/>
                  <w:iCs/>
                  <w:szCs w:val="20"/>
                </w:rPr>
                <w:delText>e</w:delText>
              </w:r>
            </w:del>
            <w:r w:rsidRPr="00E93887">
              <w:rPr>
                <w:b/>
                <w:i/>
                <w:iCs/>
                <w:szCs w:val="20"/>
              </w:rPr>
              <w:t>) below upon system implementation:]</w:t>
            </w:r>
          </w:p>
          <w:p w14:paraId="1D694503" w14:textId="3422DF28" w:rsidR="00E93887" w:rsidRPr="00E93887" w:rsidRDefault="00E93887" w:rsidP="00E93887">
            <w:pPr>
              <w:spacing w:after="240"/>
              <w:ind w:left="1440" w:hanging="720"/>
              <w:rPr>
                <w:szCs w:val="20"/>
              </w:rPr>
            </w:pPr>
            <w:r w:rsidRPr="00E93887">
              <w:rPr>
                <w:szCs w:val="20"/>
              </w:rPr>
              <w:t>(</w:t>
            </w:r>
            <w:ins w:id="767" w:author="ERCOT" w:date="2025-09-26T09:30:00Z" w16du:dateUtc="2025-09-26T14:30:00Z">
              <w:r>
                <w:rPr>
                  <w:szCs w:val="20"/>
                </w:rPr>
                <w:t>f</w:t>
              </w:r>
            </w:ins>
            <w:del w:id="768" w:author="ERCOT" w:date="2025-09-26T09:30:00Z" w16du:dateUtc="2025-09-26T14:30:00Z">
              <w:r w:rsidRPr="00E93887" w:rsidDel="00E93887">
                <w:rPr>
                  <w:szCs w:val="20"/>
                </w:rPr>
                <w:delText>e</w:delText>
              </w:r>
            </w:del>
            <w:r w:rsidRPr="00E93887">
              <w:rPr>
                <w:szCs w:val="20"/>
              </w:rPr>
              <w:t>)</w:t>
            </w:r>
            <w:r w:rsidRPr="00E93887">
              <w:rPr>
                <w:szCs w:val="20"/>
              </w:rPr>
              <w:tab/>
              <w:t>Load that has TDSP read meter(s) and is participating as a Controllable Load Resource (CLR) that is not an Aggregate Load Resource (ALR).  The CLR must be metered separately from all other Loads and generation.</w:t>
            </w:r>
          </w:p>
        </w:tc>
      </w:tr>
    </w:tbl>
    <w:p w14:paraId="229B42A9" w14:textId="5CD1A4DF" w:rsidR="00DC1534" w:rsidRPr="00DC1534" w:rsidRDefault="00DC1534" w:rsidP="00E93887">
      <w:pPr>
        <w:spacing w:before="240" w:after="240"/>
        <w:ind w:left="720" w:hanging="720"/>
        <w:rPr>
          <w:szCs w:val="20"/>
        </w:rPr>
      </w:pPr>
      <w:r w:rsidRPr="00DC1534">
        <w:rPr>
          <w:szCs w:val="20"/>
        </w:rPr>
        <w:t>(2)</w:t>
      </w:r>
      <w:r w:rsidRPr="00DC1534">
        <w:rPr>
          <w:szCs w:val="20"/>
        </w:rPr>
        <w:tab/>
        <w:t>Each TSP and DSP is responsible for the following:</w:t>
      </w:r>
    </w:p>
    <w:p w14:paraId="39591002" w14:textId="77777777" w:rsidR="00DC1534" w:rsidRPr="00DC1534" w:rsidRDefault="00DC1534" w:rsidP="00DC1534">
      <w:pPr>
        <w:spacing w:after="240"/>
        <w:ind w:left="1440" w:hanging="720"/>
        <w:rPr>
          <w:szCs w:val="20"/>
        </w:rPr>
      </w:pPr>
      <w:r w:rsidRPr="00DC1534">
        <w:rPr>
          <w:szCs w:val="20"/>
        </w:rPr>
        <w:t>(a)</w:t>
      </w:r>
      <w:r w:rsidRPr="00DC1534">
        <w:rPr>
          <w:szCs w:val="20"/>
        </w:rPr>
        <w:tab/>
        <w:t xml:space="preserve">Compliance with the procedures and standards in this Section, the Settlement Metering Operating Guide (SMOG) and the Operating Guides; </w:t>
      </w:r>
    </w:p>
    <w:p w14:paraId="28C7E290" w14:textId="77777777" w:rsidR="00DC1534" w:rsidRPr="00DC1534" w:rsidRDefault="00DC1534" w:rsidP="00DC1534">
      <w:pPr>
        <w:spacing w:after="240"/>
        <w:ind w:left="1440" w:hanging="720"/>
        <w:rPr>
          <w:szCs w:val="20"/>
        </w:rPr>
      </w:pPr>
      <w:r w:rsidRPr="00DC1534">
        <w:rPr>
          <w:szCs w:val="20"/>
        </w:rPr>
        <w:t>(b)</w:t>
      </w:r>
      <w:r w:rsidRPr="00DC1534">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5F79ABBE" w14:textId="77777777" w:rsidR="00FD41C7" w:rsidRPr="00FD41C7" w:rsidRDefault="00FD41C7" w:rsidP="00FD41C7">
      <w:pPr>
        <w:spacing w:after="240"/>
        <w:ind w:left="1440" w:hanging="720"/>
        <w:rPr>
          <w:szCs w:val="20"/>
        </w:rPr>
      </w:pPr>
      <w:r w:rsidRPr="00FD41C7">
        <w:rPr>
          <w:szCs w:val="20"/>
        </w:rPr>
        <w:t>(c)</w:t>
      </w:r>
      <w:r w:rsidRPr="00FD41C7">
        <w:rPr>
          <w:szCs w:val="20"/>
        </w:rPr>
        <w:tab/>
        <w:t>Costs incurred in the installation and maintenance of these Metering Facilities and communications except for incremental costs incurred for functions not required for the Settlement of the Load or Generation Resource, Energy Storage Resource (ESR), Settlement Only Generator (SOG), or Load Resource.  These incremental costs shall be borne by the Entities requesting the service pursuant to the TSP or DSP tariffs; and</w:t>
      </w:r>
    </w:p>
    <w:p w14:paraId="6954DEC6" w14:textId="53DFA053" w:rsidR="00DC1534" w:rsidRDefault="00DC1534" w:rsidP="00FD41C7">
      <w:pPr>
        <w:spacing w:after="240"/>
        <w:ind w:left="1440" w:hanging="720"/>
        <w:rPr>
          <w:szCs w:val="20"/>
        </w:rPr>
      </w:pPr>
      <w:r w:rsidRPr="00DC1534">
        <w:rPr>
          <w:szCs w:val="20"/>
        </w:rPr>
        <w:t>(d)</w:t>
      </w:r>
      <w:r w:rsidRPr="00DC1534">
        <w:rPr>
          <w:szCs w:val="20"/>
        </w:rPr>
        <w:tab/>
        <w:t xml:space="preserve">Installation, maintenance, data collection, and related communications, telemetry for the Metering Facilities, and related services necessary to meet the mandatory </w:t>
      </w:r>
      <w:r w:rsidRPr="00DC1534">
        <w:rPr>
          <w:szCs w:val="20"/>
        </w:rPr>
        <w:lastRenderedPageBreak/>
        <w:t>Interval Data Recorder (IDR) requirements detailed in this Section, Section 18, Load Profiling, and the SMOG.</w:t>
      </w:r>
    </w:p>
    <w:p w14:paraId="6EC5309C" w14:textId="77777777" w:rsidR="001C6007" w:rsidRPr="009D2C3E" w:rsidRDefault="001C6007" w:rsidP="001C6007">
      <w:pPr>
        <w:keepNext/>
        <w:tabs>
          <w:tab w:val="left" w:pos="1080"/>
        </w:tabs>
        <w:spacing w:before="240" w:after="240"/>
        <w:ind w:left="1080" w:hanging="1080"/>
        <w:outlineLvl w:val="2"/>
        <w:rPr>
          <w:b/>
          <w:bCs/>
          <w:i/>
          <w:szCs w:val="20"/>
        </w:rPr>
      </w:pPr>
      <w:bookmarkStart w:id="769" w:name="_Toc148169973"/>
      <w:bookmarkStart w:id="770" w:name="_Toc157587938"/>
      <w:bookmarkStart w:id="771" w:name="_Toc121993750"/>
      <w:bookmarkStart w:id="772" w:name="_Hlk214260889"/>
      <w:r w:rsidRPr="009D2C3E">
        <w:rPr>
          <w:b/>
          <w:bCs/>
          <w:i/>
          <w:szCs w:val="20"/>
        </w:rPr>
        <w:t>10.2.3</w:t>
      </w:r>
      <w:r w:rsidRPr="009D2C3E">
        <w:rPr>
          <w:b/>
          <w:bCs/>
          <w:i/>
          <w:szCs w:val="20"/>
        </w:rPr>
        <w:tab/>
        <w:t>ERCOT-Polled Settlement Meters</w:t>
      </w:r>
      <w:bookmarkEnd w:id="769"/>
      <w:bookmarkEnd w:id="770"/>
      <w:bookmarkEnd w:id="771"/>
    </w:p>
    <w:p w14:paraId="1DE6BD8C" w14:textId="77777777" w:rsidR="001C6007" w:rsidRPr="009D2C3E" w:rsidRDefault="001C6007" w:rsidP="001C6007">
      <w:pPr>
        <w:spacing w:after="240"/>
        <w:rPr>
          <w:iCs/>
          <w:szCs w:val="20"/>
        </w:rPr>
      </w:pPr>
      <w:r w:rsidRPr="009D2C3E">
        <w:rPr>
          <w:iCs/>
          <w:szCs w:val="20"/>
        </w:rPr>
        <w:t>(1)</w:t>
      </w:r>
      <w:r w:rsidRPr="009D2C3E">
        <w:rPr>
          <w:iCs/>
          <w:szCs w:val="20"/>
        </w:rPr>
        <w:tab/>
        <w:t>ERCOT shall poll Metering Facilities that meet any one of the following criteria:</w:t>
      </w:r>
    </w:p>
    <w:p w14:paraId="3802547D" w14:textId="77777777" w:rsidR="001C6007" w:rsidRPr="009D2C3E" w:rsidRDefault="001C6007" w:rsidP="001C6007">
      <w:pPr>
        <w:spacing w:after="240"/>
        <w:ind w:left="1440" w:hanging="720"/>
        <w:rPr>
          <w:szCs w:val="20"/>
        </w:rPr>
      </w:pPr>
      <w:r w:rsidRPr="009D2C3E">
        <w:rPr>
          <w:szCs w:val="20"/>
        </w:rPr>
        <w:t>(a)</w:t>
      </w:r>
      <w:r w:rsidRPr="009D2C3E">
        <w:rPr>
          <w:szCs w:val="20"/>
        </w:rPr>
        <w:tab/>
        <w:t>Generation</w:t>
      </w:r>
      <w:r>
        <w:rPr>
          <w:szCs w:val="20"/>
        </w:rPr>
        <w:t xml:space="preserve"> </w:t>
      </w:r>
      <w:ins w:id="773" w:author="ERCOT" w:date="2025-11-17T16:33:00Z" w16du:dateUtc="2025-11-17T22:33:00Z">
        <w:r w:rsidR="009D69C0">
          <w:rPr>
            <w:szCs w:val="20"/>
          </w:rPr>
          <w:t>not registered as an NSG,</w:t>
        </w:r>
        <w:r w:rsidR="009D69C0" w:rsidRPr="009D2C3E">
          <w:rPr>
            <w:szCs w:val="20"/>
          </w:rPr>
          <w:t xml:space="preserve"> </w:t>
        </w:r>
      </w:ins>
      <w:r w:rsidRPr="009D2C3E">
        <w:rPr>
          <w:szCs w:val="20"/>
        </w:rPr>
        <w:t>connected directly to the ERCOT Transmission Grid, unless the generation is participating in a current ERS Contract Period and the generation only exports energy to the ERCOT Transmission Grid during equipment testing, an ERS deployment, or an ERS test;</w:t>
      </w:r>
    </w:p>
    <w:bookmarkEnd w:id="772"/>
    <w:p w14:paraId="4C7014D4" w14:textId="77777777" w:rsidR="001C6007" w:rsidRPr="009D2C3E" w:rsidRDefault="001C6007" w:rsidP="001C6007">
      <w:pPr>
        <w:spacing w:after="240"/>
        <w:ind w:left="1440" w:hanging="720"/>
        <w:rPr>
          <w:szCs w:val="20"/>
        </w:rPr>
      </w:pPr>
      <w:r w:rsidRPr="009D2C3E">
        <w:rPr>
          <w:szCs w:val="20"/>
        </w:rPr>
        <w:t>(b)</w:t>
      </w:r>
      <w:r w:rsidRPr="009D2C3E">
        <w:rPr>
          <w:szCs w:val="20"/>
        </w:rPr>
        <w:tab/>
        <w:t>Auxiliary meters used for generation netting by ERCOT;</w:t>
      </w:r>
    </w:p>
    <w:p w14:paraId="02DBE58E" w14:textId="77777777" w:rsidR="001C6007" w:rsidRPr="009D2C3E" w:rsidRDefault="001C6007" w:rsidP="001C6007">
      <w:pPr>
        <w:spacing w:after="240"/>
        <w:ind w:left="1440" w:hanging="720"/>
        <w:rPr>
          <w:szCs w:val="20"/>
        </w:rPr>
      </w:pPr>
      <w:r w:rsidRPr="009D2C3E">
        <w:rPr>
          <w:szCs w:val="20"/>
        </w:rPr>
        <w:t>(c)</w:t>
      </w:r>
      <w:r w:rsidRPr="009D2C3E">
        <w:rPr>
          <w:szCs w:val="20"/>
        </w:rPr>
        <w:tab/>
        <w:t>Generation delivering 10 MW or more to the ERCOT System, unless the generation is participating in a current ERS Contract Period and the generation only exports energy to the ERCOT System during equipment testing, an ERS deployment, or an ERS test;</w:t>
      </w:r>
    </w:p>
    <w:p w14:paraId="49023893" w14:textId="77777777" w:rsidR="001C6007" w:rsidRPr="009D2C3E" w:rsidRDefault="001C6007" w:rsidP="001C6007">
      <w:pPr>
        <w:spacing w:after="240"/>
        <w:ind w:left="1440" w:hanging="720"/>
        <w:rPr>
          <w:szCs w:val="20"/>
        </w:rPr>
      </w:pPr>
      <w:r w:rsidRPr="009D2C3E">
        <w:rPr>
          <w:szCs w:val="20"/>
        </w:rPr>
        <w:t>(d)</w:t>
      </w:r>
      <w:r w:rsidRPr="009D2C3E">
        <w:rPr>
          <w:szCs w:val="20"/>
        </w:rPr>
        <w:tab/>
        <w:t>Generation participating in any Ancillary Service market;</w:t>
      </w:r>
    </w:p>
    <w:p w14:paraId="75413DE3" w14:textId="77777777" w:rsidR="001C6007" w:rsidRPr="009D2C3E" w:rsidRDefault="001C6007" w:rsidP="001C6007">
      <w:pPr>
        <w:spacing w:after="240"/>
        <w:ind w:left="1440" w:hanging="720"/>
        <w:rPr>
          <w:szCs w:val="20"/>
        </w:rPr>
      </w:pPr>
      <w:r w:rsidRPr="009D2C3E">
        <w:rPr>
          <w:szCs w:val="20"/>
        </w:rPr>
        <w:t>(e)</w:t>
      </w:r>
      <w:r w:rsidRPr="009D2C3E">
        <w:rPr>
          <w:szCs w:val="20"/>
        </w:rPr>
        <w:tab/>
        <w:t xml:space="preserve">NOIE points connected bi-directionally to the ERCOT System, unless the bi-directional energy flows are the sole result of generation interconnected to a TDSP owned Distribution System behind a NOIE point of delivery metering point; </w:t>
      </w:r>
    </w:p>
    <w:p w14:paraId="62F0202E" w14:textId="77777777" w:rsidR="001C6007" w:rsidRPr="009D2C3E" w:rsidRDefault="001C6007" w:rsidP="001C6007">
      <w:pPr>
        <w:spacing w:after="240"/>
        <w:ind w:left="1440" w:hanging="720"/>
        <w:rPr>
          <w:szCs w:val="20"/>
        </w:rPr>
      </w:pPr>
      <w:r w:rsidRPr="009D2C3E">
        <w:rPr>
          <w:szCs w:val="20"/>
        </w:rPr>
        <w:t>(f)</w:t>
      </w:r>
      <w:r w:rsidRPr="009D2C3E">
        <w:rPr>
          <w:szCs w:val="20"/>
        </w:rPr>
        <w:tab/>
        <w:t>Direct Current Ties (DC Ties);</w:t>
      </w:r>
    </w:p>
    <w:p w14:paraId="310F6226" w14:textId="77777777" w:rsidR="001C6007" w:rsidRPr="009D2C3E" w:rsidRDefault="001C6007" w:rsidP="001C6007">
      <w:pPr>
        <w:spacing w:after="240"/>
        <w:ind w:left="1440" w:hanging="720"/>
        <w:rPr>
          <w:szCs w:val="20"/>
        </w:rPr>
      </w:pPr>
      <w:r w:rsidRPr="009D2C3E">
        <w:rPr>
          <w:szCs w:val="20"/>
        </w:rPr>
        <w:t>(g)</w:t>
      </w:r>
      <w:r w:rsidRPr="009D2C3E">
        <w:rPr>
          <w:szCs w:val="20"/>
        </w:rPr>
        <w:tab/>
        <w:t>DG where there is an energy storage Load Resource that has associated Wholesale Storage Load (WSL);</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left w:w="0" w:type="dxa"/>
          <w:right w:w="0" w:type="dxa"/>
        </w:tblCellMar>
        <w:tblLook w:val="01E0" w:firstRow="1" w:lastRow="1" w:firstColumn="1" w:lastColumn="1" w:noHBand="0" w:noVBand="0"/>
      </w:tblPr>
      <w:tblGrid>
        <w:gridCol w:w="9766"/>
      </w:tblGrid>
      <w:tr w:rsidR="001C6007" w:rsidRPr="009D2C3E" w14:paraId="75DE4615" w14:textId="77777777">
        <w:tc>
          <w:tcPr>
            <w:tcW w:w="9766" w:type="dxa"/>
            <w:shd w:val="pct12" w:color="auto" w:fill="auto"/>
          </w:tcPr>
          <w:p w14:paraId="363512B0" w14:textId="77777777" w:rsidR="001C6007" w:rsidRPr="009D2C3E" w:rsidRDefault="001C6007">
            <w:pPr>
              <w:spacing w:before="120" w:after="240"/>
              <w:rPr>
                <w:b/>
                <w:i/>
                <w:iCs/>
                <w:szCs w:val="20"/>
              </w:rPr>
            </w:pPr>
            <w:r w:rsidRPr="009D2C3E">
              <w:rPr>
                <w:b/>
                <w:i/>
                <w:iCs/>
                <w:szCs w:val="20"/>
              </w:rPr>
              <w:t>[NPRR995:  Replace paragraph (g) above with the following upon system implementation:]</w:t>
            </w:r>
          </w:p>
          <w:p w14:paraId="2D1ABD56" w14:textId="77777777" w:rsidR="001C6007" w:rsidRPr="009D2C3E" w:rsidRDefault="001C6007">
            <w:pPr>
              <w:spacing w:after="240"/>
              <w:ind w:left="1440" w:hanging="720"/>
              <w:rPr>
                <w:szCs w:val="20"/>
              </w:rPr>
            </w:pPr>
            <w:r w:rsidRPr="009D2C3E">
              <w:rPr>
                <w:szCs w:val="20"/>
              </w:rPr>
              <w:t>(g)</w:t>
            </w:r>
            <w:r w:rsidRPr="009D2C3E">
              <w:rPr>
                <w:szCs w:val="20"/>
              </w:rPr>
              <w:tab/>
              <w:t xml:space="preserve">Metering required to determine the Wholesale Storage Load (WSL) or Non-WSL Settlement Only Charging Load associated </w:t>
            </w:r>
            <w:proofErr w:type="gramStart"/>
            <w:r w:rsidRPr="009D2C3E">
              <w:rPr>
                <w:szCs w:val="20"/>
              </w:rPr>
              <w:t>to</w:t>
            </w:r>
            <w:proofErr w:type="gramEnd"/>
            <w:r w:rsidRPr="009D2C3E">
              <w:rPr>
                <w:szCs w:val="20"/>
              </w:rPr>
              <w:t xml:space="preserve"> a Settlement Only Distribution Energy Storage System (SODESS) or Settlement Only Transmission Energy Storage System (SOTESS);</w:t>
            </w:r>
          </w:p>
        </w:tc>
      </w:tr>
    </w:tbl>
    <w:p w14:paraId="6B339C85" w14:textId="77777777" w:rsidR="001C6007" w:rsidRPr="009D2C3E" w:rsidRDefault="001C6007" w:rsidP="001C6007">
      <w:pPr>
        <w:spacing w:before="240" w:after="240"/>
        <w:ind w:left="1440" w:hanging="720"/>
        <w:rPr>
          <w:szCs w:val="20"/>
        </w:rPr>
      </w:pPr>
      <w:r w:rsidRPr="009D2C3E">
        <w:rPr>
          <w:szCs w:val="20"/>
        </w:rPr>
        <w:t>(h)</w:t>
      </w:r>
      <w:r w:rsidRPr="009D2C3E">
        <w:rPr>
          <w:szCs w:val="20"/>
        </w:rPr>
        <w:tab/>
        <w:t xml:space="preserve">Metering required to determine WSL associated with an Energy Storage Resource (ESR); and </w:t>
      </w:r>
    </w:p>
    <w:p w14:paraId="36089520" w14:textId="77777777" w:rsidR="001C6007" w:rsidRPr="009D2C3E" w:rsidRDefault="001C6007" w:rsidP="001C6007">
      <w:pPr>
        <w:spacing w:after="240"/>
        <w:ind w:left="1440" w:hanging="720"/>
        <w:rPr>
          <w:szCs w:val="20"/>
        </w:rPr>
      </w:pPr>
      <w:r w:rsidRPr="009D2C3E">
        <w:rPr>
          <w:szCs w:val="20"/>
        </w:rPr>
        <w:t>(i)</w:t>
      </w:r>
      <w:r w:rsidRPr="009D2C3E">
        <w:rPr>
          <w:szCs w:val="20"/>
        </w:rPr>
        <w:tab/>
        <w:t>Metering required to determine the Non-WSL ESR Charging Load.</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left w:w="0" w:type="dxa"/>
          <w:right w:w="0" w:type="dxa"/>
        </w:tblCellMar>
        <w:tblLook w:val="01E0" w:firstRow="1" w:lastRow="1" w:firstColumn="1" w:lastColumn="1" w:noHBand="0" w:noVBand="0"/>
      </w:tblPr>
      <w:tblGrid>
        <w:gridCol w:w="9766"/>
      </w:tblGrid>
      <w:tr w:rsidR="001C6007" w:rsidRPr="009D2C3E" w14:paraId="357F037E" w14:textId="77777777">
        <w:tc>
          <w:tcPr>
            <w:tcW w:w="9766" w:type="dxa"/>
            <w:shd w:val="pct12" w:color="auto" w:fill="auto"/>
          </w:tcPr>
          <w:p w14:paraId="024DBB61" w14:textId="77777777" w:rsidR="001C6007" w:rsidRPr="009D2C3E" w:rsidRDefault="001C6007">
            <w:pPr>
              <w:spacing w:before="120" w:after="240"/>
              <w:rPr>
                <w:b/>
                <w:i/>
                <w:iCs/>
                <w:szCs w:val="20"/>
              </w:rPr>
            </w:pPr>
            <w:r w:rsidRPr="009D2C3E">
              <w:rPr>
                <w:b/>
                <w:i/>
                <w:iCs/>
                <w:szCs w:val="20"/>
              </w:rPr>
              <w:t>[NPRR1188:  Insert paragraph (j) below upon system implementation:]</w:t>
            </w:r>
          </w:p>
          <w:p w14:paraId="7B1A280A" w14:textId="77777777" w:rsidR="001C6007" w:rsidRPr="009D2C3E" w:rsidRDefault="001C6007">
            <w:pPr>
              <w:spacing w:after="240"/>
              <w:ind w:left="1440" w:hanging="720"/>
              <w:rPr>
                <w:szCs w:val="20"/>
              </w:rPr>
            </w:pPr>
            <w:r w:rsidRPr="009D2C3E">
              <w:rPr>
                <w:szCs w:val="20"/>
              </w:rPr>
              <w:t>(j)</w:t>
            </w:r>
            <w:r w:rsidRPr="009D2C3E">
              <w:rPr>
                <w:szCs w:val="20"/>
              </w:rPr>
              <w:tab/>
            </w:r>
            <w:bookmarkStart w:id="774" w:name="_Hlk97022315"/>
            <w:bookmarkStart w:id="775" w:name="_Hlk127518325"/>
            <w:r w:rsidRPr="009D2C3E">
              <w:rPr>
                <w:szCs w:val="20"/>
              </w:rPr>
              <w:t xml:space="preserve">Metering required to measure the consumption of a Load that has registered as a </w:t>
            </w:r>
            <w:bookmarkEnd w:id="774"/>
            <w:r w:rsidRPr="009D2C3E">
              <w:rPr>
                <w:szCs w:val="20"/>
              </w:rPr>
              <w:t xml:space="preserve">CLR with ERCOT and is not an ALR, </w:t>
            </w:r>
            <w:bookmarkStart w:id="776" w:name="_Hlk127184945"/>
            <w:r w:rsidRPr="009D2C3E">
              <w:rPr>
                <w:szCs w:val="20"/>
              </w:rPr>
              <w:t>where the CLR</w:t>
            </w:r>
            <w:bookmarkEnd w:id="776"/>
            <w:r w:rsidRPr="009D2C3E">
              <w:rPr>
                <w:szCs w:val="20"/>
              </w:rPr>
              <w:t xml:space="preserve"> is behind the Point of </w:t>
            </w:r>
            <w:r w:rsidRPr="009D2C3E">
              <w:rPr>
                <w:szCs w:val="20"/>
              </w:rPr>
              <w:lastRenderedPageBreak/>
              <w:t>Interconnection (POI) of a generator, as reflected in an ERCOT-approved EPS Design Proposal.  The CLR must be metered separately from all other Loads and generation through a single EPS metering point</w:t>
            </w:r>
            <w:bookmarkEnd w:id="775"/>
            <w:r w:rsidRPr="009D2C3E">
              <w:rPr>
                <w:szCs w:val="20"/>
              </w:rPr>
              <w:t>.</w:t>
            </w:r>
          </w:p>
        </w:tc>
      </w:tr>
    </w:tbl>
    <w:p w14:paraId="64B5CCEA" w14:textId="112C93CC" w:rsidR="001C6007" w:rsidRPr="009D2C3E" w:rsidRDefault="001C6007" w:rsidP="001C6007">
      <w:pPr>
        <w:spacing w:before="240" w:after="240"/>
        <w:ind w:left="720" w:hanging="720"/>
        <w:rPr>
          <w:szCs w:val="20"/>
        </w:rPr>
      </w:pPr>
      <w:r w:rsidRPr="009D2C3E">
        <w:rPr>
          <w:szCs w:val="20"/>
        </w:rPr>
        <w:lastRenderedPageBreak/>
        <w:t>(2)</w:t>
      </w:r>
      <w:r w:rsidRPr="009D2C3E">
        <w:rPr>
          <w:szCs w:val="20"/>
        </w:rPr>
        <w:tab/>
        <w:t>Additionally, ERCOT shall poll any</w:t>
      </w:r>
      <w:ins w:id="777" w:author="ERCOT" w:date="2025-11-17T16:33:00Z" w16du:dateUtc="2025-11-17T22:33:00Z">
        <w:r>
          <w:rPr>
            <w:szCs w:val="20"/>
          </w:rPr>
          <w:t xml:space="preserve"> NSG,</w:t>
        </w:r>
      </w:ins>
      <w:r>
        <w:rPr>
          <w:szCs w:val="20"/>
        </w:rPr>
        <w:t xml:space="preserve"> </w:t>
      </w:r>
      <w:r w:rsidRPr="009D2C3E">
        <w:rPr>
          <w:szCs w:val="20"/>
        </w:rPr>
        <w:t>SODG or NOIE metering point at the request of such Entity, provided the Metering Facility meets all requirements and approvals associated with EPS metering requirements of this Section and the SMOG.  Load Resources of ten MW or more on the ERCOT System, may, at their option have an EPS Meter.</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left w:w="0" w:type="dxa"/>
          <w:right w:w="0" w:type="dxa"/>
        </w:tblCellMar>
        <w:tblLook w:val="01E0" w:firstRow="1" w:lastRow="1" w:firstColumn="1" w:lastColumn="1" w:noHBand="0" w:noVBand="0"/>
      </w:tblPr>
      <w:tblGrid>
        <w:gridCol w:w="9766"/>
      </w:tblGrid>
      <w:tr w:rsidR="001C6007" w:rsidRPr="009D2C3E" w14:paraId="53043141" w14:textId="77777777">
        <w:tc>
          <w:tcPr>
            <w:tcW w:w="9766" w:type="dxa"/>
            <w:shd w:val="pct12" w:color="auto" w:fill="auto"/>
          </w:tcPr>
          <w:p w14:paraId="2D832C8A" w14:textId="77777777" w:rsidR="001C6007" w:rsidRPr="009D2C3E" w:rsidRDefault="001C6007">
            <w:pPr>
              <w:spacing w:before="120" w:after="240"/>
              <w:rPr>
                <w:b/>
                <w:i/>
                <w:iCs/>
                <w:szCs w:val="20"/>
              </w:rPr>
            </w:pPr>
            <w:r w:rsidRPr="009D2C3E">
              <w:rPr>
                <w:b/>
                <w:i/>
                <w:iCs/>
                <w:szCs w:val="20"/>
              </w:rPr>
              <w:t>[NPRR1188:  Replace paragraph (2) above with the following upon system implementation:]</w:t>
            </w:r>
          </w:p>
          <w:p w14:paraId="1C506375" w14:textId="1E2BA96F" w:rsidR="001C6007" w:rsidRPr="009D2C3E" w:rsidRDefault="001C6007">
            <w:pPr>
              <w:spacing w:after="240"/>
              <w:ind w:left="720" w:hanging="720"/>
              <w:rPr>
                <w:szCs w:val="20"/>
              </w:rPr>
            </w:pPr>
            <w:r w:rsidRPr="009D2C3E">
              <w:rPr>
                <w:szCs w:val="20"/>
              </w:rPr>
              <w:t>(2)</w:t>
            </w:r>
            <w:r w:rsidRPr="009D2C3E">
              <w:rPr>
                <w:szCs w:val="20"/>
              </w:rPr>
              <w:tab/>
              <w:t xml:space="preserve">Additionally, ERCOT shall poll any </w:t>
            </w:r>
            <w:ins w:id="778" w:author="ERCOT" w:date="2025-12-02T11:43:00Z" w16du:dateUtc="2025-12-02T17:43:00Z">
              <w:r w:rsidR="00FF0857">
                <w:rPr>
                  <w:szCs w:val="20"/>
                </w:rPr>
                <w:t xml:space="preserve">NSG, </w:t>
              </w:r>
            </w:ins>
            <w:r w:rsidRPr="009D2C3E">
              <w:rPr>
                <w:szCs w:val="20"/>
              </w:rPr>
              <w:t>SODG or NOIE metering point at the request of such Entity, provided the Metering Facility meets all requirements and approvals associated with EPS metering requirements of this Section and the SMOG.  Load Resources that have registered as a CLR with ERCOT and are not an ALR, where the CLR is ten MW or more and the CLR is the only Load behind the Service Delivery Point such that it can be separately metered at its Service Delivery Point, may, at their option have an EPS Meter.</w:t>
            </w:r>
          </w:p>
        </w:tc>
      </w:tr>
    </w:tbl>
    <w:p w14:paraId="4EA29307" w14:textId="77777777" w:rsidR="00517DBB" w:rsidRPr="00517DBB" w:rsidRDefault="00517DBB" w:rsidP="00517DBB">
      <w:pPr>
        <w:keepNext/>
        <w:widowControl w:val="0"/>
        <w:tabs>
          <w:tab w:val="left" w:pos="1260"/>
        </w:tabs>
        <w:spacing w:before="240" w:after="240"/>
        <w:ind w:left="1260" w:hanging="1260"/>
        <w:outlineLvl w:val="3"/>
        <w:rPr>
          <w:b/>
          <w:bCs/>
          <w:snapToGrid w:val="0"/>
          <w:szCs w:val="20"/>
        </w:rPr>
      </w:pPr>
      <w:bookmarkStart w:id="779" w:name="_Toc148169978"/>
      <w:bookmarkStart w:id="780" w:name="_Toc157587943"/>
      <w:bookmarkStart w:id="781" w:name="_Toc121993759"/>
      <w:r w:rsidRPr="00517DBB">
        <w:rPr>
          <w:b/>
          <w:bCs/>
          <w:snapToGrid w:val="0"/>
          <w:szCs w:val="20"/>
        </w:rPr>
        <w:t>10.3.2.1</w:t>
      </w:r>
      <w:r w:rsidRPr="00517DBB">
        <w:rPr>
          <w:b/>
          <w:bCs/>
          <w:snapToGrid w:val="0"/>
          <w:szCs w:val="20"/>
        </w:rPr>
        <w:tab/>
        <w:t>Generation Resource Meter Splitting</w:t>
      </w:r>
      <w:bookmarkEnd w:id="779"/>
      <w:bookmarkEnd w:id="780"/>
      <w:bookmarkEnd w:id="781"/>
    </w:p>
    <w:p w14:paraId="4DEF5E8A" w14:textId="77777777" w:rsidR="00517DBB" w:rsidRPr="00517DBB" w:rsidRDefault="00517DBB" w:rsidP="00517DBB">
      <w:pPr>
        <w:spacing w:after="240"/>
        <w:ind w:left="720" w:hanging="720"/>
        <w:rPr>
          <w:szCs w:val="20"/>
        </w:rPr>
      </w:pPr>
      <w:r w:rsidRPr="00517DBB">
        <w:rPr>
          <w:szCs w:val="20"/>
        </w:rPr>
        <w:t>(1)</w:t>
      </w:r>
      <w:r w:rsidRPr="00517DBB">
        <w:rPr>
          <w:szCs w:val="20"/>
        </w:rPr>
        <w:tab/>
        <w:t xml:space="preserve">Each Generation Resource must be represented by only one QSE, except that a jointly owned Generation Resource unit or group of Generation Resources may split the </w:t>
      </w:r>
      <w:proofErr w:type="spellStart"/>
      <w:r w:rsidRPr="00517DBB">
        <w:rPr>
          <w:szCs w:val="20"/>
        </w:rPr>
        <w:t>net</w:t>
      </w:r>
      <w:proofErr w:type="spellEnd"/>
      <w:r w:rsidRPr="00517DBB">
        <w:rPr>
          <w:szCs w:val="20"/>
        </w:rPr>
        <w:t xml:space="preserve"> generation output into two or more Split Generation Resources for a Resource Entity.  Each Resource Entity representing a Split Generation Resource may have its energy and capacity scheduled through a separate QSE.  For purposes of this paragraph, a jointly owned Generation Resource unit or group of Generation Resources shall also include the San Miguel and Gibbons Creek power projects and Intermittent Renewable Resources (IRRs) such as wind and solar generation.</w:t>
      </w:r>
    </w:p>
    <w:p w14:paraId="730ABCA8" w14:textId="77777777" w:rsidR="00517DBB" w:rsidRPr="00517DBB" w:rsidRDefault="00517DBB" w:rsidP="00517DBB">
      <w:pPr>
        <w:spacing w:after="240"/>
        <w:ind w:left="720" w:hanging="720"/>
        <w:rPr>
          <w:szCs w:val="20"/>
        </w:rPr>
      </w:pPr>
      <w:proofErr w:type="gramStart"/>
      <w:r w:rsidRPr="00517DBB">
        <w:rPr>
          <w:szCs w:val="20"/>
        </w:rPr>
        <w:t>(2)</w:t>
      </w:r>
      <w:r w:rsidRPr="00517DBB">
        <w:rPr>
          <w:szCs w:val="20"/>
        </w:rPr>
        <w:tab/>
        <w:t>When</w:t>
      </w:r>
      <w:proofErr w:type="gramEnd"/>
      <w:r w:rsidRPr="00517DBB">
        <w:rPr>
          <w:szCs w:val="20"/>
        </w:rPr>
        <w:t xml:space="preserve"> a Generation Resource that has been split to function as two or more Split Generation Resources is registered with ERCOT, the Resource Entities representing the Split Generation Resources shall be required to submit a percentage allocation of the Generation Resource to be used to determine the capacity available at each Split Generation Resource.</w:t>
      </w:r>
    </w:p>
    <w:p w14:paraId="7DF461C7" w14:textId="4916F93B" w:rsidR="00517DBB" w:rsidRPr="00517DBB" w:rsidRDefault="00517DBB" w:rsidP="00517DBB">
      <w:pPr>
        <w:spacing w:after="240"/>
        <w:ind w:left="720" w:hanging="720"/>
        <w:rPr>
          <w:szCs w:val="20"/>
        </w:rPr>
      </w:pPr>
      <w:r w:rsidRPr="00517DBB">
        <w:rPr>
          <w:szCs w:val="20"/>
        </w:rPr>
        <w:t>(3)</w:t>
      </w:r>
      <w:r w:rsidRPr="00517DBB">
        <w:rPr>
          <w:szCs w:val="20"/>
        </w:rPr>
        <w:tab/>
      </w:r>
      <w:r w:rsidR="00091356">
        <w:t>When a</w:t>
      </w:r>
      <w:r w:rsidRPr="00517DBB">
        <w:rPr>
          <w:szCs w:val="20"/>
        </w:rPr>
        <w:t xml:space="preserve"> Generation Resource that has been split to function as two or more Split Generation Resources is registered with ERCOT, the </w:t>
      </w:r>
      <w:ins w:id="782" w:author="ERCOT" w:date="2024-10-15T14:14:00Z">
        <w:r w:rsidR="00091356">
          <w:rPr>
            <w:szCs w:val="20"/>
          </w:rPr>
          <w:t xml:space="preserve">Entities that </w:t>
        </w:r>
      </w:ins>
      <w:r w:rsidRPr="00517DBB">
        <w:rPr>
          <w:szCs w:val="20"/>
        </w:rPr>
        <w:t>own</w:t>
      </w:r>
      <w:del w:id="783" w:author="ERCOT" w:date="2024-10-15T14:14:00Z">
        <w:r w:rsidRPr="00517DBB" w:rsidDel="00091356">
          <w:rPr>
            <w:szCs w:val="20"/>
          </w:rPr>
          <w:delText>ers of</w:delText>
        </w:r>
      </w:del>
      <w:r w:rsidRPr="00517DBB">
        <w:rPr>
          <w:szCs w:val="20"/>
        </w:rPr>
        <w:t xml:space="preserve"> the Generation Resource shall submit all required ERCOT Facility registration documentation and an ERCOT-approved splitting agreement executed by an Authorized Representative from each </w:t>
      </w:r>
      <w:del w:id="784" w:author="ERCOT" w:date="2024-10-15T14:14:00Z">
        <w:r w:rsidRPr="00517DBB" w:rsidDel="00091356">
          <w:rPr>
            <w:szCs w:val="20"/>
          </w:rPr>
          <w:delText xml:space="preserve">owning </w:delText>
        </w:r>
      </w:del>
      <w:r w:rsidRPr="00517DBB">
        <w:rPr>
          <w:szCs w:val="20"/>
        </w:rPr>
        <w:t>Resource Entity</w:t>
      </w:r>
      <w:ins w:id="785" w:author="ERCOT" w:date="2024-10-15T14:14:00Z">
        <w:r w:rsidR="00091356" w:rsidRPr="00091356">
          <w:t xml:space="preserve"> </w:t>
        </w:r>
        <w:r w:rsidR="00091356">
          <w:t>that represents the Generation Resource</w:t>
        </w:r>
      </w:ins>
      <w:r w:rsidRPr="00517DBB">
        <w:rPr>
          <w:szCs w:val="20"/>
        </w:rPr>
        <w:t xml:space="preserve">.  Such agreement shall contain a defined and fixed ownership percentage as among the </w:t>
      </w:r>
      <w:proofErr w:type="gramStart"/>
      <w:r w:rsidRPr="00517DBB">
        <w:rPr>
          <w:szCs w:val="20"/>
        </w:rPr>
        <w:t>owning Resource Entities</w:t>
      </w:r>
      <w:proofErr w:type="gramEnd"/>
      <w:r w:rsidRPr="00517DBB">
        <w:rPr>
          <w:szCs w:val="20"/>
        </w:rPr>
        <w:t xml:space="preserve">.  ERCOT shall establish this Generation Resource as a “split,” essentially establishing Split Generation Resource meters.  Generation </w:t>
      </w:r>
      <w:r w:rsidRPr="00517DBB">
        <w:rPr>
          <w:szCs w:val="20"/>
        </w:rPr>
        <w:lastRenderedPageBreak/>
        <w:t>splitting based on a static ratio is not permitted.  Generation splitting requires Real-Time splitting signals.</w:t>
      </w:r>
    </w:p>
    <w:p w14:paraId="796491D0" w14:textId="7AA2A302" w:rsidR="000A178B" w:rsidRDefault="00517DBB" w:rsidP="000A178B">
      <w:pPr>
        <w:pStyle w:val="H2"/>
      </w:pPr>
      <w:bookmarkStart w:id="786" w:name="_Toc390438939"/>
      <w:bookmarkStart w:id="787" w:name="_Toc405897636"/>
      <w:bookmarkStart w:id="788" w:name="_Toc415055740"/>
      <w:bookmarkStart w:id="789" w:name="_Toc415055866"/>
      <w:bookmarkStart w:id="790" w:name="_Toc415055965"/>
      <w:bookmarkStart w:id="791" w:name="_Toc415056066"/>
      <w:bookmarkStart w:id="792" w:name="_Toc175159134"/>
      <w:bookmarkStart w:id="793" w:name="_Toc71369190"/>
      <w:bookmarkStart w:id="794" w:name="_Toc71539406"/>
      <w:r w:rsidRPr="00517DBB">
        <w:rPr>
          <w:lang w:val="x-none" w:eastAsia="x-none"/>
        </w:rPr>
        <w:t>16.5</w:t>
      </w:r>
      <w:r w:rsidRPr="00517DBB">
        <w:rPr>
          <w:lang w:val="x-none" w:eastAsia="x-none"/>
        </w:rPr>
        <w:tab/>
      </w:r>
      <w:bookmarkStart w:id="795" w:name="_Hlk179894317"/>
      <w:bookmarkEnd w:id="786"/>
      <w:bookmarkEnd w:id="787"/>
      <w:bookmarkEnd w:id="788"/>
      <w:bookmarkEnd w:id="789"/>
      <w:bookmarkEnd w:id="790"/>
      <w:bookmarkEnd w:id="791"/>
      <w:bookmarkEnd w:id="792"/>
      <w:r w:rsidR="000A178B">
        <w:t xml:space="preserve">Registration of a </w:t>
      </w:r>
      <w:ins w:id="796" w:author="ERCOT" w:date="2024-10-15T14:18:00Z">
        <w:r w:rsidR="000A178B">
          <w:t>Generator</w:t>
        </w:r>
      </w:ins>
      <w:ins w:id="797" w:author="ERCOT" w:date="2025-01-23T16:48:00Z">
        <w:r w:rsidR="004C07EB">
          <w:t xml:space="preserve"> </w:t>
        </w:r>
      </w:ins>
      <w:ins w:id="798" w:author="ERCOT" w:date="2025-06-12T11:26:00Z" w16du:dateUtc="2025-06-12T16:26:00Z">
        <w:r w:rsidR="00637E2E">
          <w:t xml:space="preserve">or </w:t>
        </w:r>
      </w:ins>
      <w:r w:rsidR="000A178B">
        <w:t>Resource Entity</w:t>
      </w:r>
      <w:bookmarkEnd w:id="795"/>
      <w:ins w:id="799" w:author="ERCOT" w:date="2024-10-15T14:18:00Z">
        <w:r w:rsidR="000A178B">
          <w:t xml:space="preserve"> </w:t>
        </w:r>
      </w:ins>
    </w:p>
    <w:p w14:paraId="27133D1C" w14:textId="77777777" w:rsidR="003F334B" w:rsidRDefault="003F334B" w:rsidP="003F334B">
      <w:pPr>
        <w:spacing w:after="240"/>
        <w:ind w:left="720" w:hanging="720"/>
        <w:rPr>
          <w:ins w:id="800" w:author="ERCOT" w:date="2025-10-16T13:17:00Z" w16du:dateUtc="2025-10-16T18:17:00Z"/>
          <w:iCs/>
          <w:szCs w:val="20"/>
        </w:rPr>
      </w:pPr>
      <w:bookmarkStart w:id="801" w:name="_Toc390438941"/>
      <w:bookmarkStart w:id="802" w:name="_Toc405897638"/>
      <w:bookmarkStart w:id="803" w:name="_Toc415055742"/>
      <w:bookmarkStart w:id="804" w:name="_Toc415055868"/>
      <w:bookmarkStart w:id="805" w:name="_Toc415055967"/>
      <w:bookmarkStart w:id="806" w:name="_Toc415056068"/>
      <w:bookmarkStart w:id="807" w:name="_Toc175159136"/>
      <w:bookmarkEnd w:id="793"/>
      <w:bookmarkEnd w:id="794"/>
      <w:ins w:id="808" w:author="ERCOT" w:date="2025-10-16T13:17:00Z" w16du:dateUtc="2025-10-16T18:17:00Z">
        <w:r w:rsidRPr="00EC7FCF">
          <w:rPr>
            <w:iCs/>
            <w:szCs w:val="20"/>
          </w:rPr>
          <w:t>(1)</w:t>
        </w:r>
        <w:r w:rsidRPr="00EC7FCF">
          <w:rPr>
            <w:iCs/>
            <w:szCs w:val="20"/>
          </w:rPr>
          <w:tab/>
        </w:r>
        <w:r>
          <w:rPr>
            <w:iCs/>
            <w:szCs w:val="20"/>
          </w:rPr>
          <w:t>The owner of a generator, including an Energy Storage System (ESS), with a nameplate capacity of one MW or greater and that, as installed, is capable of operating in parallel with the ERCOT System shall register the generator with ERCOT as a Generation Resource, Settlement Only Generator (SOG), Energy Storage Resource (ESR), or Settlement Only Energy Storage System (SOESS), or Non-Settled Generator (NSG).</w:t>
        </w:r>
        <w:r w:rsidRPr="005D6419">
          <w:rPr>
            <w:iCs/>
            <w:szCs w:val="20"/>
          </w:rPr>
          <w:t xml:space="preserve"> </w:t>
        </w:r>
      </w:ins>
    </w:p>
    <w:p w14:paraId="622409DF" w14:textId="0BB3B231" w:rsidR="005D6419" w:rsidRDefault="005D6419" w:rsidP="005D6419">
      <w:pPr>
        <w:spacing w:after="240"/>
        <w:ind w:left="720" w:hanging="720"/>
        <w:rPr>
          <w:ins w:id="809" w:author="ERCOT" w:date="2025-09-26T09:37:00Z" w16du:dateUtc="2025-09-26T14:37:00Z"/>
          <w:szCs w:val="20"/>
        </w:rPr>
      </w:pPr>
      <w:r w:rsidRPr="005D6419">
        <w:rPr>
          <w:iCs/>
          <w:szCs w:val="20"/>
        </w:rPr>
        <w:t>(</w:t>
      </w:r>
      <w:ins w:id="810" w:author="ERCOT" w:date="2025-09-26T09:36:00Z" w16du:dateUtc="2025-09-26T14:36:00Z">
        <w:r>
          <w:rPr>
            <w:iCs/>
            <w:szCs w:val="20"/>
          </w:rPr>
          <w:t>2</w:t>
        </w:r>
      </w:ins>
      <w:del w:id="811" w:author="ERCOT" w:date="2025-09-26T09:36:00Z" w16du:dateUtc="2025-09-26T14:36:00Z">
        <w:r w:rsidRPr="005D6419" w:rsidDel="005D6419">
          <w:rPr>
            <w:iCs/>
            <w:szCs w:val="20"/>
          </w:rPr>
          <w:delText>1</w:delText>
        </w:r>
      </w:del>
      <w:r w:rsidRPr="005D6419">
        <w:rPr>
          <w:iCs/>
          <w:szCs w:val="20"/>
        </w:rPr>
        <w:t>)</w:t>
      </w:r>
      <w:r w:rsidRPr="005D6419">
        <w:rPr>
          <w:iCs/>
          <w:szCs w:val="20"/>
        </w:rPr>
        <w:tab/>
      </w:r>
      <w:ins w:id="812" w:author="ERCOT" w:date="2025-09-26T09:36:00Z" w16du:dateUtc="2025-09-26T14:36:00Z">
        <w:r>
          <w:rPr>
            <w:iCs/>
            <w:szCs w:val="20"/>
          </w:rPr>
          <w:t>The owner of</w:t>
        </w:r>
      </w:ins>
      <w:del w:id="813" w:author="ERCOT" w:date="2025-09-26T09:36:00Z" w16du:dateUtc="2025-09-26T14:36:00Z">
        <w:r w:rsidRPr="005D6419" w:rsidDel="005D6419">
          <w:rPr>
            <w:szCs w:val="20"/>
          </w:rPr>
          <w:delText>A</w:delText>
        </w:r>
      </w:del>
      <w:del w:id="814" w:author="ERCOT" w:date="2025-09-26T09:37:00Z" w16du:dateUtc="2025-09-26T14:37:00Z">
        <w:r w:rsidRPr="005D6419" w:rsidDel="005D6419">
          <w:rPr>
            <w:szCs w:val="20"/>
          </w:rPr>
          <w:delText xml:space="preserve"> Resource Entity owns or controls</w:delText>
        </w:r>
      </w:del>
      <w:r w:rsidRPr="005D6419">
        <w:rPr>
          <w:szCs w:val="20"/>
        </w:rPr>
        <w:t xml:space="preserve"> a Generation Resource, </w:t>
      </w:r>
      <w:r w:rsidRPr="005D6419">
        <w:rPr>
          <w:iCs/>
          <w:szCs w:val="20"/>
        </w:rPr>
        <w:t xml:space="preserve">Energy Storage Resource (ESR), </w:t>
      </w:r>
      <w:r w:rsidRPr="005D6419">
        <w:rPr>
          <w:szCs w:val="20"/>
        </w:rPr>
        <w:t>Settlement Only Generator (SOG), or Load Resource connected to the ERCOT System</w:t>
      </w:r>
      <w:ins w:id="815" w:author="ERCOT" w:date="2025-09-26T09:36:00Z" w16du:dateUtc="2025-09-26T14:36:00Z">
        <w:r w:rsidRPr="005D6419">
          <w:rPr>
            <w:szCs w:val="20"/>
          </w:rPr>
          <w:t xml:space="preserve"> </w:t>
        </w:r>
        <w:r>
          <w:rPr>
            <w:szCs w:val="20"/>
          </w:rPr>
          <w:t xml:space="preserve">shall ensure that the Generation Resource, </w:t>
        </w:r>
      </w:ins>
      <w:ins w:id="816" w:author="ERCOT" w:date="2025-10-09T11:26:00Z" w16du:dateUtc="2025-10-09T16:26:00Z">
        <w:r w:rsidR="00FB2EFB">
          <w:rPr>
            <w:szCs w:val="20"/>
          </w:rPr>
          <w:t xml:space="preserve">ESR, </w:t>
        </w:r>
      </w:ins>
      <w:ins w:id="817" w:author="ERCOT" w:date="2025-09-26T09:36:00Z" w16du:dateUtc="2025-09-26T14:36:00Z">
        <w:r>
          <w:rPr>
            <w:szCs w:val="20"/>
          </w:rPr>
          <w:t>SOG, or Load Resource is represented by a Resource Entity</w:t>
        </w:r>
      </w:ins>
      <w:r w:rsidRPr="005D6419">
        <w:rPr>
          <w:szCs w:val="20"/>
        </w:rPr>
        <w:t>.</w:t>
      </w:r>
      <w:ins w:id="818" w:author="ERCOT" w:date="2025-10-16T13:18:00Z" w16du:dateUtc="2025-10-16T18:18:00Z">
        <w:r w:rsidR="004D5715">
          <w:rPr>
            <w:szCs w:val="20"/>
          </w:rPr>
          <w:t xml:space="preserve"> The Resource Entity designated to represent a Generation Resource, SOG, or Load Resource must either own or be authorized to control the Generation Resource, SOG, or Load Resource.</w:t>
        </w:r>
      </w:ins>
      <w:del w:id="819" w:author="ERCOT" w:date="2025-09-26T09:37:00Z" w16du:dateUtc="2025-09-26T14:37:00Z">
        <w:r w:rsidRPr="005D6419" w:rsidDel="005D6419">
          <w:rPr>
            <w:szCs w:val="20"/>
          </w:rPr>
          <w:delText xml:space="preserve">  Each Resource Entity operating in the ERCOT Region must register with ERCOT.</w:delText>
        </w:r>
      </w:del>
      <w:r w:rsidRPr="005D6419">
        <w:rPr>
          <w:szCs w:val="20"/>
        </w:rPr>
        <w:t xml:space="preserve">  </w:t>
      </w:r>
    </w:p>
    <w:p w14:paraId="4BEC013D" w14:textId="78331CA0" w:rsidR="005D6419" w:rsidRPr="005D6419" w:rsidRDefault="005D6419" w:rsidP="005D6419">
      <w:pPr>
        <w:spacing w:after="240"/>
        <w:ind w:left="720" w:hanging="720"/>
        <w:rPr>
          <w:iCs/>
          <w:szCs w:val="20"/>
        </w:rPr>
      </w:pPr>
      <w:ins w:id="820" w:author="ERCOT" w:date="2025-09-26T09:37:00Z" w16du:dateUtc="2025-09-26T14:37:00Z">
        <w:r>
          <w:rPr>
            <w:szCs w:val="20"/>
          </w:rPr>
          <w:t>(3)</w:t>
        </w:r>
        <w:r>
          <w:rPr>
            <w:szCs w:val="20"/>
          </w:rPr>
          <w:tab/>
        </w:r>
      </w:ins>
      <w:r w:rsidRPr="005D6419">
        <w:rPr>
          <w:szCs w:val="20"/>
        </w:rPr>
        <w:t xml:space="preserve">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5D6419">
        <w:rPr>
          <w:szCs w:val="20"/>
        </w:rPr>
        <w:t>with the exception of</w:t>
      </w:r>
      <w:proofErr w:type="gramEnd"/>
      <w:r w:rsidRPr="005D6419">
        <w:rPr>
          <w:szCs w:val="20"/>
        </w:rPr>
        <w:t xml:space="preserve"> Intermittent Renewable Resources (IRRs) pursuant to paragraph (13) of Section 3.10.7.2, Modeling of Resources and Transmission Loads, as an Aggregate Generation Resource (AGR) which ERCOT may grant at its sole discretion.</w:t>
      </w:r>
      <w:r w:rsidRPr="005D6419">
        <w:rPr>
          <w:iCs/>
          <w:szCs w:val="20"/>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555CD" w:rsidRPr="00B555CD" w14:paraId="1D0FF8F6" w14:textId="77777777" w:rsidTr="00B555CD">
        <w:tc>
          <w:tcPr>
            <w:tcW w:w="9332" w:type="dxa"/>
            <w:shd w:val="pct12" w:color="auto" w:fill="auto"/>
          </w:tcPr>
          <w:p w14:paraId="30AF9C70" w14:textId="5E2AB70C" w:rsidR="00B555CD" w:rsidRPr="00B555CD" w:rsidRDefault="00B555CD" w:rsidP="00B555CD">
            <w:pPr>
              <w:spacing w:before="120" w:after="240"/>
              <w:rPr>
                <w:b/>
                <w:i/>
                <w:iCs/>
              </w:rPr>
            </w:pPr>
            <w:r w:rsidRPr="00B555CD">
              <w:rPr>
                <w:b/>
                <w:i/>
                <w:iCs/>
              </w:rPr>
              <w:t xml:space="preserve">[NPRR995 and NPRR1265:  Replace applicable portions of </w:t>
            </w:r>
            <w:r w:rsidRPr="005D6419">
              <w:rPr>
                <w:b/>
                <w:i/>
                <w:iCs/>
              </w:rPr>
              <w:t>paragraph</w:t>
            </w:r>
            <w:ins w:id="821" w:author="ERCOT" w:date="2025-09-26T09:39:00Z" w16du:dateUtc="2025-09-26T14:39:00Z">
              <w:r>
                <w:rPr>
                  <w:b/>
                  <w:i/>
                  <w:iCs/>
                </w:rPr>
                <w:t>s</w:t>
              </w:r>
            </w:ins>
            <w:r w:rsidRPr="005D6419">
              <w:rPr>
                <w:b/>
                <w:i/>
                <w:iCs/>
              </w:rPr>
              <w:t xml:space="preserve"> (</w:t>
            </w:r>
            <w:ins w:id="822" w:author="ERCOT" w:date="2025-09-26T09:39:00Z" w16du:dateUtc="2025-09-26T14:39:00Z">
              <w:r>
                <w:rPr>
                  <w:b/>
                  <w:i/>
                  <w:iCs/>
                </w:rPr>
                <w:t>2</w:t>
              </w:r>
            </w:ins>
            <w:del w:id="823" w:author="ERCOT" w:date="2025-09-26T09:39:00Z" w16du:dateUtc="2025-09-26T14:39:00Z">
              <w:r w:rsidRPr="005D6419" w:rsidDel="005D6419">
                <w:rPr>
                  <w:b/>
                  <w:i/>
                  <w:iCs/>
                </w:rPr>
                <w:delText>1</w:delText>
              </w:r>
            </w:del>
            <w:r w:rsidRPr="005D6419">
              <w:rPr>
                <w:b/>
                <w:i/>
                <w:iCs/>
              </w:rPr>
              <w:t>)</w:t>
            </w:r>
            <w:ins w:id="824" w:author="ERCOT" w:date="2025-09-26T09:39:00Z" w16du:dateUtc="2025-09-26T14:39:00Z">
              <w:r>
                <w:rPr>
                  <w:b/>
                  <w:i/>
                  <w:iCs/>
                </w:rPr>
                <w:t xml:space="preserve"> and (3)</w:t>
              </w:r>
            </w:ins>
            <w:r w:rsidRPr="00B555CD">
              <w:rPr>
                <w:b/>
                <w:i/>
                <w:iCs/>
              </w:rPr>
              <w:t xml:space="preserve"> above with the following upon system implementation:] </w:t>
            </w:r>
          </w:p>
          <w:p w14:paraId="6B0945E7" w14:textId="55BD16E1" w:rsidR="00B555CD" w:rsidRDefault="00B555CD" w:rsidP="00B555CD">
            <w:pPr>
              <w:spacing w:after="240"/>
              <w:ind w:left="720" w:hanging="720"/>
              <w:rPr>
                <w:ins w:id="825" w:author="ERCOT" w:date="2025-12-03T14:22:00Z" w16du:dateUtc="2025-12-03T20:22:00Z"/>
                <w:szCs w:val="20"/>
              </w:rPr>
            </w:pPr>
            <w:r w:rsidRPr="00B555CD">
              <w:rPr>
                <w:iCs/>
                <w:szCs w:val="20"/>
              </w:rPr>
              <w:t>(</w:t>
            </w:r>
            <w:ins w:id="826" w:author="ERCOT" w:date="2025-12-03T14:21:00Z" w16du:dateUtc="2025-12-03T20:21:00Z">
              <w:r>
                <w:rPr>
                  <w:iCs/>
                  <w:szCs w:val="20"/>
                </w:rPr>
                <w:t>2</w:t>
              </w:r>
            </w:ins>
            <w:del w:id="827" w:author="ERCOT" w:date="2025-12-03T14:21:00Z" w16du:dateUtc="2025-12-03T20:21:00Z">
              <w:r w:rsidRPr="00B555CD" w:rsidDel="00B555CD">
                <w:rPr>
                  <w:iCs/>
                  <w:szCs w:val="20"/>
                </w:rPr>
                <w:delText>1</w:delText>
              </w:r>
            </w:del>
            <w:r w:rsidRPr="00B555CD">
              <w:rPr>
                <w:iCs/>
                <w:szCs w:val="20"/>
              </w:rPr>
              <w:t>)</w:t>
            </w:r>
            <w:r w:rsidRPr="00B555CD">
              <w:rPr>
                <w:iCs/>
                <w:szCs w:val="20"/>
              </w:rPr>
              <w:tab/>
            </w:r>
            <w:r w:rsidRPr="00B555CD">
              <w:rPr>
                <w:szCs w:val="20"/>
              </w:rPr>
              <w:t>A</w:t>
            </w:r>
            <w:ins w:id="828" w:author="ERCOT" w:date="2025-12-03T14:22:00Z" w16du:dateUtc="2025-12-03T20:22:00Z">
              <w:r>
                <w:rPr>
                  <w:szCs w:val="20"/>
                </w:rPr>
                <w:t>n owner of</w:t>
              </w:r>
            </w:ins>
            <w:del w:id="829" w:author="ERCOT" w:date="2025-12-03T14:22:00Z" w16du:dateUtc="2025-12-03T20:22:00Z">
              <w:r w:rsidRPr="00B555CD" w:rsidDel="00B555CD">
                <w:rPr>
                  <w:szCs w:val="20"/>
                </w:rPr>
                <w:delText xml:space="preserve"> Resource Entity owns or controls</w:delText>
              </w:r>
            </w:del>
            <w:r w:rsidRPr="00B555CD">
              <w:rPr>
                <w:szCs w:val="20"/>
              </w:rPr>
              <w:t xml:space="preserve"> a Generation Resource, Energy Storage Resource (ESR), Settlement Only Generator (SOG), Settlement Only Energy Storage System (SOESS), or Load Resource connected to the ERCOT System</w:t>
            </w:r>
            <w:ins w:id="830" w:author="ERCOT" w:date="2025-12-03T14:23:00Z" w16du:dateUtc="2025-12-03T20:23:00Z">
              <w:r>
                <w:rPr>
                  <w:szCs w:val="20"/>
                </w:rPr>
                <w:t xml:space="preserve"> shall ensure that the Generation Resource, ESR, SOG, SOESS, or Load Resource is represented by a </w:t>
              </w:r>
              <w:r>
                <w:rPr>
                  <w:szCs w:val="20"/>
                </w:rPr>
                <w:lastRenderedPageBreak/>
                <w:t>Resource Entity</w:t>
              </w:r>
            </w:ins>
            <w:r w:rsidRPr="00B555CD">
              <w:rPr>
                <w:szCs w:val="20"/>
              </w:rPr>
              <w:t>.</w:t>
            </w:r>
            <w:del w:id="831" w:author="ERCOT" w:date="2025-12-03T14:22:00Z" w16du:dateUtc="2025-12-03T20:22:00Z">
              <w:r w:rsidRPr="00B555CD" w:rsidDel="00B555CD">
                <w:rPr>
                  <w:szCs w:val="20"/>
                </w:rPr>
                <w:delText xml:space="preserve">  Each Resource Entity operating in the ERCOT Region must register with ERCOT. </w:delText>
              </w:r>
            </w:del>
            <w:r w:rsidRPr="00B555CD">
              <w:rPr>
                <w:szCs w:val="20"/>
              </w:rPr>
              <w:t xml:space="preserve"> </w:t>
            </w:r>
          </w:p>
          <w:p w14:paraId="5C1141A3" w14:textId="764B9594" w:rsidR="00B555CD" w:rsidRPr="00B555CD" w:rsidRDefault="00B555CD" w:rsidP="00B555CD">
            <w:pPr>
              <w:spacing w:after="240"/>
              <w:ind w:left="720" w:hanging="720"/>
              <w:rPr>
                <w:szCs w:val="20"/>
              </w:rPr>
            </w:pPr>
            <w:ins w:id="832" w:author="ERCOT" w:date="2025-12-03T14:22:00Z" w16du:dateUtc="2025-12-03T20:22:00Z">
              <w:r>
                <w:rPr>
                  <w:szCs w:val="20"/>
                </w:rPr>
                <w:t>(3)</w:t>
              </w:r>
              <w:r w:rsidRPr="00B555CD">
                <w:rPr>
                  <w:iCs/>
                  <w:szCs w:val="20"/>
                </w:rPr>
                <w:tab/>
              </w:r>
            </w:ins>
            <w:r w:rsidRPr="00B555CD">
              <w:rPr>
                <w:szCs w:val="20"/>
              </w:rPr>
              <w:t xml:space="preserve">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an Unregistered Distribution Generator (UDG).  A Resource Entity may submit a proposal to register the aggregation of generators, </w:t>
            </w:r>
            <w:proofErr w:type="gramStart"/>
            <w:r w:rsidRPr="00B555CD">
              <w:rPr>
                <w:szCs w:val="20"/>
              </w:rPr>
              <w:t>with the exception of</w:t>
            </w:r>
            <w:proofErr w:type="gramEnd"/>
            <w:r w:rsidRPr="00B555CD">
              <w:rPr>
                <w:szCs w:val="20"/>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6E45F260" w14:textId="08CEBAAE" w:rsidR="005D6419" w:rsidRPr="005D6419" w:rsidRDefault="00B555CD" w:rsidP="005D6419">
      <w:pPr>
        <w:spacing w:before="240" w:after="240"/>
        <w:ind w:left="720" w:hanging="720"/>
        <w:rPr>
          <w:iCs/>
          <w:szCs w:val="20"/>
        </w:rPr>
      </w:pPr>
      <w:r w:rsidRPr="005D6419">
        <w:rPr>
          <w:iCs/>
          <w:szCs w:val="20"/>
        </w:rPr>
        <w:lastRenderedPageBreak/>
        <w:t xml:space="preserve"> </w:t>
      </w:r>
      <w:r w:rsidR="005D6419" w:rsidRPr="005D6419">
        <w:rPr>
          <w:iCs/>
          <w:szCs w:val="20"/>
        </w:rPr>
        <w:t>(</w:t>
      </w:r>
      <w:ins w:id="833" w:author="ERCOT" w:date="2025-09-26T09:40:00Z" w16du:dateUtc="2025-09-26T14:40:00Z">
        <w:r w:rsidR="005D6419">
          <w:rPr>
            <w:iCs/>
            <w:szCs w:val="20"/>
          </w:rPr>
          <w:t>4</w:t>
        </w:r>
      </w:ins>
      <w:del w:id="834" w:author="ERCOT" w:date="2025-09-26T09:40:00Z" w16du:dateUtc="2025-09-26T14:40:00Z">
        <w:r w:rsidR="005D6419" w:rsidRPr="005D6419" w:rsidDel="005D6419">
          <w:rPr>
            <w:iCs/>
            <w:szCs w:val="20"/>
          </w:rPr>
          <w:delText>2</w:delText>
        </w:r>
      </w:del>
      <w:r w:rsidR="005D6419" w:rsidRPr="005D6419">
        <w:rPr>
          <w:iCs/>
          <w:szCs w:val="20"/>
        </w:rPr>
        <w:t>)</w:t>
      </w:r>
      <w:r w:rsidR="005D6419" w:rsidRPr="005D6419">
        <w:rPr>
          <w:iCs/>
          <w:szCs w:val="20"/>
        </w:rPr>
        <w:tab/>
        <w:t>Prior to commissioning, Resource</w:t>
      </w:r>
      <w:del w:id="835" w:author="ERCOT" w:date="2025-09-26T09:35:00Z" w16du:dateUtc="2025-09-26T14:35:00Z">
        <w:r w:rsidR="005D6419" w:rsidRPr="005D6419" w:rsidDel="005D6419">
          <w:rPr>
            <w:iCs/>
            <w:szCs w:val="20"/>
          </w:rPr>
          <w:delText>s</w:delText>
        </w:r>
      </w:del>
      <w:r w:rsidR="005D6419" w:rsidRPr="005D6419">
        <w:rPr>
          <w:iCs/>
          <w:szCs w:val="20"/>
        </w:rPr>
        <w:t xml:space="preserve"> Entities will regularly update the data necessary for modeling.  These updates will reflect the best available information at the time submitted.</w:t>
      </w:r>
    </w:p>
    <w:p w14:paraId="0C704C2F" w14:textId="22D1D918" w:rsidR="005D6419" w:rsidRPr="005D6419" w:rsidRDefault="005D6419" w:rsidP="005D6419">
      <w:pPr>
        <w:spacing w:after="240"/>
        <w:ind w:left="720" w:hanging="720"/>
        <w:rPr>
          <w:iCs/>
          <w:szCs w:val="20"/>
        </w:rPr>
      </w:pPr>
      <w:r w:rsidRPr="005D6419">
        <w:rPr>
          <w:iCs/>
          <w:szCs w:val="20"/>
        </w:rPr>
        <w:t>(</w:t>
      </w:r>
      <w:ins w:id="836" w:author="ERCOT" w:date="2025-09-26T09:40:00Z" w16du:dateUtc="2025-09-26T14:40:00Z">
        <w:r>
          <w:rPr>
            <w:iCs/>
            <w:szCs w:val="20"/>
          </w:rPr>
          <w:t>5</w:t>
        </w:r>
      </w:ins>
      <w:del w:id="837" w:author="ERCOT" w:date="2025-09-26T09:40:00Z" w16du:dateUtc="2025-09-26T14:40:00Z">
        <w:r w:rsidRPr="005D6419" w:rsidDel="005D6419">
          <w:rPr>
            <w:iCs/>
            <w:szCs w:val="20"/>
          </w:rPr>
          <w:delText>3</w:delText>
        </w:r>
      </w:del>
      <w:r w:rsidRPr="005D6419">
        <w:rPr>
          <w:iCs/>
          <w:szCs w:val="20"/>
        </w:rPr>
        <w:t>)</w:t>
      </w:r>
      <w:r w:rsidRPr="005D6419">
        <w:rPr>
          <w:iCs/>
          <w:szCs w:val="20"/>
        </w:rPr>
        <w:tab/>
      </w:r>
      <w:r w:rsidRPr="005D6419">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left w:w="0" w:type="dxa"/>
          <w:right w:w="0" w:type="dxa"/>
        </w:tblCellMar>
        <w:tblLook w:val="04A0" w:firstRow="1" w:lastRow="0" w:firstColumn="1" w:lastColumn="0" w:noHBand="0" w:noVBand="1"/>
      </w:tblPr>
      <w:tblGrid>
        <w:gridCol w:w="9332"/>
      </w:tblGrid>
      <w:tr w:rsidR="005D6419" w:rsidRPr="005D6419" w14:paraId="0EC50474" w14:textId="77777777" w:rsidTr="004E486E">
        <w:tc>
          <w:tcPr>
            <w:tcW w:w="9558" w:type="dxa"/>
            <w:shd w:val="pct12" w:color="auto" w:fill="auto"/>
          </w:tcPr>
          <w:p w14:paraId="4B274B90" w14:textId="499C2291" w:rsidR="005D6419" w:rsidRPr="005D6419" w:rsidRDefault="005D6419" w:rsidP="005D6419">
            <w:pPr>
              <w:spacing w:before="120" w:after="240"/>
              <w:rPr>
                <w:b/>
                <w:i/>
                <w:iCs/>
              </w:rPr>
            </w:pPr>
            <w:r w:rsidRPr="005D6419">
              <w:rPr>
                <w:b/>
                <w:i/>
                <w:iCs/>
              </w:rPr>
              <w:t>[NPRR995:  Replace paragraph (</w:t>
            </w:r>
            <w:ins w:id="838" w:author="ERCOT" w:date="2025-09-26T09:41:00Z" w16du:dateUtc="2025-09-26T14:41:00Z">
              <w:r>
                <w:rPr>
                  <w:b/>
                  <w:i/>
                  <w:iCs/>
                </w:rPr>
                <w:t>5</w:t>
              </w:r>
            </w:ins>
            <w:del w:id="839" w:author="ERCOT" w:date="2025-09-26T09:41:00Z" w16du:dateUtc="2025-09-26T14:41:00Z">
              <w:r w:rsidRPr="005D6419" w:rsidDel="005D6419">
                <w:rPr>
                  <w:b/>
                  <w:i/>
                  <w:iCs/>
                </w:rPr>
                <w:delText>3</w:delText>
              </w:r>
            </w:del>
            <w:r w:rsidRPr="005D6419">
              <w:rPr>
                <w:b/>
                <w:i/>
                <w:iCs/>
              </w:rPr>
              <w:t xml:space="preserve">) above with the following upon system implementation:] </w:t>
            </w:r>
          </w:p>
          <w:p w14:paraId="3D8ABEC3" w14:textId="7B98CB55" w:rsidR="005D6419" w:rsidRPr="005D6419" w:rsidRDefault="005D6419" w:rsidP="005D6419">
            <w:pPr>
              <w:spacing w:after="240"/>
              <w:ind w:left="720" w:hanging="720"/>
              <w:rPr>
                <w:iCs/>
                <w:szCs w:val="20"/>
              </w:rPr>
            </w:pPr>
            <w:r w:rsidRPr="005D6419">
              <w:rPr>
                <w:iCs/>
                <w:szCs w:val="20"/>
              </w:rPr>
              <w:t>(</w:t>
            </w:r>
            <w:ins w:id="840" w:author="ERCOT" w:date="2025-09-26T09:41:00Z" w16du:dateUtc="2025-09-26T14:41:00Z">
              <w:r>
                <w:rPr>
                  <w:iCs/>
                  <w:szCs w:val="20"/>
                </w:rPr>
                <w:t>5</w:t>
              </w:r>
            </w:ins>
            <w:del w:id="841" w:author="ERCOT" w:date="2025-09-26T09:41:00Z" w16du:dateUtc="2025-09-26T14:41:00Z">
              <w:r w:rsidRPr="005D6419" w:rsidDel="005D6419">
                <w:rPr>
                  <w:iCs/>
                  <w:szCs w:val="20"/>
                </w:rPr>
                <w:delText>3</w:delText>
              </w:r>
            </w:del>
            <w:r w:rsidRPr="005D6419">
              <w:rPr>
                <w:iCs/>
                <w:szCs w:val="20"/>
              </w:rPr>
              <w:t>)</w:t>
            </w:r>
            <w:r w:rsidRPr="005D6419">
              <w:rPr>
                <w:iCs/>
                <w:szCs w:val="20"/>
              </w:rPr>
              <w:tab/>
            </w:r>
            <w:r w:rsidRPr="005D6419">
              <w:rPr>
                <w:szCs w:val="20"/>
              </w:rPr>
              <w:t xml:space="preserve">Once ERCOT has received a new or amended Standard Generation Interconnection Agreement (SGIA) or a letter from a duly authorized official from the Municipally </w:t>
            </w:r>
            <w:r w:rsidRPr="005D6419">
              <w:rPr>
                <w:szCs w:val="20"/>
              </w:rPr>
              <w:lastRenderedPageBreak/>
              <w:t xml:space="preserve">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w:t>
            </w:r>
            <w:proofErr w:type="gramStart"/>
            <w:r w:rsidRPr="005D6419">
              <w:rPr>
                <w:szCs w:val="20"/>
              </w:rPr>
              <w:t>SOESS</w:t>
            </w:r>
            <w:proofErr w:type="gramEnd"/>
            <w:r w:rsidRPr="005D6419">
              <w:rPr>
                <w:szCs w:val="20"/>
              </w:rPr>
              <w:t xml:space="preserve"> within 90 days of the date the Generation Resource, </w:t>
            </w:r>
            <w:proofErr w:type="gramStart"/>
            <w:r w:rsidRPr="005D6419">
              <w:rPr>
                <w:szCs w:val="20"/>
              </w:rPr>
              <w:t>ESR, SOG</w:t>
            </w:r>
            <w:proofErr w:type="gramEnd"/>
            <w:r w:rsidRPr="005D6419">
              <w:rPr>
                <w:szCs w:val="20"/>
              </w:rPr>
              <w:t>,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567A2CD8" w14:textId="77777777" w:rsidR="00B555CD" w:rsidRDefault="00B555CD" w:rsidP="00B555CD">
      <w:pPr>
        <w:ind w:left="72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555CD" w:rsidRPr="00B555CD" w14:paraId="0BDA3E79" w14:textId="77777777" w:rsidTr="00073D1A">
        <w:tc>
          <w:tcPr>
            <w:tcW w:w="9332" w:type="dxa"/>
            <w:shd w:val="pct12" w:color="auto" w:fill="auto"/>
          </w:tcPr>
          <w:p w14:paraId="3382AE58" w14:textId="3DC93336" w:rsidR="00B555CD" w:rsidRPr="00B555CD" w:rsidRDefault="00B555CD" w:rsidP="00B555CD">
            <w:pPr>
              <w:spacing w:before="120" w:after="240"/>
              <w:rPr>
                <w:b/>
                <w:i/>
                <w:iCs/>
              </w:rPr>
            </w:pPr>
            <w:r w:rsidRPr="00B555CD">
              <w:rPr>
                <w:b/>
                <w:i/>
                <w:iCs/>
              </w:rPr>
              <w:t>[NPRR1283:  Insert paragraph (</w:t>
            </w:r>
            <w:ins w:id="842" w:author="ERCOT" w:date="2025-12-03T14:25:00Z" w16du:dateUtc="2025-12-03T20:25:00Z">
              <w:r>
                <w:rPr>
                  <w:b/>
                  <w:i/>
                  <w:iCs/>
                </w:rPr>
                <w:t>6</w:t>
              </w:r>
            </w:ins>
            <w:del w:id="843" w:author="ERCOT" w:date="2025-12-03T14:25:00Z" w16du:dateUtc="2025-12-03T20:25:00Z">
              <w:r w:rsidRPr="00B555CD" w:rsidDel="00B555CD">
                <w:rPr>
                  <w:b/>
                  <w:i/>
                  <w:iCs/>
                </w:rPr>
                <w:delText>4</w:delText>
              </w:r>
            </w:del>
            <w:r w:rsidRPr="00B555CD">
              <w:rPr>
                <w:b/>
                <w:i/>
                <w:iCs/>
              </w:rPr>
              <w:t xml:space="preserve">) below on January 1, </w:t>
            </w:r>
            <w:proofErr w:type="gramStart"/>
            <w:r w:rsidRPr="00B555CD">
              <w:rPr>
                <w:b/>
                <w:i/>
                <w:iCs/>
              </w:rPr>
              <w:t>2026</w:t>
            </w:r>
            <w:proofErr w:type="gramEnd"/>
            <w:r w:rsidRPr="00B555CD">
              <w:rPr>
                <w:b/>
                <w:i/>
                <w:iCs/>
              </w:rPr>
              <w:t xml:space="preserve"> and renumber accordingly:] </w:t>
            </w:r>
          </w:p>
          <w:p w14:paraId="37672A9B" w14:textId="2C6A4272" w:rsidR="00B555CD" w:rsidRPr="00B555CD" w:rsidRDefault="00B555CD" w:rsidP="00B555CD">
            <w:pPr>
              <w:spacing w:after="240"/>
              <w:ind w:left="720" w:hanging="720"/>
            </w:pPr>
            <w:r w:rsidRPr="00B555CD">
              <w:t>(</w:t>
            </w:r>
            <w:ins w:id="844" w:author="ERCOT" w:date="2025-12-03T14:25:00Z" w16du:dateUtc="2025-12-03T20:25:00Z">
              <w:r>
                <w:t>6</w:t>
              </w:r>
            </w:ins>
            <w:del w:id="845" w:author="ERCOT" w:date="2025-12-03T14:25:00Z" w16du:dateUtc="2025-12-03T20:25:00Z">
              <w:r w:rsidRPr="00B555CD" w:rsidDel="00B555CD">
                <w:delText>4</w:delText>
              </w:r>
            </w:del>
            <w:r w:rsidRPr="00B555CD">
              <w:t>)</w:t>
            </w:r>
            <w:r w:rsidRPr="00B555CD">
              <w:tab/>
              <w:t>An Interconnecting Entity (IE) shall not proceed to Initial Energization of a Generation Resource,</w:t>
            </w:r>
            <w:r w:rsidRPr="00B555CD">
              <w:rPr>
                <w:iCs/>
              </w:rPr>
              <w:t xml:space="preserve"> ESR,</w:t>
            </w:r>
            <w:r w:rsidRPr="00B555CD">
              <w:t xml:space="preserve"> Settlement Only Transmission Generator (SOTG), or Settlement Only Transmission Self-Generator (SOTSG) in the event any required </w:t>
            </w:r>
            <w:proofErr w:type="spellStart"/>
            <w:r w:rsidRPr="00B555CD">
              <w:t>Subsynchronous</w:t>
            </w:r>
            <w:proofErr w:type="spellEnd"/>
            <w:r w:rsidRPr="00B555CD">
              <w:t xml:space="preserve"> Oscillation (SSO) studies, SSO Mitigation plan, SSO Protection, and SSO monitoring have not been completed and approved by ERCOT in accordance with Section 3.22, </w:t>
            </w:r>
            <w:proofErr w:type="spellStart"/>
            <w:r w:rsidRPr="00B555CD">
              <w:t>Subsynchronous</w:t>
            </w:r>
            <w:proofErr w:type="spellEnd"/>
            <w:r w:rsidRPr="00B555CD">
              <w:t xml:space="preserve"> Oscillation.</w:t>
            </w:r>
          </w:p>
        </w:tc>
      </w:tr>
    </w:tbl>
    <w:p w14:paraId="4E9B6A58" w14:textId="77777777" w:rsidR="00B555CD" w:rsidRPr="00B555CD" w:rsidRDefault="00B555CD" w:rsidP="00B555CD">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B555CD" w:rsidRPr="00B555CD" w14:paraId="5F74151E" w14:textId="77777777" w:rsidTr="00073D1A">
        <w:tc>
          <w:tcPr>
            <w:tcW w:w="9445" w:type="dxa"/>
            <w:shd w:val="pct12" w:color="auto" w:fill="auto"/>
          </w:tcPr>
          <w:p w14:paraId="3B4B8943" w14:textId="279E66E6" w:rsidR="00B555CD" w:rsidRPr="00B555CD" w:rsidRDefault="00B555CD" w:rsidP="00B555CD">
            <w:pPr>
              <w:spacing w:before="120" w:after="240"/>
              <w:rPr>
                <w:b/>
                <w:i/>
                <w:iCs/>
              </w:rPr>
            </w:pPr>
            <w:r w:rsidRPr="00B555CD">
              <w:rPr>
                <w:b/>
                <w:i/>
                <w:iCs/>
              </w:rPr>
              <w:t>[NPRR995:  Replace paragraph (</w:t>
            </w:r>
            <w:ins w:id="846" w:author="ERCOT" w:date="2025-12-03T14:25:00Z" w16du:dateUtc="2025-12-03T20:25:00Z">
              <w:r>
                <w:rPr>
                  <w:b/>
                  <w:i/>
                  <w:iCs/>
                </w:rPr>
                <w:t>6</w:t>
              </w:r>
            </w:ins>
            <w:del w:id="847" w:author="ERCOT" w:date="2025-12-03T14:25:00Z" w16du:dateUtc="2025-12-03T20:25:00Z">
              <w:r w:rsidRPr="00B555CD" w:rsidDel="00B555CD">
                <w:rPr>
                  <w:b/>
                  <w:i/>
                  <w:iCs/>
                </w:rPr>
                <w:delText>4</w:delText>
              </w:r>
            </w:del>
            <w:r w:rsidRPr="00B555CD">
              <w:rPr>
                <w:b/>
                <w:i/>
                <w:iCs/>
              </w:rPr>
              <w:t xml:space="preserve">) above with the following upon system implementation:] </w:t>
            </w:r>
          </w:p>
          <w:p w14:paraId="5BDD9A44" w14:textId="41350424" w:rsidR="00B555CD" w:rsidRPr="00B555CD" w:rsidRDefault="00B555CD" w:rsidP="00B555CD">
            <w:pPr>
              <w:spacing w:after="240"/>
              <w:ind w:left="720" w:hanging="720"/>
            </w:pPr>
            <w:r w:rsidRPr="00B555CD">
              <w:t>(</w:t>
            </w:r>
            <w:ins w:id="848" w:author="ERCOT" w:date="2025-12-03T14:25:00Z" w16du:dateUtc="2025-12-03T20:25:00Z">
              <w:r>
                <w:t>6</w:t>
              </w:r>
            </w:ins>
            <w:del w:id="849" w:author="ERCOT" w:date="2025-12-03T14:25:00Z" w16du:dateUtc="2025-12-03T20:25:00Z">
              <w:r w:rsidRPr="00B555CD" w:rsidDel="00B555CD">
                <w:delText>4</w:delText>
              </w:r>
            </w:del>
            <w:r w:rsidRPr="00B555CD">
              <w:t>)</w:t>
            </w:r>
            <w:r w:rsidRPr="00B555CD">
              <w:tab/>
              <w:t xml:space="preserve">An Interconnecting Entity (IE) shall not proceed to Initial Energization of a Generation Resource, ESR, Settlement Only Transmission Generator (SOTG), Settlement Only Transmission Self-Generator (SOTSG), or Settlement Only Transmission Energy Storage System (SOTESS) in the event any required </w:t>
            </w:r>
            <w:proofErr w:type="spellStart"/>
            <w:r w:rsidRPr="00B555CD">
              <w:t>Subsynchronous</w:t>
            </w:r>
            <w:proofErr w:type="spellEnd"/>
            <w:r w:rsidRPr="00B555CD">
              <w:t xml:space="preserve"> Oscillation (SSO) studies, SSO Mitigation Plan, SSO Protection, and SSO monitoring have not been completed and approved by ERCOT in accordance with Section 3.22, </w:t>
            </w:r>
            <w:proofErr w:type="spellStart"/>
            <w:r w:rsidRPr="00B555CD">
              <w:t>Subsynchronous</w:t>
            </w:r>
            <w:proofErr w:type="spellEnd"/>
            <w:r w:rsidRPr="00B555CD">
              <w:t xml:space="preserve"> Oscillation.</w:t>
            </w:r>
          </w:p>
        </w:tc>
      </w:tr>
    </w:tbl>
    <w:p w14:paraId="37487FCD" w14:textId="1E400337" w:rsidR="005D6419" w:rsidRPr="005D6419" w:rsidRDefault="00B555CD" w:rsidP="005D6419">
      <w:pPr>
        <w:spacing w:before="240" w:after="240"/>
        <w:ind w:left="720" w:hanging="720"/>
        <w:rPr>
          <w:szCs w:val="20"/>
        </w:rPr>
      </w:pPr>
      <w:r w:rsidRPr="005D6419">
        <w:rPr>
          <w:szCs w:val="20"/>
        </w:rPr>
        <w:t xml:space="preserve"> </w:t>
      </w:r>
      <w:r w:rsidR="005D6419" w:rsidRPr="005D6419">
        <w:rPr>
          <w:szCs w:val="20"/>
        </w:rPr>
        <w:t>(</w:t>
      </w:r>
      <w:ins w:id="850" w:author="ERCOT" w:date="2025-12-03T14:27:00Z" w16du:dateUtc="2025-12-03T20:27:00Z">
        <w:r>
          <w:rPr>
            <w:szCs w:val="20"/>
          </w:rPr>
          <w:t>6</w:t>
        </w:r>
      </w:ins>
      <w:del w:id="851" w:author="ERCOT" w:date="2025-09-26T09:41:00Z" w16du:dateUtc="2025-09-26T14:41:00Z">
        <w:r w:rsidR="005D6419" w:rsidRPr="005D6419" w:rsidDel="005D6419">
          <w:rPr>
            <w:szCs w:val="20"/>
          </w:rPr>
          <w:delText>4</w:delText>
        </w:r>
      </w:del>
      <w:r w:rsidR="005D6419" w:rsidRPr="005D6419">
        <w:rPr>
          <w:szCs w:val="20"/>
        </w:rPr>
        <w:t>)</w:t>
      </w:r>
      <w:r w:rsidR="005D6419" w:rsidRPr="005D6419">
        <w:rPr>
          <w:szCs w:val="20"/>
        </w:rPr>
        <w:tab/>
        <w:t>An Interconnecting Entity (IE) shall not proceed to Initial Synchronization of a Generation Resource,</w:t>
      </w:r>
      <w:r w:rsidR="005D6419" w:rsidRPr="005D6419">
        <w:rPr>
          <w:iCs/>
          <w:szCs w:val="20"/>
        </w:rPr>
        <w:t xml:space="preserve"> ESR,</w:t>
      </w:r>
      <w:r w:rsidR="005D6419" w:rsidRPr="005D6419">
        <w:rPr>
          <w:szCs w:val="20"/>
        </w:rPr>
        <w:t xml:space="preserve"> Settlement Only Transmission Generator (SOTG), or Settlement Only Transmission Self-Generator (SOTSG) in the event of any of the following conditions:</w:t>
      </w:r>
    </w:p>
    <w:p w14:paraId="735BB502" w14:textId="0774B014" w:rsidR="005D6419" w:rsidRPr="005D6419" w:rsidRDefault="005D6419" w:rsidP="005D6419">
      <w:pPr>
        <w:spacing w:after="240"/>
        <w:ind w:left="1440" w:hanging="720"/>
        <w:rPr>
          <w:szCs w:val="20"/>
        </w:rPr>
      </w:pPr>
      <w:r w:rsidRPr="005D6419">
        <w:rPr>
          <w:szCs w:val="20"/>
        </w:rPr>
        <w:t>(a)</w:t>
      </w:r>
      <w:r w:rsidRPr="005D6419">
        <w:rPr>
          <w:szCs w:val="20"/>
        </w:rPr>
        <w:tab/>
        <w:t>Pursuant to paragraph (</w:t>
      </w:r>
      <w:ins w:id="852" w:author="ERCOT" w:date="2025-12-03T14:25:00Z" w16du:dateUtc="2025-12-03T20:25:00Z">
        <w:r w:rsidR="00B555CD">
          <w:rPr>
            <w:szCs w:val="20"/>
          </w:rPr>
          <w:t>5</w:t>
        </w:r>
      </w:ins>
      <w:del w:id="853" w:author="ERCOT" w:date="2025-12-03T14:25:00Z" w16du:dateUtc="2025-12-03T20:25:00Z">
        <w:r w:rsidRPr="005D6419" w:rsidDel="00B555CD">
          <w:rPr>
            <w:szCs w:val="20"/>
          </w:rPr>
          <w:delText>3</w:delText>
        </w:r>
      </w:del>
      <w:r w:rsidRPr="005D6419">
        <w:rPr>
          <w:szCs w:val="20"/>
        </w:rPr>
        <w:t>) above, ERCOT has reasonably determined that the Generation Resource, ESR, SOTG,</w:t>
      </w:r>
      <w:r w:rsidRPr="005D6419">
        <w:rPr>
          <w:iCs/>
          <w:szCs w:val="20"/>
        </w:rPr>
        <w:t xml:space="preserve"> or SOTSG</w:t>
      </w:r>
      <w:r w:rsidRPr="005D6419">
        <w:rPr>
          <w:szCs w:val="20"/>
        </w:rPr>
        <w:t xml:space="preserve"> may violate operational standards </w:t>
      </w:r>
      <w:r w:rsidRPr="005D6419">
        <w:rPr>
          <w:szCs w:val="20"/>
        </w:rPr>
        <w:lastRenderedPageBreak/>
        <w:t>established in the Protocols, Planning Guide, Nodal Operating Guides, and Other Binding Documents, and the Resource Entity has not yet demonstrated to ERCOT’s satisfaction that the Generation Resource, ESR, SOTG,</w:t>
      </w:r>
      <w:r w:rsidRPr="005D6419">
        <w:rPr>
          <w:iCs/>
          <w:szCs w:val="20"/>
        </w:rPr>
        <w:t xml:space="preserve"> or SOTSG</w:t>
      </w:r>
      <w:r w:rsidRPr="005D6419">
        <w:rPr>
          <w:szCs w:val="20"/>
        </w:rPr>
        <w:t xml:space="preserve"> can comply with these standards;</w:t>
      </w:r>
    </w:p>
    <w:p w14:paraId="203C1041" w14:textId="77777777" w:rsidR="005D6419" w:rsidRPr="005D6419" w:rsidRDefault="005D6419" w:rsidP="005D6419">
      <w:pPr>
        <w:spacing w:after="240"/>
        <w:ind w:left="1440" w:hanging="720"/>
        <w:rPr>
          <w:szCs w:val="20"/>
        </w:rPr>
      </w:pPr>
      <w:r w:rsidRPr="005D6419">
        <w:rPr>
          <w:szCs w:val="20"/>
        </w:rPr>
        <w:t>(b)</w:t>
      </w:r>
      <w:r w:rsidRPr="005D6419">
        <w:rPr>
          <w:szCs w:val="20"/>
        </w:rPr>
        <w:tab/>
        <w:t xml:space="preserve">The requirements of Planning Guide Section 5.3.5, ERCOT Quarterly Stability Assessment, if applicable, have not been completed for </w:t>
      </w:r>
      <w:proofErr w:type="gramStart"/>
      <w:r w:rsidRPr="005D6419">
        <w:rPr>
          <w:szCs w:val="20"/>
        </w:rPr>
        <w:t>the Generation</w:t>
      </w:r>
      <w:proofErr w:type="gramEnd"/>
      <w:r w:rsidRPr="005D6419">
        <w:rPr>
          <w:szCs w:val="20"/>
        </w:rPr>
        <w:t xml:space="preserve"> Resource, ESR, SOTG,</w:t>
      </w:r>
      <w:r w:rsidRPr="005D6419">
        <w:rPr>
          <w:iCs/>
          <w:szCs w:val="20"/>
        </w:rPr>
        <w:t xml:space="preserve"> or SOTSG</w:t>
      </w:r>
      <w:r w:rsidRPr="005D6419">
        <w:rPr>
          <w:szCs w:val="20"/>
        </w:rPr>
        <w:t>; or</w:t>
      </w:r>
    </w:p>
    <w:p w14:paraId="3B485146" w14:textId="77777777" w:rsidR="005D6419" w:rsidRPr="005D6419" w:rsidRDefault="005D6419" w:rsidP="005D6419">
      <w:pPr>
        <w:spacing w:after="240"/>
        <w:ind w:left="1440" w:hanging="720"/>
        <w:rPr>
          <w:szCs w:val="20"/>
        </w:rPr>
      </w:pPr>
      <w:r w:rsidRPr="005D6419">
        <w:rPr>
          <w:szCs w:val="20"/>
        </w:rPr>
        <w:t>(c)</w:t>
      </w:r>
      <w:r w:rsidRPr="005D6419">
        <w:rPr>
          <w:szCs w:val="20"/>
        </w:rPr>
        <w:tab/>
        <w:t xml:space="preserve">Any required </w:t>
      </w:r>
      <w:proofErr w:type="spellStart"/>
      <w:r w:rsidRPr="005D6419">
        <w:rPr>
          <w:szCs w:val="20"/>
        </w:rPr>
        <w:t>Subsynchronous</w:t>
      </w:r>
      <w:proofErr w:type="spellEnd"/>
      <w:r w:rsidRPr="005D6419">
        <w:rPr>
          <w:szCs w:val="20"/>
        </w:rPr>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left w:w="0" w:type="dxa"/>
          <w:right w:w="0" w:type="dxa"/>
        </w:tblCellMar>
        <w:tblLook w:val="04A0" w:firstRow="1" w:lastRow="0" w:firstColumn="1" w:lastColumn="0" w:noHBand="0" w:noVBand="1"/>
      </w:tblPr>
      <w:tblGrid>
        <w:gridCol w:w="9332"/>
      </w:tblGrid>
      <w:tr w:rsidR="005D6419" w:rsidRPr="005D6419" w14:paraId="293C14BA" w14:textId="77777777" w:rsidTr="004E486E">
        <w:tc>
          <w:tcPr>
            <w:tcW w:w="9558" w:type="dxa"/>
            <w:shd w:val="pct12" w:color="auto" w:fill="auto"/>
          </w:tcPr>
          <w:p w14:paraId="7BB2897D" w14:textId="7377E947" w:rsidR="00B20C8B" w:rsidRPr="009733D9" w:rsidRDefault="00B20C8B" w:rsidP="00B20C8B">
            <w:pPr>
              <w:spacing w:before="120" w:after="240"/>
              <w:rPr>
                <w:b/>
                <w:i/>
                <w:iCs/>
              </w:rPr>
            </w:pPr>
            <w:r w:rsidRPr="009733D9">
              <w:rPr>
                <w:b/>
                <w:i/>
                <w:iCs/>
              </w:rPr>
              <w:t>[NPRR995</w:t>
            </w:r>
            <w:r>
              <w:rPr>
                <w:b/>
                <w:i/>
                <w:iCs/>
              </w:rPr>
              <w:t>, NPRR1234, and NPRR1283</w:t>
            </w:r>
            <w:r w:rsidRPr="009733D9">
              <w:rPr>
                <w:b/>
                <w:i/>
                <w:iCs/>
              </w:rPr>
              <w:t xml:space="preserve">:  Replace </w:t>
            </w:r>
            <w:r>
              <w:rPr>
                <w:b/>
                <w:i/>
                <w:iCs/>
              </w:rPr>
              <w:t xml:space="preserve">applicable portions of </w:t>
            </w:r>
            <w:r w:rsidRPr="009733D9">
              <w:rPr>
                <w:b/>
                <w:i/>
                <w:iCs/>
              </w:rPr>
              <w:t>paragraph (</w:t>
            </w:r>
            <w:ins w:id="854" w:author="ERCOT" w:date="2025-12-03T14:29:00Z" w16du:dateUtc="2025-12-03T20:29:00Z">
              <w:r>
                <w:rPr>
                  <w:b/>
                  <w:i/>
                  <w:iCs/>
                </w:rPr>
                <w:t>6</w:t>
              </w:r>
            </w:ins>
            <w:del w:id="855" w:author="ERCOT" w:date="2025-12-03T14:29:00Z" w16du:dateUtc="2025-12-03T20:29:00Z">
              <w:r w:rsidRPr="009733D9" w:rsidDel="00B20C8B">
                <w:rPr>
                  <w:b/>
                  <w:i/>
                  <w:iCs/>
                </w:rPr>
                <w:delText>4</w:delText>
              </w:r>
            </w:del>
            <w:r w:rsidRPr="009733D9">
              <w:rPr>
                <w:b/>
                <w:i/>
                <w:iCs/>
              </w:rPr>
              <w:t>) above with the following upon system implementation</w:t>
            </w:r>
            <w:r>
              <w:rPr>
                <w:b/>
                <w:i/>
                <w:iCs/>
              </w:rPr>
              <w:t xml:space="preserve"> for NPRR995 or NPRR1234; or on January 1, </w:t>
            </w:r>
            <w:proofErr w:type="gramStart"/>
            <w:r>
              <w:rPr>
                <w:b/>
                <w:i/>
                <w:iCs/>
              </w:rPr>
              <w:t>2026</w:t>
            </w:r>
            <w:proofErr w:type="gramEnd"/>
            <w:r>
              <w:rPr>
                <w:b/>
                <w:i/>
                <w:iCs/>
              </w:rPr>
              <w:t xml:space="preserve"> for NPRR1283</w:t>
            </w:r>
            <w:r w:rsidRPr="009733D9">
              <w:rPr>
                <w:b/>
                <w:i/>
                <w:iCs/>
              </w:rPr>
              <w:t xml:space="preserve">:] </w:t>
            </w:r>
          </w:p>
          <w:p w14:paraId="0B516A10" w14:textId="4F41099A" w:rsidR="00B20C8B" w:rsidRPr="009733D9" w:rsidRDefault="00B20C8B" w:rsidP="00B20C8B">
            <w:pPr>
              <w:spacing w:after="240"/>
              <w:ind w:left="720" w:hanging="720"/>
            </w:pPr>
            <w:r w:rsidRPr="009733D9">
              <w:t>(</w:t>
            </w:r>
            <w:ins w:id="856" w:author="ERCOT" w:date="2025-12-03T14:29:00Z" w16du:dateUtc="2025-12-03T20:29:00Z">
              <w:r>
                <w:t>6</w:t>
              </w:r>
            </w:ins>
            <w:del w:id="857" w:author="ERCOT" w:date="2025-12-03T14:29:00Z" w16du:dateUtc="2025-12-03T20:29:00Z">
              <w:r w:rsidRPr="009733D9" w:rsidDel="00B20C8B">
                <w:delText>4</w:delText>
              </w:r>
            </w:del>
            <w:r w:rsidRPr="009733D9">
              <w:t>)</w:t>
            </w:r>
            <w:r w:rsidRPr="009733D9">
              <w:tab/>
              <w:t xml:space="preserve">An Interconnecting Entity (IE) shall not proceed </w:t>
            </w:r>
            <w:proofErr w:type="gramStart"/>
            <w:r w:rsidRPr="009733D9">
              <w:t>to</w:t>
            </w:r>
            <w:proofErr w:type="gramEnd"/>
            <w:r w:rsidRPr="009733D9">
              <w:t xml:space="preserve"> Initial Synchronization of a Generation Resource, ESR, Settlement Only Transmission Generator (SOTG), Settlement Only Transmission Self-Generator (SOTSG), or Settlement Only Transmission Energy Storage System (SOTESS) in the event of any of the following conditions:</w:t>
            </w:r>
          </w:p>
          <w:p w14:paraId="4D5E9FC9" w14:textId="77777777" w:rsidR="00B20C8B" w:rsidRPr="009733D9" w:rsidRDefault="00B20C8B" w:rsidP="00B20C8B">
            <w:pPr>
              <w:spacing w:after="240"/>
              <w:ind w:left="1440" w:hanging="720"/>
            </w:pPr>
            <w:r w:rsidRPr="009733D9">
              <w:t>(a)</w:t>
            </w:r>
            <w:r w:rsidRPr="009733D9">
              <w:tab/>
              <w:t>Pursuant to paragraph (3) above, ERCOT has reasonably determined that the Generation Resource, ESR, SOTG,</w:t>
            </w:r>
            <w:r w:rsidRPr="009733D9">
              <w:rPr>
                <w:iCs/>
              </w:rPr>
              <w:t xml:space="preserve"> SOTSG, or SOTESS</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SOTSG, or SOTESS</w:t>
            </w:r>
            <w:r w:rsidRPr="009733D9">
              <w:t xml:space="preserve"> can comply with these standards;</w:t>
            </w:r>
            <w:r>
              <w:t xml:space="preserve"> or</w:t>
            </w:r>
          </w:p>
          <w:p w14:paraId="79F78F29" w14:textId="6AAE5DEB" w:rsidR="005D6419" w:rsidRPr="00B20C8B" w:rsidRDefault="00B20C8B" w:rsidP="00B20C8B">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SOTSG, or SOTESS</w:t>
            </w:r>
            <w:r>
              <w:t>.</w:t>
            </w:r>
          </w:p>
        </w:tc>
      </w:tr>
    </w:tbl>
    <w:p w14:paraId="00F3EEBA" w14:textId="07565890" w:rsidR="005D6419" w:rsidRPr="005D6419" w:rsidRDefault="005D6419" w:rsidP="005D6419">
      <w:pPr>
        <w:spacing w:before="240" w:after="240"/>
        <w:ind w:left="720" w:hanging="720"/>
        <w:rPr>
          <w:iCs/>
          <w:szCs w:val="20"/>
        </w:rPr>
      </w:pPr>
      <w:del w:id="858" w:author="ERCOT" w:date="2025-09-26T09:34:00Z" w16du:dateUtc="2025-09-26T14:34:00Z">
        <w:r w:rsidRPr="005D6419" w:rsidDel="005D6419">
          <w:rPr>
            <w:iCs/>
            <w:szCs w:val="20"/>
          </w:rPr>
          <w:delText>(5)</w:delText>
        </w:r>
        <w:r w:rsidRPr="005D6419" w:rsidDel="005D6419">
          <w:rPr>
            <w:iCs/>
            <w:szCs w:val="20"/>
          </w:rPr>
          <w:tab/>
        </w:r>
        <w:r w:rsidRPr="005D6419" w:rsidDel="005D6419">
          <w:rPr>
            <w:szCs w:val="20"/>
          </w:rPr>
          <w:delText xml:space="preserve">DG with an installed capacity greater than one MW, the DG registration threshold, which exports energy into a Distribution System, must register with ERCOT.  </w:delText>
        </w:r>
      </w:del>
    </w:p>
    <w:p w14:paraId="11224554" w14:textId="0954632F" w:rsidR="00517DBB" w:rsidRPr="00517DBB" w:rsidRDefault="00517DBB" w:rsidP="00517DBB">
      <w:pPr>
        <w:keepNext/>
        <w:widowControl w:val="0"/>
        <w:tabs>
          <w:tab w:val="left" w:pos="1260"/>
        </w:tabs>
        <w:spacing w:before="240" w:after="240"/>
        <w:ind w:left="1260" w:hanging="1260"/>
        <w:outlineLvl w:val="3"/>
        <w:rPr>
          <w:b/>
          <w:snapToGrid w:val="0"/>
          <w:szCs w:val="20"/>
        </w:rPr>
      </w:pPr>
      <w:r w:rsidRPr="00517DBB">
        <w:rPr>
          <w:b/>
          <w:snapToGrid w:val="0"/>
          <w:szCs w:val="20"/>
        </w:rPr>
        <w:t>16.5.1.1</w:t>
      </w:r>
      <w:r w:rsidRPr="00517DBB">
        <w:rPr>
          <w:b/>
          <w:snapToGrid w:val="0"/>
          <w:szCs w:val="20"/>
        </w:rPr>
        <w:tab/>
        <w:t>Designation of a Qualified Scheduling Entity</w:t>
      </w:r>
      <w:bookmarkEnd w:id="801"/>
      <w:bookmarkEnd w:id="802"/>
      <w:bookmarkEnd w:id="803"/>
      <w:bookmarkEnd w:id="804"/>
      <w:bookmarkEnd w:id="805"/>
      <w:bookmarkEnd w:id="806"/>
      <w:bookmarkEnd w:id="807"/>
    </w:p>
    <w:p w14:paraId="6ACA7297" w14:textId="5EE9005C" w:rsidR="00517DBB" w:rsidRPr="00517DBB" w:rsidRDefault="00517DBB" w:rsidP="00517DBB">
      <w:pPr>
        <w:spacing w:after="240"/>
        <w:ind w:left="720" w:hanging="720"/>
        <w:rPr>
          <w:iCs/>
          <w:szCs w:val="20"/>
        </w:rPr>
      </w:pPr>
      <w:r w:rsidRPr="00517DBB">
        <w:rPr>
          <w:iCs/>
          <w:szCs w:val="20"/>
        </w:rPr>
        <w:t>(1)</w:t>
      </w:r>
      <w:r w:rsidRPr="00517DBB">
        <w:rPr>
          <w:iCs/>
          <w:szCs w:val="20"/>
        </w:rPr>
        <w:tab/>
        <w:t xml:space="preserve">Each Resource Entity applicant within the ERCOT Region shall designate the Qualified Scheduling Entity (QSE) that will perform QSE functions </w:t>
      </w:r>
      <w:proofErr w:type="gramStart"/>
      <w:r w:rsidRPr="00517DBB">
        <w:rPr>
          <w:iCs/>
          <w:szCs w:val="20"/>
        </w:rPr>
        <w:t>per</w:t>
      </w:r>
      <w:proofErr w:type="gramEnd"/>
      <w:r w:rsidRPr="00517DBB">
        <w:rPr>
          <w:iCs/>
          <w:szCs w:val="20"/>
        </w:rPr>
        <w:t xml:space="preserve"> these Protocols on behalf of the Resource Entity.  Each applicant shall acknowledge that it bears sole responsibility for selecting and maintaining a QSE as its representative.  The applicant shall include a written statement from the designated QSE acknowledging that the QSE accepts responsibility for the applicant’s transactions pursuant to these Protocols.  </w:t>
      </w:r>
      <w:del w:id="859" w:author="ERCOT" w:date="2024-10-15T14:34:00Z">
        <w:r w:rsidRPr="00517DBB" w:rsidDel="0042494F">
          <w:rPr>
            <w:iCs/>
            <w:szCs w:val="20"/>
          </w:rPr>
          <w:delText>For t</w:delText>
        </w:r>
      </w:del>
      <w:ins w:id="860" w:author="ERCOT" w:date="2024-10-15T14:34:00Z">
        <w:r w:rsidR="0042494F">
          <w:rPr>
            <w:iCs/>
            <w:szCs w:val="20"/>
          </w:rPr>
          <w:t>T</w:t>
        </w:r>
      </w:ins>
      <w:r w:rsidRPr="00517DBB">
        <w:rPr>
          <w:iCs/>
          <w:szCs w:val="20"/>
        </w:rPr>
        <w:t xml:space="preserve">he Resource Entity </w:t>
      </w:r>
      <w:ins w:id="861" w:author="ERCOT" w:date="2024-10-15T14:34:00Z">
        <w:r w:rsidR="0042494F">
          <w:rPr>
            <w:iCs/>
            <w:szCs w:val="20"/>
          </w:rPr>
          <w:t>for</w:t>
        </w:r>
      </w:ins>
      <w:del w:id="862" w:author="ERCOT" w:date="2024-10-15T14:35:00Z">
        <w:r w:rsidRPr="00517DBB" w:rsidDel="0042494F">
          <w:rPr>
            <w:iCs/>
            <w:szCs w:val="20"/>
          </w:rPr>
          <w:delText>that owns or operates</w:delText>
        </w:r>
      </w:del>
      <w:r w:rsidRPr="00517DBB">
        <w:rPr>
          <w:iCs/>
          <w:szCs w:val="20"/>
        </w:rPr>
        <w:t xml:space="preserve"> a Resource</w:t>
      </w:r>
      <w:del w:id="863" w:author="ERCOT" w:date="2024-10-15T14:35:00Z">
        <w:r w:rsidRPr="00517DBB" w:rsidDel="0042494F">
          <w:rPr>
            <w:iCs/>
            <w:szCs w:val="20"/>
          </w:rPr>
          <w:delText xml:space="preserve">, the Resource Entity’s QSE </w:delText>
        </w:r>
        <w:r w:rsidRPr="00517DBB" w:rsidDel="0042494F">
          <w:rPr>
            <w:iCs/>
            <w:szCs w:val="20"/>
          </w:rPr>
          <w:lastRenderedPageBreak/>
          <w:delText>designation</w:delText>
        </w:r>
      </w:del>
      <w:r w:rsidRPr="00517DBB">
        <w:rPr>
          <w:iCs/>
          <w:szCs w:val="20"/>
        </w:rPr>
        <w:t xml:space="preserve"> must </w:t>
      </w:r>
      <w:del w:id="864" w:author="ERCOT" w:date="2024-10-15T14:35:00Z">
        <w:r w:rsidRPr="00517DBB" w:rsidDel="0042494F">
          <w:rPr>
            <w:iCs/>
            <w:szCs w:val="20"/>
          </w:rPr>
          <w:delText xml:space="preserve">be </w:delText>
        </w:r>
      </w:del>
      <w:r w:rsidRPr="00517DBB">
        <w:rPr>
          <w:iCs/>
          <w:szCs w:val="20"/>
        </w:rPr>
        <w:t>submit</w:t>
      </w:r>
      <w:del w:id="865" w:author="ERCOT" w:date="2024-10-15T14:35:00Z">
        <w:r w:rsidRPr="00517DBB" w:rsidDel="0042494F">
          <w:rPr>
            <w:iCs/>
            <w:szCs w:val="20"/>
          </w:rPr>
          <w:delText>ted</w:delText>
        </w:r>
      </w:del>
      <w:r w:rsidRPr="00517DBB">
        <w:rPr>
          <w:iCs/>
          <w:szCs w:val="20"/>
        </w:rPr>
        <w:t xml:space="preserve"> </w:t>
      </w:r>
      <w:ins w:id="866" w:author="ERCOT" w:date="2024-10-15T14:35:00Z">
        <w:r w:rsidR="0042494F" w:rsidRPr="000B095B">
          <w:rPr>
            <w:iCs/>
            <w:szCs w:val="20"/>
          </w:rPr>
          <w:t>the Resource Entity’s QSE designation</w:t>
        </w:r>
        <w:r w:rsidR="0042494F" w:rsidRPr="00517DBB">
          <w:rPr>
            <w:iCs/>
            <w:szCs w:val="20"/>
          </w:rPr>
          <w:t xml:space="preserve"> </w:t>
        </w:r>
      </w:ins>
      <w:r w:rsidRPr="00517DBB">
        <w:rPr>
          <w:iCs/>
          <w:szCs w:val="20"/>
        </w:rPr>
        <w:t xml:space="preserve">to ERCOT no later than 45 days prior to the Network Operations Model change date, </w:t>
      </w:r>
      <w:r w:rsidRPr="00517DBB">
        <w:rPr>
          <w:iCs/>
        </w:rPr>
        <w:t xml:space="preserve">as described in Section </w:t>
      </w:r>
      <w:bookmarkStart w:id="867" w:name="_Toc333405817"/>
      <w:bookmarkStart w:id="868" w:name="_Toc204048545"/>
      <w:bookmarkEnd w:id="867"/>
      <w:bookmarkEnd w:id="868"/>
      <w:r w:rsidRPr="00517DBB">
        <w:rPr>
          <w:iCs/>
        </w:rPr>
        <w:t xml:space="preserve">3.10.1, Time Line for Network Operations Model Changes, </w:t>
      </w:r>
      <w:r w:rsidRPr="00517DBB">
        <w:rPr>
          <w:iCs/>
          <w:szCs w:val="20"/>
        </w:rPr>
        <w:t>for the Resource.</w:t>
      </w:r>
    </w:p>
    <w:p w14:paraId="0FD0B65B" w14:textId="739B0B34" w:rsidR="00517DBB" w:rsidRDefault="00517DBB" w:rsidP="00517DBB">
      <w:pPr>
        <w:spacing w:after="240"/>
        <w:ind w:left="720" w:hanging="720"/>
        <w:rPr>
          <w:szCs w:val="20"/>
        </w:rPr>
      </w:pPr>
      <w:r w:rsidRPr="00517DBB">
        <w:rPr>
          <w:szCs w:val="20"/>
        </w:rPr>
        <w:t>(2)</w:t>
      </w:r>
      <w:r w:rsidRPr="00517DBB">
        <w:rPr>
          <w:szCs w:val="20"/>
        </w:rPr>
        <w:tab/>
        <w:t xml:space="preserve">If a Resource Entity fails to maintain a QSE as its representative, the Resource Entity may be </w:t>
      </w:r>
      <w:r w:rsidRPr="00517DBB">
        <w:rPr>
          <w:iCs/>
        </w:rPr>
        <w:t>designated</w:t>
      </w:r>
      <w:r w:rsidRPr="00517DBB">
        <w:rPr>
          <w:szCs w:val="20"/>
        </w:rPr>
        <w:t xml:space="preserve"> as an Emergency QSE as provided in Section 16.2.6.1, Designation as an Emergency Qualified Scheduling Entity or Virtual Qualified Scheduling Entity.</w:t>
      </w:r>
    </w:p>
    <w:p w14:paraId="7BEA8256" w14:textId="77777777" w:rsidR="007C1E34" w:rsidRPr="007C1E34" w:rsidRDefault="007C1E34" w:rsidP="007C1E34">
      <w:pPr>
        <w:keepNext/>
        <w:tabs>
          <w:tab w:val="left" w:pos="1080"/>
        </w:tabs>
        <w:spacing w:before="240" w:after="240"/>
        <w:ind w:left="1080" w:hanging="1080"/>
        <w:outlineLvl w:val="2"/>
        <w:rPr>
          <w:b/>
          <w:bCs/>
          <w:i/>
          <w:szCs w:val="20"/>
        </w:rPr>
      </w:pPr>
      <w:bookmarkStart w:id="869" w:name="_Toc390438944"/>
      <w:bookmarkStart w:id="870" w:name="_Toc405897641"/>
      <w:bookmarkStart w:id="871" w:name="_Toc415055745"/>
      <w:bookmarkStart w:id="872" w:name="_Toc415055871"/>
      <w:bookmarkStart w:id="873" w:name="_Toc415055970"/>
      <w:bookmarkStart w:id="874" w:name="_Toc415056071"/>
      <w:bookmarkStart w:id="875" w:name="_Toc175159139"/>
      <w:r w:rsidRPr="007C1E34">
        <w:rPr>
          <w:b/>
          <w:bCs/>
          <w:i/>
          <w:szCs w:val="20"/>
        </w:rPr>
        <w:t>16.5.2</w:t>
      </w:r>
      <w:r w:rsidRPr="007C1E34">
        <w:rPr>
          <w:b/>
          <w:bCs/>
          <w:i/>
          <w:szCs w:val="20"/>
        </w:rPr>
        <w:tab/>
        <w:t>Registration Process for a Resource Entity</w:t>
      </w:r>
      <w:bookmarkEnd w:id="869"/>
      <w:bookmarkEnd w:id="870"/>
      <w:bookmarkEnd w:id="871"/>
      <w:bookmarkEnd w:id="872"/>
      <w:bookmarkEnd w:id="873"/>
      <w:bookmarkEnd w:id="874"/>
      <w:bookmarkEnd w:id="875"/>
    </w:p>
    <w:p w14:paraId="6E970C49" w14:textId="77777777" w:rsidR="007C1E34" w:rsidRPr="007C1E34" w:rsidRDefault="007C1E34" w:rsidP="007C1E34">
      <w:pPr>
        <w:spacing w:after="240"/>
        <w:ind w:left="720" w:hanging="720"/>
        <w:rPr>
          <w:iCs/>
          <w:szCs w:val="20"/>
        </w:rPr>
      </w:pPr>
      <w:r w:rsidRPr="007C1E34">
        <w:rPr>
          <w:iCs/>
          <w:szCs w:val="20"/>
        </w:rPr>
        <w:t>(1)</w:t>
      </w:r>
      <w:r w:rsidRPr="007C1E34">
        <w:rPr>
          <w:iCs/>
          <w:szCs w:val="20"/>
        </w:rPr>
        <w:tab/>
        <w:t xml:space="preserve">To register as a Resource Entity, an applicant must submit to ERCOT a completed Resource Entity application and any applicable fee.  ERCOT shall post on the ERCOT website the form in which Resource Entity applications must be submitted, all materials that must be provided with the Resource Entity application.  </w:t>
      </w:r>
    </w:p>
    <w:p w14:paraId="33BF2DDA" w14:textId="77777777" w:rsidR="007C1E34" w:rsidRPr="007C1E34" w:rsidRDefault="007C1E34" w:rsidP="007C1E34">
      <w:pPr>
        <w:spacing w:after="240"/>
        <w:ind w:left="720" w:hanging="720"/>
        <w:rPr>
          <w:iCs/>
          <w:szCs w:val="20"/>
        </w:rPr>
      </w:pPr>
      <w:r w:rsidRPr="007C1E34">
        <w:rPr>
          <w:iCs/>
          <w:szCs w:val="20"/>
        </w:rPr>
        <w:t>(2)</w:t>
      </w:r>
      <w:r w:rsidRPr="007C1E34">
        <w:rPr>
          <w:iCs/>
          <w:szCs w:val="20"/>
        </w:rPr>
        <w:tab/>
        <w:t xml:space="preserve">The Resource Entity application must be attested to by a duly authorized officer or agent of the applicant.  The applicant shall promptly notify ERCOT of any material changes affecting a pending Resource Entity application using the appropriate form posted on the ERCOT website.  </w:t>
      </w:r>
    </w:p>
    <w:p w14:paraId="25C50F51" w14:textId="32DBFA83" w:rsidR="00517DBB" w:rsidRDefault="007C1E34" w:rsidP="007C1E34">
      <w:pPr>
        <w:spacing w:after="240"/>
        <w:ind w:left="720" w:hanging="720"/>
        <w:rPr>
          <w:szCs w:val="20"/>
        </w:rPr>
      </w:pPr>
      <w:r w:rsidRPr="007C1E34">
        <w:rPr>
          <w:szCs w:val="20"/>
        </w:rPr>
        <w:t>(3)</w:t>
      </w:r>
      <w:r w:rsidRPr="007C1E34">
        <w:rPr>
          <w:szCs w:val="20"/>
        </w:rPr>
        <w:tab/>
        <w:t xml:space="preserve">If the Resource Entity intends to </w:t>
      </w:r>
      <w:del w:id="876" w:author="ERCOT" w:date="2024-10-15T14:36:00Z">
        <w:r w:rsidRPr="007C1E34" w:rsidDel="0042494F">
          <w:rPr>
            <w:szCs w:val="20"/>
          </w:rPr>
          <w:delText>own or control</w:delText>
        </w:r>
      </w:del>
      <w:ins w:id="877" w:author="ERCOT" w:date="2024-10-15T14:36:00Z">
        <w:r w:rsidR="0042494F">
          <w:rPr>
            <w:szCs w:val="20"/>
          </w:rPr>
          <w:t>represent</w:t>
        </w:r>
      </w:ins>
      <w:r w:rsidRPr="007C1E34">
        <w:rPr>
          <w:szCs w:val="20"/>
        </w:rPr>
        <w:t xml:space="preserve"> a Load Resource located within a Non-Opt-In Entity’s (NOIE’s) service territory, such applicant must designate the NOIE’s QSE, or an alternate QSE authorized by the NOIE.  If an alternate QSE is designated, then such QSE representing that Load Resource must first obtain written permission from the NOIE prior to offering any services in the NOIE’s service territory.  The alternate QSE shall submit the NOIE’s written permission to ERCOT at the time of designation.</w:t>
      </w:r>
    </w:p>
    <w:p w14:paraId="32FF91FD" w14:textId="77777777" w:rsidR="007C1E34" w:rsidRDefault="007C1E34" w:rsidP="007C1E34">
      <w:pPr>
        <w:pStyle w:val="H3"/>
      </w:pPr>
      <w:bookmarkStart w:id="878" w:name="_Toc71369193"/>
      <w:bookmarkStart w:id="879" w:name="_Toc71539409"/>
      <w:bookmarkStart w:id="880" w:name="_Toc390438947"/>
      <w:bookmarkStart w:id="881" w:name="_Toc405897644"/>
      <w:bookmarkStart w:id="882" w:name="_Toc415055748"/>
      <w:bookmarkStart w:id="883" w:name="_Toc415055874"/>
      <w:bookmarkStart w:id="884" w:name="_Toc415055973"/>
      <w:bookmarkStart w:id="885" w:name="_Toc415056074"/>
      <w:bookmarkStart w:id="886" w:name="_Toc175159142"/>
      <w:r>
        <w:t>16.5.3</w:t>
      </w:r>
      <w:r>
        <w:tab/>
        <w:t>Changing QSE Designation</w:t>
      </w:r>
      <w:bookmarkEnd w:id="878"/>
      <w:bookmarkEnd w:id="879"/>
      <w:bookmarkEnd w:id="880"/>
      <w:bookmarkEnd w:id="881"/>
      <w:bookmarkEnd w:id="882"/>
      <w:bookmarkEnd w:id="883"/>
      <w:bookmarkEnd w:id="884"/>
      <w:bookmarkEnd w:id="885"/>
      <w:bookmarkEnd w:id="886"/>
    </w:p>
    <w:p w14:paraId="11905B8C" w14:textId="77777777" w:rsidR="007C1E34" w:rsidRDefault="007C1E34" w:rsidP="007C1E34">
      <w:pPr>
        <w:pStyle w:val="BodyTextNumbered"/>
      </w:pPr>
      <w:r>
        <w:t>(1)</w:t>
      </w:r>
      <w:r>
        <w:tab/>
        <w:t xml:space="preserve">A Resource Entity may change its designation of QSE with written notice to ERCOT, no more than once in any consecutive three days.  </w:t>
      </w:r>
    </w:p>
    <w:p w14:paraId="6A14CC05" w14:textId="663A613F" w:rsidR="007C1E34" w:rsidRPr="00530E2D" w:rsidRDefault="007C1E34" w:rsidP="007C1E34">
      <w:pPr>
        <w:pStyle w:val="BodyTextNumbered"/>
        <w:rPr>
          <w:szCs w:val="24"/>
        </w:rPr>
      </w:pPr>
      <w:r>
        <w:t>(2)</w:t>
      </w:r>
      <w:r>
        <w:tab/>
      </w:r>
      <w:r w:rsidRPr="00530E2D">
        <w:rPr>
          <w:szCs w:val="24"/>
        </w:rPr>
        <w:t xml:space="preserve">If a Resource Entity’s representation by a QSE will terminate or the Resource Entity intends to be represented by a different QSE, the Resource Entity shall provide the name of the newly designated QSE to ERCOT along with </w:t>
      </w:r>
      <w:r>
        <w:t xml:space="preserve">a written statement from the newly designated QSE acknowledging the QSE’s agreement to accept responsibility for the Resource Entity’s transactions under these Protocols.  </w:t>
      </w:r>
      <w:del w:id="887" w:author="ERCOT" w:date="2024-10-15T14:37:00Z">
        <w:r w:rsidRPr="00530E2D" w:rsidDel="0042494F">
          <w:rPr>
            <w:szCs w:val="24"/>
          </w:rPr>
          <w:delText>For the Resource Entity that owns or operates a Resource, t</w:delText>
        </w:r>
      </w:del>
      <w:ins w:id="888" w:author="ERCOT" w:date="2024-10-15T14:37:00Z">
        <w:r w:rsidR="0042494F">
          <w:rPr>
            <w:szCs w:val="24"/>
          </w:rPr>
          <w:t>T</w:t>
        </w:r>
      </w:ins>
      <w:r w:rsidRPr="00530E2D">
        <w:rPr>
          <w:szCs w:val="24"/>
        </w:rPr>
        <w:t xml:space="preserve">he Resource Entity’s QSE designation must be </w:t>
      </w:r>
      <w:r w:rsidRPr="007B773F">
        <w:rPr>
          <w:rFonts w:ascii="TimesNewRomanPSMT" w:hAnsi="TimesNewRomanPSMT" w:cs="TimesNewRomanPSMT"/>
        </w:rPr>
        <w:t>submitted to ERCOT no later than 45 days before the effective date of the change, unless otherwise</w:t>
      </w:r>
      <w:r w:rsidRPr="00530E2D">
        <w:rPr>
          <w:szCs w:val="24"/>
        </w:rPr>
        <w:t xml:space="preserve"> approved by ERCOT</w:t>
      </w:r>
      <w:r>
        <w:rPr>
          <w:szCs w:val="24"/>
        </w:rPr>
        <w:t>,</w:t>
      </w:r>
      <w:r w:rsidRPr="00530E2D">
        <w:rPr>
          <w:szCs w:val="24"/>
        </w:rPr>
        <w:t xml:space="preserve"> before the Resource Entity will be evaluated for compliance with the requirements of paragraph (3) below.  ERCOT shall notify the Resource Entity of approval or disapproval as soon as practicable after receipt of the request.</w:t>
      </w:r>
    </w:p>
    <w:p w14:paraId="3AE3C491" w14:textId="77777777" w:rsidR="007C1E34" w:rsidRDefault="007C1E34" w:rsidP="007C1E34">
      <w:pPr>
        <w:pStyle w:val="BodyTextNumbered"/>
      </w:pPr>
      <w:r>
        <w:t>(3)</w:t>
      </w:r>
      <w:r>
        <w:tab/>
        <w:t>For Resources required by these Protocols to be in the Network Operations Model, the following apply:</w:t>
      </w:r>
    </w:p>
    <w:p w14:paraId="4EF8C5F7" w14:textId="77777777" w:rsidR="007C1E34" w:rsidRDefault="007C1E34" w:rsidP="007C1E34">
      <w:pPr>
        <w:pStyle w:val="BodyTextNumbered"/>
        <w:ind w:left="1440"/>
      </w:pPr>
      <w:r>
        <w:lastRenderedPageBreak/>
        <w:t>(a)</w:t>
      </w:r>
      <w:r>
        <w:tab/>
        <w:t xml:space="preserve">The designated QSE shall install all telemetry required of these Protocols for the requesting Resource Entity and schedule point-to-point data verification with ERCOT.  </w:t>
      </w:r>
    </w:p>
    <w:p w14:paraId="38CF8606" w14:textId="77777777" w:rsidR="007C1E34" w:rsidRDefault="007C1E34" w:rsidP="007C1E34">
      <w:pPr>
        <w:pStyle w:val="BodyTextNumbered"/>
        <w:ind w:left="1440"/>
      </w:pPr>
      <w:r>
        <w:t>(b)</w:t>
      </w:r>
      <w:r>
        <w:tab/>
        <w:t>The designated QSE shall submit telemetry data descriptions to ERCOT to meet ERCOT’s normal model update process.</w:t>
      </w:r>
    </w:p>
    <w:p w14:paraId="0C55603C" w14:textId="77777777" w:rsidR="007C1E34" w:rsidRDefault="007C1E34" w:rsidP="007C1E34">
      <w:pPr>
        <w:pStyle w:val="BodyTextNumbered"/>
        <w:ind w:left="1440"/>
      </w:pPr>
      <w:r>
        <w:t>(c)</w:t>
      </w:r>
      <w:r>
        <w:tab/>
        <w:t xml:space="preserve">The Resource must submit any changes in system topology or telemetry according to Section </w:t>
      </w:r>
      <w:r w:rsidRPr="005265DB">
        <w:t>3.3.2.1</w:t>
      </w:r>
      <w:r>
        <w:t xml:space="preserve">, </w:t>
      </w:r>
      <w:r w:rsidRPr="005265DB">
        <w:t>Information to Be Provided to ERCOT</w:t>
      </w:r>
      <w:r>
        <w:t xml:space="preserve">.  </w:t>
      </w:r>
    </w:p>
    <w:p w14:paraId="42599F49" w14:textId="77777777" w:rsidR="007C1E34" w:rsidRDefault="007C1E34" w:rsidP="007C1E34">
      <w:pPr>
        <w:pStyle w:val="BodyTextNumbered"/>
        <w:ind w:left="1440"/>
      </w:pPr>
      <w:r>
        <w:t>(d)</w:t>
      </w:r>
      <w:r>
        <w:tab/>
        <w:t xml:space="preserve">The effective date for the newly designated QSE shall be in accordance with Section 3.10.1, </w:t>
      </w:r>
      <w:proofErr w:type="gramStart"/>
      <w:r>
        <w:t>Time Line</w:t>
      </w:r>
      <w:proofErr w:type="gramEnd"/>
      <w:r>
        <w:t xml:space="preserve"> for Network Operations Model Changes.  </w:t>
      </w:r>
    </w:p>
    <w:p w14:paraId="034083EC" w14:textId="77777777" w:rsidR="007C1E34" w:rsidRDefault="007C1E34" w:rsidP="007C1E34">
      <w:pPr>
        <w:pStyle w:val="BodyTextNumbered"/>
        <w:ind w:left="1440"/>
      </w:pPr>
      <w:proofErr w:type="gramStart"/>
      <w:r>
        <w:t>(e)</w:t>
      </w:r>
      <w:r>
        <w:tab/>
        <w:t>ERCOT</w:t>
      </w:r>
      <w:proofErr w:type="gramEnd"/>
      <w:r>
        <w:t xml:space="preserve"> may request the Resource Entity to develop a transition implementation plan to be approved by ERCOT that sets appropriate deadlines for completion of all required data and telemetry verification and cutover testing activities with ERCOT.</w:t>
      </w:r>
    </w:p>
    <w:p w14:paraId="5D11A463" w14:textId="77777777" w:rsidR="007C1E34" w:rsidRPr="00530E2D" w:rsidRDefault="007C1E34" w:rsidP="007C1E34">
      <w:pPr>
        <w:pStyle w:val="BodyTextNumbered"/>
        <w:rPr>
          <w:szCs w:val="24"/>
        </w:rPr>
      </w:pPr>
      <w:r w:rsidRPr="00530E2D">
        <w:rPr>
          <w:szCs w:val="24"/>
        </w:rPr>
        <w:t>(4)</w:t>
      </w:r>
      <w:r w:rsidRPr="00530E2D">
        <w:rPr>
          <w:szCs w:val="24"/>
        </w:rPr>
        <w:tab/>
        <w:t xml:space="preserve">For all other Resources, the new QSE designation is to be received no less than six days prior to the effective date.  </w:t>
      </w:r>
    </w:p>
    <w:p w14:paraId="641741C2" w14:textId="08DC57E4" w:rsidR="007C1E34" w:rsidRDefault="007C1E34" w:rsidP="007C1E34">
      <w:pPr>
        <w:spacing w:after="240"/>
        <w:ind w:left="720" w:hanging="720"/>
      </w:pPr>
      <w:proofErr w:type="gramStart"/>
      <w:r w:rsidRPr="00530E2D">
        <w:t>(5)</w:t>
      </w:r>
      <w:r w:rsidRPr="00530E2D">
        <w:tab/>
        <w:t>Within</w:t>
      </w:r>
      <w:proofErr w:type="gramEnd"/>
      <w:r w:rsidRPr="00530E2D">
        <w:t xml:space="preserve"> two days of approving a Resource Entity’s notice, ERCOT shall notify all affected Entities, including the Resource Entity’s current QSE, of the effective date of the change.</w:t>
      </w:r>
    </w:p>
    <w:p w14:paraId="1A17E651" w14:textId="43B440EF" w:rsidR="0042494F" w:rsidRDefault="0042494F" w:rsidP="0042494F">
      <w:pPr>
        <w:pStyle w:val="H2"/>
      </w:pPr>
      <w:bookmarkStart w:id="889" w:name="_Toc267401777"/>
      <w:bookmarkStart w:id="890" w:name="_Toc416434613"/>
      <w:bookmarkStart w:id="891" w:name="_Toc463443992"/>
      <w:r>
        <w:t>18.2</w:t>
      </w:r>
      <w:r>
        <w:tab/>
        <w:t>Methodology</w:t>
      </w:r>
      <w:bookmarkEnd w:id="889"/>
      <w:bookmarkEnd w:id="890"/>
      <w:bookmarkEnd w:id="891"/>
    </w:p>
    <w:p w14:paraId="44718D4E" w14:textId="77777777" w:rsidR="009252B5" w:rsidRDefault="009252B5" w:rsidP="009252B5">
      <w:pPr>
        <w:pStyle w:val="BodyText"/>
        <w:ind w:left="720" w:hanging="720"/>
      </w:pPr>
      <w:r>
        <w:t>(1)</w:t>
      </w:r>
      <w:r>
        <w:tab/>
      </w:r>
      <w:r w:rsidRPr="00B825EE">
        <w:t>A Load Profiling Methodology is the fundamental basis on which Load Profiles are created.  The implementation of a Load Profiling Methodology may require statistical Sampling, engineering methods, econometric modeling, or other approaches.  All Load Profiles shall conform to the ERCOT-defined Settlement Interval length</w:t>
      </w:r>
      <w:r>
        <w:t>.</w:t>
      </w:r>
    </w:p>
    <w:p w14:paraId="5346CE57" w14:textId="77777777" w:rsidR="009252B5" w:rsidRDefault="009252B5" w:rsidP="009252B5">
      <w:pPr>
        <w:spacing w:after="240"/>
        <w:ind w:left="720" w:hanging="720"/>
        <w:rPr>
          <w:iCs/>
        </w:rPr>
      </w:pPr>
      <w:r>
        <w:rPr>
          <w:iCs/>
        </w:rPr>
        <w:t xml:space="preserve">(2) </w:t>
      </w:r>
      <w:r>
        <w:rPr>
          <w:iCs/>
        </w:rPr>
        <w:tab/>
        <w:t>ERCOT has developed Load Profiles for:</w:t>
      </w:r>
      <w:r w:rsidRPr="00B2796D">
        <w:rPr>
          <w:iCs/>
        </w:rPr>
        <w:t xml:space="preserve"> </w:t>
      </w:r>
    </w:p>
    <w:p w14:paraId="5E66B3C0" w14:textId="77777777" w:rsidR="009252B5" w:rsidRPr="00B2796D" w:rsidRDefault="009252B5" w:rsidP="009252B5">
      <w:pPr>
        <w:spacing w:after="240"/>
        <w:ind w:left="1440" w:hanging="720"/>
      </w:pPr>
      <w:r w:rsidRPr="00B2796D">
        <w:t>(a)</w:t>
      </w:r>
      <w:r w:rsidRPr="00B2796D">
        <w:tab/>
      </w:r>
      <w:r>
        <w:rPr>
          <w:iCs/>
        </w:rPr>
        <w:t>N</w:t>
      </w:r>
      <w:r w:rsidRPr="00B2796D">
        <w:rPr>
          <w:iCs/>
        </w:rPr>
        <w:t>on-interval metere</w:t>
      </w:r>
      <w:r>
        <w:rPr>
          <w:iCs/>
        </w:rPr>
        <w:t>d Loads;</w:t>
      </w:r>
    </w:p>
    <w:p w14:paraId="250AA5EB" w14:textId="77777777" w:rsidR="009252B5" w:rsidRDefault="009252B5" w:rsidP="009252B5">
      <w:pPr>
        <w:spacing w:after="240"/>
        <w:ind w:left="1440" w:hanging="720"/>
        <w:rPr>
          <w:iCs/>
        </w:rPr>
      </w:pPr>
      <w:r w:rsidRPr="00B2796D">
        <w:t>(b)</w:t>
      </w:r>
      <w:r w:rsidRPr="00B2796D">
        <w:tab/>
      </w:r>
      <w:r>
        <w:rPr>
          <w:iCs/>
        </w:rPr>
        <w:t>Non-Metered Loads; and</w:t>
      </w:r>
    </w:p>
    <w:p w14:paraId="248BE1B1" w14:textId="77777777" w:rsidR="009252B5" w:rsidRDefault="009252B5" w:rsidP="009252B5">
      <w:pPr>
        <w:spacing w:after="240"/>
        <w:ind w:left="1440" w:hanging="720"/>
        <w:rPr>
          <w:iCs/>
        </w:rPr>
      </w:pPr>
      <w:r>
        <w:rPr>
          <w:iCs/>
        </w:rPr>
        <w:t xml:space="preserve">(c)        </w:t>
      </w:r>
      <w:r w:rsidRPr="00B2796D">
        <w:rPr>
          <w:iCs/>
        </w:rPr>
        <w:t>Interv</w:t>
      </w:r>
      <w:r>
        <w:rPr>
          <w:iCs/>
        </w:rPr>
        <w:t>al Data Recorders (IDRs</w:t>
      </w:r>
      <w:r w:rsidRPr="00B2796D">
        <w:rPr>
          <w:iCs/>
        </w:rPr>
        <w:t>)</w:t>
      </w:r>
      <w:r>
        <w:rPr>
          <w:iCs/>
        </w:rPr>
        <w:t xml:space="preserve"> including:</w:t>
      </w:r>
    </w:p>
    <w:p w14:paraId="255E1B6B" w14:textId="77777777" w:rsidR="009252B5" w:rsidRPr="00B825EE" w:rsidRDefault="009252B5" w:rsidP="009252B5">
      <w:pPr>
        <w:pStyle w:val="List2"/>
      </w:pPr>
      <w:r w:rsidRPr="00B825EE">
        <w:t xml:space="preserve">(i) </w:t>
      </w:r>
      <w:r>
        <w:tab/>
      </w:r>
      <w:r w:rsidRPr="00B825EE">
        <w:t>Advanced Meters</w:t>
      </w:r>
      <w:r>
        <w:t>; and</w:t>
      </w:r>
      <w:r w:rsidRPr="00B825EE">
        <w:t xml:space="preserve">        </w:t>
      </w:r>
    </w:p>
    <w:p w14:paraId="264EA2BA" w14:textId="77777777" w:rsidR="009252B5" w:rsidRDefault="009252B5" w:rsidP="009252B5">
      <w:pPr>
        <w:pStyle w:val="List2"/>
      </w:pPr>
      <w:r w:rsidRPr="00B825EE">
        <w:t xml:space="preserve">(ii) </w:t>
      </w:r>
      <w:r>
        <w:tab/>
      </w:r>
      <w:r w:rsidRPr="00B825EE">
        <w:t>IDR Meters</w:t>
      </w:r>
      <w:r>
        <w:t>.</w:t>
      </w:r>
    </w:p>
    <w:p w14:paraId="31C57EA8" w14:textId="77777777" w:rsidR="009252B5" w:rsidRDefault="009252B5" w:rsidP="009252B5">
      <w:pPr>
        <w:pStyle w:val="BodyText"/>
      </w:pPr>
      <w:r>
        <w:t>(3)</w:t>
      </w:r>
      <w:r>
        <w:tab/>
        <w:t>The following Load Profiling Methodologies are used: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92"/>
        <w:gridCol w:w="3192"/>
      </w:tblGrid>
      <w:tr w:rsidR="009252B5" w14:paraId="042B5C7D" w14:textId="77777777" w:rsidTr="00C54A16">
        <w:trPr>
          <w:jc w:val="center"/>
        </w:trPr>
        <w:tc>
          <w:tcPr>
            <w:tcW w:w="3192" w:type="dxa"/>
          </w:tcPr>
          <w:p w14:paraId="0098B8A5" w14:textId="77777777" w:rsidR="009252B5" w:rsidRDefault="009252B5" w:rsidP="00C54A16">
            <w:pPr>
              <w:pStyle w:val="BodyText"/>
              <w:rPr>
                <w:b/>
              </w:rPr>
            </w:pPr>
            <w:r>
              <w:rPr>
                <w:b/>
              </w:rPr>
              <w:t>Type of Load</w:t>
            </w:r>
          </w:p>
        </w:tc>
        <w:tc>
          <w:tcPr>
            <w:tcW w:w="3192" w:type="dxa"/>
          </w:tcPr>
          <w:p w14:paraId="7DF03B99" w14:textId="77777777" w:rsidR="009252B5" w:rsidRDefault="009252B5" w:rsidP="00C54A16">
            <w:pPr>
              <w:pStyle w:val="BodyText"/>
            </w:pPr>
            <w:r>
              <w:rPr>
                <w:b/>
              </w:rPr>
              <w:t>Load Profiling Methodology</w:t>
            </w:r>
          </w:p>
        </w:tc>
      </w:tr>
      <w:tr w:rsidR="009252B5" w14:paraId="689EEFC4" w14:textId="77777777" w:rsidTr="00C54A16">
        <w:trPr>
          <w:jc w:val="center"/>
        </w:trPr>
        <w:tc>
          <w:tcPr>
            <w:tcW w:w="3192" w:type="dxa"/>
          </w:tcPr>
          <w:p w14:paraId="0E87E8D3" w14:textId="77777777" w:rsidR="009252B5" w:rsidRDefault="009252B5" w:rsidP="00C54A16">
            <w:pPr>
              <w:pStyle w:val="BodyText"/>
            </w:pPr>
            <w:r>
              <w:lastRenderedPageBreak/>
              <w:t>Non-interval metered</w:t>
            </w:r>
          </w:p>
        </w:tc>
        <w:tc>
          <w:tcPr>
            <w:tcW w:w="3192" w:type="dxa"/>
          </w:tcPr>
          <w:p w14:paraId="0EFBB016" w14:textId="77777777" w:rsidR="009252B5" w:rsidRDefault="009252B5" w:rsidP="00C54A16">
            <w:pPr>
              <w:pStyle w:val="BodyText"/>
            </w:pPr>
            <w:r>
              <w:t>Adjusted Static Models</w:t>
            </w:r>
          </w:p>
        </w:tc>
      </w:tr>
      <w:tr w:rsidR="009252B5" w14:paraId="1976E9C2" w14:textId="77777777" w:rsidTr="00C54A16">
        <w:trPr>
          <w:jc w:val="center"/>
        </w:trPr>
        <w:tc>
          <w:tcPr>
            <w:tcW w:w="3192" w:type="dxa"/>
          </w:tcPr>
          <w:p w14:paraId="34611FC0" w14:textId="1D2938BA" w:rsidR="009252B5" w:rsidRDefault="009252B5" w:rsidP="00C54A16">
            <w:pPr>
              <w:pStyle w:val="BodyText"/>
            </w:pPr>
            <w:r>
              <w:t>Non-interval metered with Distributed Generat</w:t>
            </w:r>
            <w:ins w:id="892" w:author="ERCOT" w:date="2025-12-03T14:32:00Z" w16du:dateUtc="2025-12-03T20:32:00Z">
              <w:r w:rsidR="000C574D">
                <w:t>or</w:t>
              </w:r>
            </w:ins>
            <w:del w:id="893" w:author="ERCOT" w:date="2025-12-03T14:32:00Z" w16du:dateUtc="2025-12-03T20:32:00Z">
              <w:r w:rsidDel="000C574D">
                <w:delText>ion</w:delText>
              </w:r>
            </w:del>
            <w:r>
              <w:t xml:space="preserve"> (DG)</w:t>
            </w:r>
            <w:ins w:id="894" w:author="ERCOT" w:date="2024-10-15T14:38:00Z">
              <w:r w:rsidR="0042494F">
                <w:t xml:space="preserve"> and Non-Settled Distributed Generator (NSDG)</w:t>
              </w:r>
            </w:ins>
            <w:r>
              <w:t xml:space="preserve"> </w:t>
            </w:r>
          </w:p>
        </w:tc>
        <w:tc>
          <w:tcPr>
            <w:tcW w:w="3192" w:type="dxa"/>
          </w:tcPr>
          <w:p w14:paraId="0D0BD1A9" w14:textId="77777777" w:rsidR="009252B5" w:rsidRDefault="009252B5" w:rsidP="00C54A16">
            <w:pPr>
              <w:pStyle w:val="BodyText"/>
            </w:pPr>
            <w:r>
              <w:t>Adjusted Static Models and engineering estimates</w:t>
            </w:r>
          </w:p>
        </w:tc>
      </w:tr>
      <w:tr w:rsidR="009252B5" w14:paraId="7B94EB95" w14:textId="77777777" w:rsidTr="00C54A16">
        <w:trPr>
          <w:jc w:val="center"/>
        </w:trPr>
        <w:tc>
          <w:tcPr>
            <w:tcW w:w="3192" w:type="dxa"/>
          </w:tcPr>
          <w:p w14:paraId="01F27526" w14:textId="77777777" w:rsidR="009252B5" w:rsidRDefault="009252B5" w:rsidP="00C54A16">
            <w:pPr>
              <w:pStyle w:val="BodyText"/>
            </w:pPr>
            <w:r>
              <w:t>Non-metered</w:t>
            </w:r>
          </w:p>
        </w:tc>
        <w:tc>
          <w:tcPr>
            <w:tcW w:w="3192" w:type="dxa"/>
          </w:tcPr>
          <w:p w14:paraId="4D84D2B9" w14:textId="77777777" w:rsidR="009252B5" w:rsidRDefault="009252B5" w:rsidP="00C54A16">
            <w:pPr>
              <w:pStyle w:val="BodyText"/>
            </w:pPr>
            <w:r>
              <w:t>Engineering estimates</w:t>
            </w:r>
          </w:p>
        </w:tc>
      </w:tr>
    </w:tbl>
    <w:p w14:paraId="04A141E9" w14:textId="77777777" w:rsidR="0041303E" w:rsidRDefault="0041303E" w:rsidP="009252B5">
      <w:pPr>
        <w:jc w:val="center"/>
        <w:outlineLvl w:val="0"/>
        <w:rPr>
          <w:b/>
          <w:sz w:val="36"/>
          <w:szCs w:val="36"/>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0C574D" w:rsidRPr="000C574D" w14:paraId="7965714D" w14:textId="77777777" w:rsidTr="00073D1A">
        <w:tc>
          <w:tcPr>
            <w:tcW w:w="9332" w:type="dxa"/>
            <w:shd w:val="pct12" w:color="auto" w:fill="auto"/>
          </w:tcPr>
          <w:p w14:paraId="3033537C" w14:textId="77777777" w:rsidR="000C574D" w:rsidRPr="000C574D" w:rsidRDefault="000C574D" w:rsidP="000C574D">
            <w:pPr>
              <w:spacing w:before="120" w:after="240"/>
              <w:rPr>
                <w:b/>
                <w:i/>
                <w:iCs/>
                <w:szCs w:val="28"/>
              </w:rPr>
            </w:pPr>
            <w:r w:rsidRPr="000C574D">
              <w:rPr>
                <w:b/>
                <w:i/>
                <w:iCs/>
                <w:szCs w:val="28"/>
              </w:rPr>
              <w:t xml:space="preserve">[NPRR1265:  Replace paragraph (3) above with the following upon system implementation:] </w:t>
            </w:r>
          </w:p>
          <w:p w14:paraId="3C16833B" w14:textId="77777777" w:rsidR="000C574D" w:rsidRPr="000C574D" w:rsidRDefault="000C574D" w:rsidP="000C574D">
            <w:pPr>
              <w:spacing w:after="240"/>
              <w:rPr>
                <w:iCs/>
                <w:szCs w:val="20"/>
              </w:rPr>
            </w:pPr>
            <w:r w:rsidRPr="000C574D">
              <w:rPr>
                <w:iCs/>
                <w:szCs w:val="20"/>
              </w:rPr>
              <w:t>(3)</w:t>
            </w:r>
            <w:r w:rsidRPr="000C574D">
              <w:rPr>
                <w:iCs/>
                <w:szCs w:val="20"/>
              </w:rPr>
              <w:tab/>
              <w:t xml:space="preserve">The following Load Profiling </w:t>
            </w:r>
            <w:r w:rsidRPr="000C574D">
              <w:rPr>
                <w:szCs w:val="20"/>
              </w:rPr>
              <w:t>Methodologies</w:t>
            </w:r>
            <w:r w:rsidRPr="000C574D">
              <w:rPr>
                <w:iCs/>
                <w:szCs w:val="20"/>
              </w:rPr>
              <w:t xml:space="preserve"> are used: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tblGrid>
            <w:tr w:rsidR="000C574D" w:rsidRPr="000C574D" w14:paraId="20967E8C" w14:textId="77777777" w:rsidTr="00073D1A">
              <w:trPr>
                <w:jc w:val="center"/>
              </w:trPr>
              <w:tc>
                <w:tcPr>
                  <w:tcW w:w="3192" w:type="dxa"/>
                </w:tcPr>
                <w:p w14:paraId="46B53757" w14:textId="77777777" w:rsidR="000C574D" w:rsidRPr="000C574D" w:rsidRDefault="000C574D" w:rsidP="000C574D">
                  <w:pPr>
                    <w:spacing w:after="240"/>
                    <w:rPr>
                      <w:b/>
                      <w:iCs/>
                      <w:szCs w:val="20"/>
                    </w:rPr>
                  </w:pPr>
                  <w:r w:rsidRPr="000C574D">
                    <w:rPr>
                      <w:b/>
                      <w:iCs/>
                      <w:szCs w:val="20"/>
                    </w:rPr>
                    <w:t>Type of Load</w:t>
                  </w:r>
                </w:p>
              </w:tc>
              <w:tc>
                <w:tcPr>
                  <w:tcW w:w="3192" w:type="dxa"/>
                </w:tcPr>
                <w:p w14:paraId="3118D455" w14:textId="77777777" w:rsidR="000C574D" w:rsidRPr="000C574D" w:rsidRDefault="000C574D" w:rsidP="000C574D">
                  <w:pPr>
                    <w:spacing w:after="240"/>
                    <w:rPr>
                      <w:iCs/>
                      <w:szCs w:val="20"/>
                    </w:rPr>
                  </w:pPr>
                  <w:r w:rsidRPr="000C574D">
                    <w:rPr>
                      <w:b/>
                      <w:iCs/>
                      <w:szCs w:val="20"/>
                    </w:rPr>
                    <w:t>Load Profiling Methodology</w:t>
                  </w:r>
                </w:p>
              </w:tc>
            </w:tr>
            <w:tr w:rsidR="000C574D" w:rsidRPr="000C574D" w14:paraId="6F9034F3" w14:textId="77777777" w:rsidTr="00073D1A">
              <w:trPr>
                <w:jc w:val="center"/>
              </w:trPr>
              <w:tc>
                <w:tcPr>
                  <w:tcW w:w="3192" w:type="dxa"/>
                </w:tcPr>
                <w:p w14:paraId="48818724" w14:textId="77777777" w:rsidR="000C574D" w:rsidRPr="000C574D" w:rsidRDefault="000C574D" w:rsidP="000C574D">
                  <w:pPr>
                    <w:spacing w:after="240"/>
                    <w:rPr>
                      <w:iCs/>
                      <w:szCs w:val="20"/>
                    </w:rPr>
                  </w:pPr>
                  <w:r w:rsidRPr="000C574D">
                    <w:rPr>
                      <w:iCs/>
                      <w:szCs w:val="20"/>
                    </w:rPr>
                    <w:t>Non-interval metered</w:t>
                  </w:r>
                </w:p>
              </w:tc>
              <w:tc>
                <w:tcPr>
                  <w:tcW w:w="3192" w:type="dxa"/>
                </w:tcPr>
                <w:p w14:paraId="2C2A5874" w14:textId="77777777" w:rsidR="000C574D" w:rsidRPr="000C574D" w:rsidRDefault="000C574D" w:rsidP="000C574D">
                  <w:pPr>
                    <w:spacing w:after="240"/>
                    <w:rPr>
                      <w:iCs/>
                      <w:szCs w:val="20"/>
                    </w:rPr>
                  </w:pPr>
                  <w:r w:rsidRPr="000C574D">
                    <w:rPr>
                      <w:iCs/>
                      <w:szCs w:val="20"/>
                    </w:rPr>
                    <w:t>Adjusted Static Models</w:t>
                  </w:r>
                </w:p>
              </w:tc>
            </w:tr>
            <w:tr w:rsidR="000C574D" w:rsidRPr="000C574D" w14:paraId="735E4A02" w14:textId="77777777" w:rsidTr="00073D1A">
              <w:trPr>
                <w:jc w:val="center"/>
              </w:trPr>
              <w:tc>
                <w:tcPr>
                  <w:tcW w:w="3192" w:type="dxa"/>
                </w:tcPr>
                <w:p w14:paraId="0A4C542E" w14:textId="2D2844B7" w:rsidR="000C574D" w:rsidRPr="000C574D" w:rsidRDefault="000C574D" w:rsidP="000C574D">
                  <w:pPr>
                    <w:spacing w:after="240"/>
                    <w:rPr>
                      <w:iCs/>
                      <w:szCs w:val="20"/>
                    </w:rPr>
                  </w:pPr>
                  <w:r w:rsidRPr="000C574D">
                    <w:rPr>
                      <w:iCs/>
                      <w:szCs w:val="20"/>
                    </w:rPr>
                    <w:t xml:space="preserve">Non-interval metered with Unregistered Distributed Generator (UDG) </w:t>
                  </w:r>
                  <w:ins w:id="895" w:author="ERCOT" w:date="2024-10-15T14:38:00Z">
                    <w:r>
                      <w:t>and Non-Settled Distributed Generator (NSDG)</w:t>
                    </w:r>
                  </w:ins>
                </w:p>
              </w:tc>
              <w:tc>
                <w:tcPr>
                  <w:tcW w:w="3192" w:type="dxa"/>
                </w:tcPr>
                <w:p w14:paraId="2D460C9A" w14:textId="77777777" w:rsidR="000C574D" w:rsidRPr="000C574D" w:rsidRDefault="000C574D" w:rsidP="000C574D">
                  <w:pPr>
                    <w:spacing w:after="240"/>
                    <w:rPr>
                      <w:iCs/>
                      <w:szCs w:val="20"/>
                    </w:rPr>
                  </w:pPr>
                  <w:r w:rsidRPr="000C574D">
                    <w:rPr>
                      <w:iCs/>
                      <w:szCs w:val="20"/>
                    </w:rPr>
                    <w:t>Adjusted Static Models and engineering estimates</w:t>
                  </w:r>
                </w:p>
              </w:tc>
            </w:tr>
            <w:tr w:rsidR="000C574D" w:rsidRPr="000C574D" w14:paraId="073C8503" w14:textId="77777777" w:rsidTr="00073D1A">
              <w:trPr>
                <w:jc w:val="center"/>
              </w:trPr>
              <w:tc>
                <w:tcPr>
                  <w:tcW w:w="3192" w:type="dxa"/>
                </w:tcPr>
                <w:p w14:paraId="034A154F" w14:textId="77777777" w:rsidR="000C574D" w:rsidRPr="000C574D" w:rsidRDefault="000C574D" w:rsidP="000C574D">
                  <w:pPr>
                    <w:spacing w:after="240"/>
                    <w:rPr>
                      <w:iCs/>
                      <w:szCs w:val="20"/>
                    </w:rPr>
                  </w:pPr>
                  <w:r w:rsidRPr="000C574D">
                    <w:rPr>
                      <w:iCs/>
                      <w:szCs w:val="20"/>
                    </w:rPr>
                    <w:t>Non-metered</w:t>
                  </w:r>
                </w:p>
              </w:tc>
              <w:tc>
                <w:tcPr>
                  <w:tcW w:w="3192" w:type="dxa"/>
                </w:tcPr>
                <w:p w14:paraId="4C201E70" w14:textId="77777777" w:rsidR="000C574D" w:rsidRPr="000C574D" w:rsidRDefault="000C574D" w:rsidP="000C574D">
                  <w:pPr>
                    <w:spacing w:after="240"/>
                    <w:rPr>
                      <w:iCs/>
                      <w:szCs w:val="20"/>
                    </w:rPr>
                  </w:pPr>
                  <w:r w:rsidRPr="000C574D">
                    <w:rPr>
                      <w:iCs/>
                      <w:szCs w:val="20"/>
                    </w:rPr>
                    <w:t>Engineering estimates</w:t>
                  </w:r>
                </w:p>
              </w:tc>
            </w:tr>
          </w:tbl>
          <w:p w14:paraId="37C771CC" w14:textId="77777777" w:rsidR="000C574D" w:rsidRPr="000C574D" w:rsidRDefault="000C574D" w:rsidP="000C574D">
            <w:pPr>
              <w:spacing w:after="240"/>
              <w:ind w:left="720" w:hanging="720"/>
              <w:rPr>
                <w:szCs w:val="20"/>
              </w:rPr>
            </w:pPr>
          </w:p>
        </w:tc>
      </w:tr>
    </w:tbl>
    <w:p w14:paraId="2F90A340" w14:textId="77777777" w:rsidR="000C574D" w:rsidRDefault="000C574D" w:rsidP="009252B5">
      <w:pPr>
        <w:jc w:val="center"/>
        <w:outlineLvl w:val="0"/>
        <w:rPr>
          <w:b/>
          <w:sz w:val="36"/>
          <w:szCs w:val="36"/>
        </w:rPr>
      </w:pPr>
    </w:p>
    <w:p w14:paraId="7C6B4B8C" w14:textId="77777777" w:rsidR="000C574D" w:rsidRDefault="000C574D" w:rsidP="009252B5">
      <w:pPr>
        <w:jc w:val="center"/>
        <w:outlineLvl w:val="0"/>
        <w:rPr>
          <w:b/>
          <w:sz w:val="36"/>
          <w:szCs w:val="36"/>
        </w:rPr>
      </w:pPr>
    </w:p>
    <w:p w14:paraId="40CD7F5D" w14:textId="77777777" w:rsidR="000C574D" w:rsidRDefault="000C574D" w:rsidP="009252B5">
      <w:pPr>
        <w:jc w:val="center"/>
        <w:outlineLvl w:val="0"/>
        <w:rPr>
          <w:b/>
          <w:sz w:val="36"/>
          <w:szCs w:val="36"/>
        </w:rPr>
      </w:pPr>
    </w:p>
    <w:p w14:paraId="390F619F" w14:textId="77777777" w:rsidR="000C574D" w:rsidRDefault="000C574D" w:rsidP="009252B5">
      <w:pPr>
        <w:jc w:val="center"/>
        <w:outlineLvl w:val="0"/>
        <w:rPr>
          <w:b/>
          <w:sz w:val="36"/>
          <w:szCs w:val="36"/>
        </w:rPr>
      </w:pPr>
    </w:p>
    <w:p w14:paraId="7B92D61A" w14:textId="77777777" w:rsidR="000C574D" w:rsidRDefault="000C574D" w:rsidP="009252B5">
      <w:pPr>
        <w:jc w:val="center"/>
        <w:outlineLvl w:val="0"/>
        <w:rPr>
          <w:b/>
          <w:sz w:val="36"/>
          <w:szCs w:val="36"/>
        </w:rPr>
      </w:pPr>
    </w:p>
    <w:p w14:paraId="525DBEC2" w14:textId="77777777" w:rsidR="000C574D" w:rsidRDefault="000C574D" w:rsidP="009252B5">
      <w:pPr>
        <w:jc w:val="center"/>
        <w:outlineLvl w:val="0"/>
        <w:rPr>
          <w:b/>
          <w:sz w:val="36"/>
          <w:szCs w:val="36"/>
        </w:rPr>
      </w:pPr>
    </w:p>
    <w:p w14:paraId="634ADE3D" w14:textId="7F17E29E" w:rsidR="009252B5" w:rsidRPr="00F72B58" w:rsidRDefault="009252B5" w:rsidP="009252B5">
      <w:pPr>
        <w:jc w:val="center"/>
        <w:outlineLvl w:val="0"/>
        <w:rPr>
          <w:b/>
          <w:sz w:val="36"/>
          <w:szCs w:val="36"/>
        </w:rPr>
      </w:pPr>
      <w:r w:rsidRPr="00F72B58">
        <w:rPr>
          <w:b/>
          <w:sz w:val="36"/>
          <w:szCs w:val="36"/>
        </w:rPr>
        <w:t>ERCOT Nodal Protocols</w:t>
      </w:r>
    </w:p>
    <w:p w14:paraId="4A3CBDED" w14:textId="77777777" w:rsidR="009252B5" w:rsidRPr="00F72B58" w:rsidRDefault="009252B5" w:rsidP="009252B5">
      <w:pPr>
        <w:jc w:val="center"/>
        <w:outlineLvl w:val="0"/>
        <w:rPr>
          <w:b/>
          <w:sz w:val="36"/>
          <w:szCs w:val="36"/>
        </w:rPr>
      </w:pPr>
    </w:p>
    <w:p w14:paraId="174EF8EE" w14:textId="77777777" w:rsidR="009252B5" w:rsidRPr="00F72B58" w:rsidRDefault="009252B5" w:rsidP="009252B5">
      <w:pPr>
        <w:jc w:val="center"/>
        <w:outlineLvl w:val="0"/>
        <w:rPr>
          <w:b/>
          <w:sz w:val="36"/>
          <w:szCs w:val="36"/>
        </w:rPr>
      </w:pPr>
      <w:r w:rsidRPr="00F72B58">
        <w:rPr>
          <w:b/>
          <w:sz w:val="36"/>
          <w:szCs w:val="36"/>
        </w:rPr>
        <w:t>Section 2</w:t>
      </w:r>
      <w:r>
        <w:rPr>
          <w:b/>
          <w:sz w:val="36"/>
          <w:szCs w:val="36"/>
        </w:rPr>
        <w:t>3</w:t>
      </w:r>
    </w:p>
    <w:p w14:paraId="4BB06F0B" w14:textId="77777777" w:rsidR="009252B5" w:rsidRPr="00F72B58" w:rsidRDefault="009252B5" w:rsidP="009252B5">
      <w:pPr>
        <w:jc w:val="center"/>
        <w:outlineLvl w:val="0"/>
        <w:rPr>
          <w:b/>
        </w:rPr>
      </w:pPr>
    </w:p>
    <w:p w14:paraId="4AA0D5C2" w14:textId="77777777" w:rsidR="009252B5" w:rsidRDefault="009252B5" w:rsidP="009252B5">
      <w:pPr>
        <w:jc w:val="center"/>
        <w:outlineLvl w:val="0"/>
        <w:rPr>
          <w:color w:val="333300"/>
        </w:rPr>
      </w:pPr>
      <w:commentRangeStart w:id="896"/>
      <w:r>
        <w:rPr>
          <w:b/>
          <w:sz w:val="36"/>
          <w:szCs w:val="36"/>
        </w:rPr>
        <w:t>Form</w:t>
      </w:r>
      <w:r w:rsidRPr="00F72B58">
        <w:rPr>
          <w:b/>
          <w:sz w:val="36"/>
          <w:szCs w:val="36"/>
        </w:rPr>
        <w:t xml:space="preserve"> </w:t>
      </w:r>
      <w:r>
        <w:rPr>
          <w:b/>
          <w:sz w:val="36"/>
          <w:szCs w:val="36"/>
        </w:rPr>
        <w:t>C</w:t>
      </w:r>
      <w:commentRangeEnd w:id="896"/>
      <w:r w:rsidR="00D20B8B">
        <w:rPr>
          <w:rStyle w:val="CommentReference"/>
        </w:rPr>
        <w:commentReference w:id="896"/>
      </w:r>
      <w:r w:rsidRPr="00F72B58">
        <w:rPr>
          <w:b/>
          <w:sz w:val="36"/>
          <w:szCs w:val="36"/>
        </w:rPr>
        <w:t>:</w:t>
      </w:r>
      <w:r w:rsidRPr="00A1536D">
        <w:rPr>
          <w:b/>
          <w:sz w:val="36"/>
          <w:szCs w:val="36"/>
        </w:rPr>
        <w:t xml:space="preserve"> </w:t>
      </w:r>
      <w:r>
        <w:rPr>
          <w:b/>
          <w:sz w:val="36"/>
          <w:szCs w:val="36"/>
        </w:rPr>
        <w:t xml:space="preserve"> Managed Capacity Declaration</w:t>
      </w:r>
    </w:p>
    <w:p w14:paraId="17354860" w14:textId="77777777" w:rsidR="009252B5" w:rsidRDefault="009252B5" w:rsidP="009252B5">
      <w:pPr>
        <w:outlineLvl w:val="0"/>
        <w:rPr>
          <w:color w:val="333300"/>
        </w:rPr>
      </w:pPr>
    </w:p>
    <w:p w14:paraId="722636A1" w14:textId="77777777" w:rsidR="009252B5" w:rsidRPr="005B2A3F" w:rsidRDefault="009252B5" w:rsidP="009252B5">
      <w:pPr>
        <w:jc w:val="center"/>
        <w:outlineLvl w:val="0"/>
        <w:rPr>
          <w:b/>
          <w:bCs/>
        </w:rPr>
      </w:pPr>
      <w:ins w:id="897" w:author="ERCOT" w:date="2020-05-28T12:59:00Z">
        <w:r>
          <w:rPr>
            <w:b/>
            <w:bCs/>
          </w:rPr>
          <w:t>TBD</w:t>
        </w:r>
      </w:ins>
      <w:del w:id="898" w:author="ERCOT" w:date="2023-09-27T14:02:00Z">
        <w:r w:rsidRPr="00600DD9" w:rsidDel="00600DD9">
          <w:rPr>
            <w:b/>
            <w:bCs/>
          </w:rPr>
          <w:delText xml:space="preserve"> </w:delText>
        </w:r>
        <w:r w:rsidDel="00600DD9">
          <w:rPr>
            <w:b/>
            <w:bCs/>
          </w:rPr>
          <w:delText>August 1, 2023</w:delText>
        </w:r>
      </w:del>
    </w:p>
    <w:p w14:paraId="3F0AC1B0" w14:textId="77777777" w:rsidR="009252B5" w:rsidRDefault="009252B5" w:rsidP="009252B5">
      <w:pPr>
        <w:outlineLvl w:val="0"/>
        <w:rPr>
          <w:b/>
          <w:bCs/>
        </w:rPr>
      </w:pPr>
    </w:p>
    <w:p w14:paraId="1AB558E1" w14:textId="77777777" w:rsidR="009252B5" w:rsidRDefault="009252B5" w:rsidP="009252B5">
      <w:pPr>
        <w:jc w:val="center"/>
        <w:outlineLvl w:val="0"/>
        <w:rPr>
          <w:b/>
          <w:bCs/>
        </w:rPr>
      </w:pPr>
    </w:p>
    <w:p w14:paraId="3A1F5E58" w14:textId="77777777" w:rsidR="009252B5" w:rsidRDefault="009252B5" w:rsidP="009252B5">
      <w:pPr>
        <w:jc w:val="center"/>
        <w:outlineLvl w:val="0"/>
        <w:rPr>
          <w:b/>
          <w:bCs/>
        </w:rPr>
      </w:pPr>
    </w:p>
    <w:p w14:paraId="60732F0F" w14:textId="77777777" w:rsidR="009252B5" w:rsidRDefault="009252B5" w:rsidP="009252B5">
      <w:pPr>
        <w:jc w:val="center"/>
        <w:outlineLvl w:val="0"/>
        <w:rPr>
          <w:b/>
          <w:bCs/>
        </w:rPr>
      </w:pPr>
    </w:p>
    <w:p w14:paraId="3DE12B2A" w14:textId="77777777" w:rsidR="009252B5" w:rsidRDefault="009252B5" w:rsidP="009252B5">
      <w:pPr>
        <w:jc w:val="center"/>
        <w:outlineLvl w:val="0"/>
        <w:rPr>
          <w:b/>
          <w:bCs/>
        </w:rPr>
      </w:pPr>
    </w:p>
    <w:p w14:paraId="0241C680" w14:textId="77777777" w:rsidR="009252B5" w:rsidRPr="005B2A3F" w:rsidRDefault="009252B5" w:rsidP="009252B5">
      <w:pPr>
        <w:jc w:val="center"/>
        <w:outlineLvl w:val="0"/>
        <w:rPr>
          <w:b/>
          <w:bCs/>
        </w:rPr>
      </w:pPr>
      <w:r>
        <w:rPr>
          <w:noProof/>
        </w:rPr>
        <mc:AlternateContent>
          <mc:Choice Requires="wps">
            <w:drawing>
              <wp:anchor distT="0" distB="0" distL="114300" distR="114300" simplePos="0" relativeHeight="251658240" behindDoc="0" locked="0" layoutInCell="1" allowOverlap="1" wp14:anchorId="09295CE5" wp14:editId="12DD85A6">
                <wp:simplePos x="0" y="0"/>
                <wp:positionH relativeFrom="page">
                  <wp:align>right</wp:align>
                </wp:positionH>
                <wp:positionV relativeFrom="paragraph">
                  <wp:posOffset>9525</wp:posOffset>
                </wp:positionV>
                <wp:extent cx="2514600" cy="457200"/>
                <wp:effectExtent l="0" t="0" r="1905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909F270" w14:textId="77777777" w:rsidR="009252B5" w:rsidRDefault="009252B5" w:rsidP="009252B5">
                            <w:pPr>
                              <w:rPr>
                                <w:sz w:val="20"/>
                              </w:rPr>
                            </w:pPr>
                          </w:p>
                          <w:p w14:paraId="7DA68AF3" w14:textId="77777777" w:rsidR="009252B5" w:rsidRDefault="009252B5" w:rsidP="009252B5">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295CE5" id="_x0000_t202" coordsize="21600,21600" o:spt="202" path="m,l,21600r21600,l21600,xe">
                <v:stroke joinstyle="miter"/>
                <v:path gradientshapeok="t" o:connecttype="rect"/>
              </v:shapetype>
              <v:shape id="Text Box 2" o:spid="_x0000_s1026" type="#_x0000_t202" style="position:absolute;left:0;text-align:left;margin-left:146.8pt;margin-top:.75pt;width:198pt;height:36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">
                <v:textbox>
                  <w:txbxContent>
                    <w:p w14:paraId="2909F270" w14:textId="77777777" w:rsidR="009252B5" w:rsidRDefault="009252B5" w:rsidP="009252B5">
                      <w:pPr>
                        <w:rPr>
                          <w:sz w:val="20"/>
                        </w:rPr>
                      </w:pPr>
                    </w:p>
                    <w:p w14:paraId="7DA68AF3" w14:textId="77777777" w:rsidR="009252B5" w:rsidRDefault="009252B5" w:rsidP="009252B5">
                      <w:r>
                        <w:rPr>
                          <w:sz w:val="20"/>
                        </w:rPr>
                        <w:t>Date Received:  ______________________</w:t>
                      </w:r>
                    </w:p>
                  </w:txbxContent>
                </v:textbox>
                <w10:wrap type="square" anchorx="page"/>
              </v:shape>
            </w:pict>
          </mc:Fallback>
        </mc:AlternateContent>
      </w:r>
    </w:p>
    <w:p w14:paraId="3068C09E" w14:textId="77777777" w:rsidR="009252B5" w:rsidRDefault="009252B5" w:rsidP="009252B5">
      <w:pPr>
        <w:jc w:val="center"/>
        <w:rPr>
          <w:b/>
          <w:bCs/>
        </w:rPr>
      </w:pPr>
    </w:p>
    <w:p w14:paraId="3DB23602" w14:textId="77777777" w:rsidR="009252B5" w:rsidRDefault="009252B5" w:rsidP="009252B5">
      <w:pPr>
        <w:jc w:val="center"/>
        <w:rPr>
          <w:b/>
          <w:bCs/>
        </w:rPr>
      </w:pPr>
    </w:p>
    <w:p w14:paraId="78CEB594" w14:textId="77777777" w:rsidR="009252B5" w:rsidRPr="008629CC" w:rsidRDefault="009252B5" w:rsidP="009252B5">
      <w:pPr>
        <w:spacing w:after="240"/>
        <w:jc w:val="center"/>
        <w:rPr>
          <w:b/>
          <w:bCs/>
        </w:rPr>
      </w:pPr>
      <w:r>
        <w:rPr>
          <w:b/>
          <w:bCs/>
        </w:rPr>
        <w:t>MANAGED CAPACITY DECLARATION</w:t>
      </w:r>
      <w:r w:rsidRPr="00600DD9">
        <w:rPr>
          <w:noProof/>
        </w:rPr>
        <w:t xml:space="preserve"> </w:t>
      </w:r>
    </w:p>
    <w:p w14:paraId="2D18DA37" w14:textId="77777777" w:rsidR="009252B5" w:rsidRDefault="009252B5" w:rsidP="009252B5">
      <w:pPr>
        <w:spacing w:after="240"/>
      </w:pPr>
      <w:r>
        <w:t xml:space="preserve">Pursuant to subsection (d) of </w:t>
      </w:r>
      <w:r w:rsidRPr="003A5578">
        <w:rPr>
          <w:iCs/>
          <w:smallCaps/>
        </w:rPr>
        <w:t>P.U.C. Subst. R</w:t>
      </w:r>
      <w:r w:rsidRPr="003A5578">
        <w:rPr>
          <w:iCs/>
          <w:szCs w:val="20"/>
        </w:rPr>
        <w:t xml:space="preserve">. </w:t>
      </w:r>
      <w:r>
        <w:t xml:space="preserve">25.502, </w:t>
      </w:r>
      <w:r w:rsidRPr="0080152E">
        <w:t>Pricing Safeguards in Markets Operated by the Electric Reliability Council of Texas</w:t>
      </w:r>
      <w:r>
        <w:t xml:space="preserve">, and Section 3.6.2, </w:t>
      </w:r>
      <w:r w:rsidRPr="002E703A">
        <w:t>Decision Making Entity for a Resource</w:t>
      </w:r>
      <w:r>
        <w:t xml:space="preserve">, each Resource Entity shall inform ERCOT of the </w:t>
      </w:r>
      <w:r w:rsidRPr="00050EF7">
        <w:t xml:space="preserve">Decision Making Entity </w:t>
      </w:r>
      <w:r>
        <w:t xml:space="preserve">(DME) that controls each Resource that it </w:t>
      </w:r>
      <w:ins w:id="899" w:author="ERCOT" w:date="2023-09-27T14:04:00Z">
        <w:r>
          <w:t>represents</w:t>
        </w:r>
      </w:ins>
      <w:del w:id="900" w:author="ERCOT" w:date="2023-09-27T14:04:00Z">
        <w:r w:rsidDel="00600DD9">
          <w:delText>owns</w:delText>
        </w:r>
      </w:del>
      <w:r>
        <w:t>, except for Load Resources that are not Security Constrained Economic Dispatch (SCED) qualified, by completing this Declaration.</w:t>
      </w:r>
    </w:p>
    <w:p w14:paraId="2D7835BD" w14:textId="77777777" w:rsidR="009252B5" w:rsidRDefault="009252B5" w:rsidP="009252B5">
      <w:pPr>
        <w:spacing w:after="240"/>
      </w:pPr>
      <w:r>
        <w:t xml:space="preserve">If the legal entity that </w:t>
      </w:r>
      <w:ins w:id="901" w:author="ERCOT" w:date="2023-09-27T14:04:00Z">
        <w:r>
          <w:t>represents</w:t>
        </w:r>
      </w:ins>
      <w:del w:id="902" w:author="ERCOT" w:date="2023-09-27T14:04:00Z">
        <w:r w:rsidDel="00600DD9">
          <w:delText>owns</w:delText>
        </w:r>
      </w:del>
      <w:r>
        <w:t xml:space="preserve"> a Resource is not registered as </w:t>
      </w:r>
      <w:del w:id="903" w:author="ERCOT" w:date="2023-09-27T14:04:00Z">
        <w:r w:rsidDel="00600DD9">
          <w:delText>a</w:delText>
        </w:r>
      </w:del>
      <w:ins w:id="904" w:author="ERCOT" w:date="2023-09-27T14:04:00Z">
        <w:r>
          <w:t>the</w:t>
        </w:r>
      </w:ins>
      <w:r>
        <w:t xml:space="preserve"> Resource Entity, then the Resource Entity that registered the Resource with ERCOT shall complete this Declaration for the Resource and submit it to ERCOT with a signed acknowledgement from the Resource owner authorizing the Resource Entity to complete this Declaration as the owner’s agent and explaining the arrangement or agreement in place.</w:t>
      </w:r>
    </w:p>
    <w:p w14:paraId="77B2719E" w14:textId="77777777" w:rsidR="009252B5" w:rsidRDefault="009252B5" w:rsidP="009252B5">
      <w:pPr>
        <w:spacing w:after="240"/>
      </w:pPr>
      <w:r>
        <w:t xml:space="preserve">ERCOT may request additional verification on a case-by-case basis from the relevant Resource Entity </w:t>
      </w:r>
      <w:proofErr w:type="gramStart"/>
      <w:r>
        <w:t>in order to</w:t>
      </w:r>
      <w:proofErr w:type="gramEnd"/>
      <w:r>
        <w:t xml:space="preserve"> verify the DME that controls a Resource.  For purposes of this Declaration, “control” is defined as the ultimate decision-making authority over how a Resource is dispatched and priced, either by virtue of ownership or agreement, and a substantial financial stake in the Resource’s profitable operation.  All Resources under common control are required to declare the same DME.  </w:t>
      </w:r>
    </w:p>
    <w:p w14:paraId="13BDB210" w14:textId="77777777" w:rsidR="009252B5" w:rsidRDefault="009252B5" w:rsidP="009252B5">
      <w:pPr>
        <w:spacing w:after="240"/>
      </w:pPr>
      <w:r>
        <w:t xml:space="preserve">For a Split Generation Resource, each Resource Entity that </w:t>
      </w:r>
      <w:ins w:id="905" w:author="ERCOT" w:date="2023-09-27T14:04:00Z">
        <w:r>
          <w:t>represents</w:t>
        </w:r>
      </w:ins>
      <w:del w:id="906" w:author="ERCOT" w:date="2023-09-27T14:04:00Z">
        <w:r w:rsidDel="00600DD9">
          <w:delText>owns</w:delText>
        </w:r>
      </w:del>
      <w:r>
        <w:t xml:space="preserve"> a portion of the Split Generation Resource shall separately submit this Declaration to identify the DME that controls the associated portion of the Split Generation Resource.</w:t>
      </w:r>
    </w:p>
    <w:p w14:paraId="6F64C66F" w14:textId="77777777" w:rsidR="009252B5" w:rsidRDefault="009252B5" w:rsidP="009252B5">
      <w:pPr>
        <w:spacing w:after="240"/>
      </w:pPr>
      <w:r>
        <w:t>A</w:t>
      </w:r>
      <w:r w:rsidRPr="00FC7CF2">
        <w:t xml:space="preserve"> Resource Entity shall notify ERCOT of any known changes in </w:t>
      </w:r>
      <w:r>
        <w:t>its Resource’s DME</w:t>
      </w:r>
      <w:r w:rsidRPr="00FC7CF2">
        <w:t xml:space="preserve"> no later than 14 calendar days prior to the date that the change takes effect, or as soon as possible in a situation where the Resource Entity cannot meet the </w:t>
      </w:r>
      <w:proofErr w:type="gramStart"/>
      <w:r w:rsidRPr="00FC7CF2">
        <w:t>14 calendar</w:t>
      </w:r>
      <w:proofErr w:type="gramEnd"/>
      <w:r w:rsidRPr="00FC7CF2">
        <w:t xml:space="preserve"> day notice requirement. </w:t>
      </w:r>
      <w:r>
        <w:t xml:space="preserve"> </w:t>
      </w:r>
      <w:r w:rsidRPr="00FC7CF2">
        <w:t xml:space="preserve">However, in no event may the Resource Entity inform ERCOT later than 72 hours before the date on which the change </w:t>
      </w:r>
      <w:r>
        <w:t xml:space="preserve">in DME </w:t>
      </w:r>
      <w:r w:rsidRPr="00FC7CF2">
        <w:t xml:space="preserve">takes effect. In addition, this Managed Capacity Declaration form must be submitted and accepted </w:t>
      </w:r>
      <w:r>
        <w:t xml:space="preserve">by ERCOT </w:t>
      </w:r>
      <w:r w:rsidRPr="00FC7CF2">
        <w:t xml:space="preserve">before these changes are applied to the associated </w:t>
      </w:r>
      <w:r>
        <w:t>R</w:t>
      </w:r>
      <w:r w:rsidRPr="00FC7CF2">
        <w:t>esource(s).</w:t>
      </w:r>
      <w:r w:rsidRPr="00FC7CF2">
        <w:tab/>
      </w:r>
    </w:p>
    <w:p w14:paraId="081D7A20" w14:textId="77777777" w:rsidR="009252B5" w:rsidRDefault="009252B5" w:rsidP="009252B5">
      <w:pPr>
        <w:spacing w:after="240"/>
      </w:pPr>
      <w:r>
        <w:t xml:space="preserve">The signed Declaration form may be submitted electronically through the Market Information System (MIS) as a Service Request, using the Type: MP Registration and Sub-Type: Resource/Asset Registration.  Submission through the MIS link requires a valid Authorized Representative’s Digital Certificate. An alternative to MIS is to submit the signed Declaration form in pdf format to both </w:t>
      </w:r>
      <w:hyperlink r:id="rId24" w:history="1">
        <w:r w:rsidRPr="00785B8E">
          <w:rPr>
            <w:rStyle w:val="Hyperlink"/>
          </w:rPr>
          <w:t>ercotregistration@ercot.com</w:t>
        </w:r>
      </w:hyperlink>
      <w:r>
        <w:t xml:space="preserve"> and </w:t>
      </w:r>
      <w:hyperlink r:id="rId25" w:history="1">
        <w:r w:rsidRPr="00785B8E">
          <w:rPr>
            <w:rStyle w:val="Hyperlink"/>
          </w:rPr>
          <w:t>MPRegistration@ercot.com</w:t>
        </w:r>
      </w:hyperlink>
      <w:r>
        <w:t>.</w:t>
      </w:r>
    </w:p>
    <w:p w14:paraId="6DE2E361" w14:textId="77777777" w:rsidR="009252B5" w:rsidRDefault="009252B5" w:rsidP="009252B5">
      <w:pPr>
        <w:spacing w:after="240"/>
      </w:pPr>
      <w:r>
        <w:lastRenderedPageBreak/>
        <w:t xml:space="preserve">If questions arise related to the completion of this form, please contact your designated ERCOT Account Manager or email ERCOT Client Services at </w:t>
      </w:r>
      <w:hyperlink r:id="rId26" w:history="1">
        <w:r w:rsidRPr="00785B8E">
          <w:rPr>
            <w:rStyle w:val="Hyperlink"/>
          </w:rPr>
          <w:t>ClientServices@ercot.com</w:t>
        </w:r>
      </w:hyperlink>
      <w:r>
        <w:t xml:space="preserve"> with the subject ”Decision Making Entity Form”.</w:t>
      </w:r>
    </w:p>
    <w:p w14:paraId="343A0490" w14:textId="77777777" w:rsidR="009252B5" w:rsidRDefault="009252B5" w:rsidP="009252B5">
      <w:pPr>
        <w:spacing w:after="240"/>
      </w:pPr>
    </w:p>
    <w:p w14:paraId="30CDD9C3" w14:textId="77777777" w:rsidR="009252B5" w:rsidRDefault="009252B5" w:rsidP="009252B5"/>
    <w:tbl>
      <w:tblPr>
        <w:tblW w:w="9630" w:type="dxa"/>
        <w:tblInd w:w="108" w:type="dxa"/>
        <w:tblLayout w:type="fixed"/>
        <w:tblCellMar>
          <w:left w:w="0" w:type="dxa"/>
          <w:right w:w="0" w:type="dxa"/>
        </w:tblCellMar>
        <w:tblLook w:val="04A0" w:firstRow="1" w:lastRow="0" w:firstColumn="1" w:lastColumn="0" w:noHBand="0" w:noVBand="1"/>
      </w:tblPr>
      <w:tblGrid>
        <w:gridCol w:w="1800"/>
        <w:gridCol w:w="2160"/>
        <w:gridCol w:w="2250"/>
        <w:gridCol w:w="2070"/>
        <w:gridCol w:w="1350"/>
      </w:tblGrid>
      <w:tr w:rsidR="009252B5" w14:paraId="6BA307A6" w14:textId="77777777" w:rsidTr="00C54A16">
        <w:trPr>
          <w:trHeight w:val="402"/>
        </w:trPr>
        <w:tc>
          <w:tcPr>
            <w:tcW w:w="8280" w:type="dxa"/>
            <w:gridSpan w:val="4"/>
            <w:tcBorders>
              <w:top w:val="nil"/>
              <w:left w:val="nil"/>
              <w:bottom w:val="nil"/>
              <w:right w:val="nil"/>
            </w:tcBorders>
            <w:shd w:val="clear" w:color="000000" w:fill="FFFFFF"/>
            <w:noWrap/>
            <w:vAlign w:val="bottom"/>
            <w:hideMark/>
          </w:tcPr>
          <w:p w14:paraId="6427D253" w14:textId="77777777" w:rsidR="009252B5" w:rsidRPr="00FC7CF2" w:rsidRDefault="009252B5" w:rsidP="00C54A16">
            <w:pPr>
              <w:spacing w:after="240"/>
              <w:jc w:val="center"/>
              <w:rPr>
                <w:b/>
                <w:bCs/>
              </w:rPr>
            </w:pPr>
            <w:r w:rsidRPr="00FC7CF2">
              <w:rPr>
                <w:b/>
                <w:bCs/>
              </w:rPr>
              <w:t xml:space="preserve">Declaration of </w:t>
            </w:r>
            <w:proofErr w:type="gramStart"/>
            <w:r w:rsidRPr="00FC7CF2">
              <w:rPr>
                <w:b/>
                <w:bCs/>
              </w:rPr>
              <w:t>Decision</w:t>
            </w:r>
            <w:r>
              <w:rPr>
                <w:b/>
                <w:bCs/>
              </w:rPr>
              <w:t xml:space="preserve"> </w:t>
            </w:r>
            <w:r w:rsidRPr="00FC7CF2">
              <w:rPr>
                <w:b/>
                <w:bCs/>
              </w:rPr>
              <w:t>Making</w:t>
            </w:r>
            <w:proofErr w:type="gramEnd"/>
            <w:r w:rsidRPr="00FC7CF2">
              <w:rPr>
                <w:b/>
                <w:bCs/>
              </w:rPr>
              <w:t xml:space="preserve"> Entity (DME)</w:t>
            </w:r>
          </w:p>
        </w:tc>
        <w:tc>
          <w:tcPr>
            <w:tcW w:w="1350" w:type="dxa"/>
            <w:tcBorders>
              <w:top w:val="nil"/>
              <w:left w:val="nil"/>
              <w:bottom w:val="nil"/>
              <w:right w:val="nil"/>
            </w:tcBorders>
            <w:shd w:val="clear" w:color="000000" w:fill="FFFFFF"/>
          </w:tcPr>
          <w:p w14:paraId="66BC94BD" w14:textId="77777777" w:rsidR="009252B5" w:rsidRPr="00FC7CF2" w:rsidRDefault="009252B5" w:rsidP="00C54A16">
            <w:pPr>
              <w:spacing w:after="240"/>
              <w:jc w:val="center"/>
              <w:rPr>
                <w:b/>
                <w:bCs/>
              </w:rPr>
            </w:pPr>
          </w:p>
        </w:tc>
      </w:tr>
      <w:tr w:rsidR="009252B5" w14:paraId="70DF9C9F" w14:textId="77777777" w:rsidTr="00C54A16">
        <w:trPr>
          <w:trHeight w:val="593"/>
        </w:trPr>
        <w:tc>
          <w:tcPr>
            <w:tcW w:w="1800" w:type="dxa"/>
            <w:tcBorders>
              <w:top w:val="single" w:sz="4" w:space="0" w:color="auto"/>
              <w:left w:val="single" w:sz="4" w:space="0" w:color="auto"/>
              <w:bottom w:val="single" w:sz="4" w:space="0" w:color="auto"/>
              <w:right w:val="single" w:sz="4" w:space="0" w:color="000000"/>
            </w:tcBorders>
            <w:shd w:val="clear" w:color="000000" w:fill="C0C0C0"/>
            <w:vAlign w:val="bottom"/>
            <w:hideMark/>
          </w:tcPr>
          <w:p w14:paraId="68696835" w14:textId="77777777" w:rsidR="009252B5" w:rsidRPr="00FC7CF2" w:rsidRDefault="009252B5" w:rsidP="00C54A16">
            <w:pPr>
              <w:rPr>
                <w:b/>
                <w:bCs/>
                <w:szCs w:val="20"/>
              </w:rPr>
            </w:pPr>
            <w:r w:rsidRPr="00FC7CF2">
              <w:rPr>
                <w:b/>
                <w:bCs/>
                <w:szCs w:val="20"/>
              </w:rPr>
              <w:t>Resource Entity</w:t>
            </w:r>
          </w:p>
        </w:tc>
        <w:tc>
          <w:tcPr>
            <w:tcW w:w="7830" w:type="dxa"/>
            <w:gridSpan w:val="4"/>
            <w:tcBorders>
              <w:top w:val="single" w:sz="4" w:space="0" w:color="auto"/>
              <w:left w:val="nil"/>
              <w:bottom w:val="single" w:sz="4" w:space="0" w:color="auto"/>
              <w:right w:val="single" w:sz="4" w:space="0" w:color="000000"/>
            </w:tcBorders>
            <w:shd w:val="clear" w:color="000000" w:fill="FFFFFF"/>
            <w:vAlign w:val="bottom"/>
            <w:hideMark/>
          </w:tcPr>
          <w:p w14:paraId="2ECFB1AA" w14:textId="77777777" w:rsidR="009252B5" w:rsidRPr="00BA4C1D" w:rsidRDefault="009252B5" w:rsidP="00C54A16">
            <w:pPr>
              <w:rPr>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9252B5" w14:paraId="1B542BB7" w14:textId="77777777" w:rsidTr="00C54A16">
        <w:trPr>
          <w:trHeight w:val="300"/>
        </w:trPr>
        <w:tc>
          <w:tcPr>
            <w:tcW w:w="1800" w:type="dxa"/>
            <w:tcBorders>
              <w:top w:val="single" w:sz="4" w:space="0" w:color="auto"/>
              <w:left w:val="single" w:sz="4" w:space="0" w:color="auto"/>
              <w:bottom w:val="single" w:sz="4" w:space="0" w:color="auto"/>
              <w:right w:val="single" w:sz="4" w:space="0" w:color="000000"/>
            </w:tcBorders>
            <w:shd w:val="clear" w:color="000000" w:fill="C0C0C0"/>
            <w:vAlign w:val="bottom"/>
            <w:hideMark/>
          </w:tcPr>
          <w:p w14:paraId="4D88861C" w14:textId="77777777" w:rsidR="009252B5" w:rsidRPr="00FC7CF2" w:rsidRDefault="009252B5" w:rsidP="00C54A16">
            <w:pPr>
              <w:rPr>
                <w:b/>
                <w:bCs/>
                <w:szCs w:val="20"/>
              </w:rPr>
            </w:pPr>
            <w:r w:rsidRPr="00FC7CF2">
              <w:rPr>
                <w:b/>
                <w:bCs/>
                <w:szCs w:val="20"/>
              </w:rPr>
              <w:t>DUNS Number</w:t>
            </w:r>
          </w:p>
        </w:tc>
        <w:tc>
          <w:tcPr>
            <w:tcW w:w="7830" w:type="dxa"/>
            <w:gridSpan w:val="4"/>
            <w:tcBorders>
              <w:top w:val="single" w:sz="4" w:space="0" w:color="auto"/>
              <w:left w:val="nil"/>
              <w:bottom w:val="single" w:sz="4" w:space="0" w:color="auto"/>
              <w:right w:val="single" w:sz="4" w:space="0" w:color="000000"/>
            </w:tcBorders>
            <w:shd w:val="clear" w:color="000000" w:fill="FFFFFF"/>
            <w:vAlign w:val="bottom"/>
            <w:hideMark/>
          </w:tcPr>
          <w:p w14:paraId="098DADE0" w14:textId="77777777" w:rsidR="009252B5" w:rsidRPr="00BA4C1D" w:rsidRDefault="009252B5" w:rsidP="00C54A16">
            <w:pPr>
              <w:rPr>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9252B5" w14:paraId="1D7274D0" w14:textId="77777777" w:rsidTr="00C54A16">
        <w:trPr>
          <w:trHeight w:val="255"/>
        </w:trPr>
        <w:tc>
          <w:tcPr>
            <w:tcW w:w="9630" w:type="dxa"/>
            <w:gridSpan w:val="5"/>
            <w:tcBorders>
              <w:top w:val="single" w:sz="4" w:space="0" w:color="auto"/>
              <w:left w:val="single" w:sz="4" w:space="0" w:color="auto"/>
              <w:bottom w:val="single" w:sz="4" w:space="0" w:color="auto"/>
              <w:right w:val="single" w:sz="4" w:space="0" w:color="auto"/>
            </w:tcBorders>
            <w:shd w:val="clear" w:color="000000" w:fill="FFFFFF"/>
            <w:hideMark/>
          </w:tcPr>
          <w:p w14:paraId="071DCDF2" w14:textId="77777777" w:rsidR="009252B5" w:rsidRPr="00FC7CF2" w:rsidRDefault="009252B5" w:rsidP="00C54A16">
            <w:pPr>
              <w:rPr>
                <w:sz w:val="20"/>
                <w:szCs w:val="20"/>
              </w:rPr>
            </w:pPr>
            <w:r w:rsidRPr="00FC7CF2">
              <w:rPr>
                <w:sz w:val="20"/>
                <w:szCs w:val="20"/>
              </w:rPr>
              <w:t> </w:t>
            </w:r>
          </w:p>
        </w:tc>
      </w:tr>
      <w:tr w:rsidR="009252B5" w14:paraId="179F1C13" w14:textId="77777777" w:rsidTr="00C54A16">
        <w:trPr>
          <w:trHeight w:val="1099"/>
        </w:trPr>
        <w:tc>
          <w:tcPr>
            <w:tcW w:w="1800" w:type="dxa"/>
            <w:tcBorders>
              <w:top w:val="single" w:sz="4" w:space="0" w:color="auto"/>
              <w:left w:val="single" w:sz="4" w:space="0" w:color="auto"/>
              <w:bottom w:val="single" w:sz="4" w:space="0" w:color="auto"/>
              <w:right w:val="single" w:sz="4" w:space="0" w:color="000000"/>
            </w:tcBorders>
            <w:shd w:val="clear" w:color="000000" w:fill="C0C0C0"/>
            <w:vAlign w:val="center"/>
            <w:hideMark/>
          </w:tcPr>
          <w:p w14:paraId="4AF8165F" w14:textId="77777777" w:rsidR="009252B5" w:rsidRPr="00FC7CF2" w:rsidRDefault="009252B5" w:rsidP="00C54A16">
            <w:pPr>
              <w:jc w:val="center"/>
              <w:rPr>
                <w:b/>
                <w:bCs/>
                <w:szCs w:val="20"/>
              </w:rPr>
            </w:pPr>
            <w:r w:rsidRPr="00FC7CF2">
              <w:rPr>
                <w:b/>
                <w:bCs/>
                <w:szCs w:val="20"/>
              </w:rPr>
              <w:t>Resource Site Name</w:t>
            </w:r>
          </w:p>
        </w:tc>
        <w:tc>
          <w:tcPr>
            <w:tcW w:w="2160" w:type="dxa"/>
            <w:tcBorders>
              <w:top w:val="nil"/>
              <w:left w:val="nil"/>
              <w:bottom w:val="single" w:sz="4" w:space="0" w:color="auto"/>
              <w:right w:val="single" w:sz="4" w:space="0" w:color="auto"/>
            </w:tcBorders>
            <w:shd w:val="clear" w:color="000000" w:fill="C0C0C0"/>
            <w:vAlign w:val="center"/>
            <w:hideMark/>
          </w:tcPr>
          <w:p w14:paraId="2A7F06F1" w14:textId="77777777" w:rsidR="009252B5" w:rsidRPr="00FC7CF2" w:rsidRDefault="009252B5" w:rsidP="00C54A16">
            <w:pPr>
              <w:jc w:val="center"/>
              <w:rPr>
                <w:b/>
                <w:bCs/>
                <w:szCs w:val="20"/>
              </w:rPr>
            </w:pPr>
            <w:r w:rsidRPr="00FC7CF2">
              <w:rPr>
                <w:b/>
                <w:bCs/>
                <w:szCs w:val="20"/>
              </w:rPr>
              <w:t>Resource Unit Code</w:t>
            </w:r>
            <w:r>
              <w:rPr>
                <w:b/>
                <w:bCs/>
                <w:szCs w:val="20"/>
              </w:rPr>
              <w:t>,</w:t>
            </w:r>
            <w:r w:rsidRPr="00FC7CF2">
              <w:rPr>
                <w:b/>
                <w:bCs/>
                <w:szCs w:val="20"/>
              </w:rPr>
              <w:t xml:space="preserve"> as Registered with ERCOT</w:t>
            </w:r>
            <w:r>
              <w:rPr>
                <w:b/>
                <w:bCs/>
                <w:szCs w:val="20"/>
              </w:rPr>
              <w:t xml:space="preserve"> </w:t>
            </w:r>
            <w:r w:rsidRPr="00195CA2">
              <w:rPr>
                <w:b/>
                <w:bCs/>
                <w:szCs w:val="20"/>
              </w:rPr>
              <w:t>[</w:t>
            </w:r>
            <w:r>
              <w:rPr>
                <w:b/>
                <w:bCs/>
                <w:szCs w:val="20"/>
              </w:rPr>
              <w:t xml:space="preserve">used when the Resource was registered, such as </w:t>
            </w:r>
            <w:r w:rsidRPr="00195CA2">
              <w:rPr>
                <w:b/>
                <w:bCs/>
                <w:szCs w:val="20"/>
              </w:rPr>
              <w:t>in RIOO]</w:t>
            </w:r>
          </w:p>
        </w:tc>
        <w:tc>
          <w:tcPr>
            <w:tcW w:w="2250" w:type="dxa"/>
            <w:tcBorders>
              <w:top w:val="nil"/>
              <w:left w:val="nil"/>
              <w:bottom w:val="single" w:sz="4" w:space="0" w:color="auto"/>
              <w:right w:val="single" w:sz="4" w:space="0" w:color="auto"/>
            </w:tcBorders>
            <w:shd w:val="clear" w:color="000000" w:fill="C0C0C0"/>
            <w:vAlign w:val="center"/>
            <w:hideMark/>
          </w:tcPr>
          <w:p w14:paraId="663A0984" w14:textId="77777777" w:rsidR="009252B5" w:rsidRPr="00FC7CF2" w:rsidRDefault="009252B5" w:rsidP="00C54A16">
            <w:pPr>
              <w:jc w:val="center"/>
              <w:rPr>
                <w:b/>
                <w:bCs/>
                <w:szCs w:val="20"/>
              </w:rPr>
            </w:pPr>
            <w:r w:rsidRPr="00FC7CF2">
              <w:rPr>
                <w:b/>
                <w:bCs/>
                <w:szCs w:val="20"/>
              </w:rPr>
              <w:t>DME</w:t>
            </w:r>
            <w:r w:rsidRPr="00FC7CF2">
              <w:rPr>
                <w:b/>
                <w:bCs/>
                <w:szCs w:val="20"/>
              </w:rPr>
              <w:br/>
              <w:t xml:space="preserve">[If </w:t>
            </w:r>
            <w:r>
              <w:rPr>
                <w:b/>
                <w:bCs/>
                <w:szCs w:val="20"/>
              </w:rPr>
              <w:t xml:space="preserve">DME is currently listed in the </w:t>
            </w:r>
            <w:hyperlink r:id="rId27" w:history="1">
              <w:r w:rsidRPr="00442661">
                <w:rPr>
                  <w:rStyle w:val="Hyperlink"/>
                  <w:b/>
                  <w:bCs/>
                  <w:szCs w:val="20"/>
                </w:rPr>
                <w:t>Resource Control Report</w:t>
              </w:r>
            </w:hyperlink>
            <w:r w:rsidRPr="00FC7CF2">
              <w:rPr>
                <w:b/>
                <w:bCs/>
                <w:szCs w:val="20"/>
              </w:rPr>
              <w:t xml:space="preserve">, use name as </w:t>
            </w:r>
            <w:r>
              <w:rPr>
                <w:b/>
                <w:bCs/>
                <w:szCs w:val="20"/>
              </w:rPr>
              <w:t>listed</w:t>
            </w:r>
            <w:r w:rsidRPr="00195CA2">
              <w:rPr>
                <w:b/>
                <w:bCs/>
                <w:szCs w:val="20"/>
              </w:rPr>
              <w:t xml:space="preserve">. </w:t>
            </w:r>
            <w:r>
              <w:rPr>
                <w:b/>
                <w:bCs/>
                <w:szCs w:val="20"/>
              </w:rPr>
              <w:t xml:space="preserve"> </w:t>
            </w:r>
            <w:r w:rsidRPr="00195CA2">
              <w:rPr>
                <w:b/>
                <w:bCs/>
                <w:szCs w:val="20"/>
              </w:rPr>
              <w:t>Do not leave blank.</w:t>
            </w:r>
            <w:r w:rsidRPr="00FC7CF2">
              <w:rPr>
                <w:b/>
                <w:bCs/>
                <w:szCs w:val="20"/>
              </w:rPr>
              <w:t>]</w:t>
            </w:r>
          </w:p>
        </w:tc>
        <w:tc>
          <w:tcPr>
            <w:tcW w:w="2070" w:type="dxa"/>
            <w:tcBorders>
              <w:top w:val="nil"/>
              <w:left w:val="nil"/>
              <w:bottom w:val="single" w:sz="4" w:space="0" w:color="auto"/>
              <w:right w:val="single" w:sz="4" w:space="0" w:color="auto"/>
            </w:tcBorders>
            <w:shd w:val="clear" w:color="000000" w:fill="C0C0C0"/>
            <w:vAlign w:val="center"/>
            <w:hideMark/>
          </w:tcPr>
          <w:p w14:paraId="5B8BEF1C" w14:textId="77777777" w:rsidR="009252B5" w:rsidRPr="00FC7CF2" w:rsidRDefault="009252B5" w:rsidP="00C54A16">
            <w:pPr>
              <w:jc w:val="center"/>
              <w:rPr>
                <w:b/>
                <w:bCs/>
                <w:szCs w:val="20"/>
              </w:rPr>
            </w:pPr>
            <w:r>
              <w:rPr>
                <w:b/>
                <w:bCs/>
                <w:szCs w:val="20"/>
              </w:rPr>
              <w:t xml:space="preserve">DME </w:t>
            </w:r>
            <w:r w:rsidRPr="00FC7CF2">
              <w:rPr>
                <w:b/>
                <w:bCs/>
                <w:szCs w:val="20"/>
              </w:rPr>
              <w:t>DUN</w:t>
            </w:r>
            <w:r>
              <w:rPr>
                <w:b/>
                <w:bCs/>
                <w:szCs w:val="20"/>
              </w:rPr>
              <w:t>S Number</w:t>
            </w:r>
            <w:r w:rsidRPr="00FC7CF2">
              <w:rPr>
                <w:b/>
                <w:bCs/>
                <w:szCs w:val="20"/>
              </w:rPr>
              <w:t xml:space="preserve"> [</w:t>
            </w:r>
            <w:r>
              <w:rPr>
                <w:b/>
                <w:bCs/>
                <w:szCs w:val="20"/>
              </w:rPr>
              <w:t xml:space="preserve">If new DME, </w:t>
            </w:r>
            <w:r w:rsidRPr="00195CA2">
              <w:rPr>
                <w:b/>
                <w:bCs/>
                <w:szCs w:val="20"/>
              </w:rPr>
              <w:t xml:space="preserve">consult </w:t>
            </w:r>
            <w:hyperlink r:id="rId28" w:history="1">
              <w:r w:rsidRPr="00195CA2">
                <w:rPr>
                  <w:b/>
                  <w:bCs/>
                  <w:color w:val="0000FF"/>
                  <w:szCs w:val="20"/>
                  <w:u w:val="single"/>
                </w:rPr>
                <w:t>Dun &amp; Bradstreet</w:t>
              </w:r>
            </w:hyperlink>
            <w:r w:rsidRPr="00195CA2">
              <w:rPr>
                <w:b/>
                <w:bCs/>
                <w:szCs w:val="20"/>
              </w:rPr>
              <w:t>. Do not leave blank.</w:t>
            </w:r>
            <w:r w:rsidRPr="00FC7CF2">
              <w:rPr>
                <w:b/>
                <w:bCs/>
                <w:szCs w:val="20"/>
              </w:rPr>
              <w:t>]</w:t>
            </w:r>
          </w:p>
        </w:tc>
        <w:tc>
          <w:tcPr>
            <w:tcW w:w="1350" w:type="dxa"/>
            <w:tcBorders>
              <w:top w:val="nil"/>
              <w:left w:val="nil"/>
              <w:bottom w:val="single" w:sz="4" w:space="0" w:color="auto"/>
              <w:right w:val="single" w:sz="4" w:space="0" w:color="auto"/>
            </w:tcBorders>
            <w:shd w:val="clear" w:color="000000" w:fill="C0C0C0"/>
            <w:vAlign w:val="center"/>
          </w:tcPr>
          <w:p w14:paraId="2260DD11" w14:textId="77777777" w:rsidR="009252B5" w:rsidRPr="00195CA2" w:rsidRDefault="009252B5" w:rsidP="00C54A16">
            <w:pPr>
              <w:jc w:val="center"/>
              <w:rPr>
                <w:b/>
                <w:bCs/>
                <w:szCs w:val="20"/>
              </w:rPr>
            </w:pPr>
            <w:r w:rsidRPr="00195CA2">
              <w:rPr>
                <w:b/>
                <w:bCs/>
                <w:szCs w:val="20"/>
              </w:rPr>
              <w:t>Preferred</w:t>
            </w:r>
          </w:p>
          <w:p w14:paraId="790D8B1F" w14:textId="77777777" w:rsidR="009252B5" w:rsidRDefault="009252B5" w:rsidP="00C54A16">
            <w:pPr>
              <w:jc w:val="center"/>
              <w:rPr>
                <w:b/>
                <w:bCs/>
                <w:szCs w:val="20"/>
              </w:rPr>
            </w:pPr>
            <w:r w:rsidRPr="00195CA2">
              <w:rPr>
                <w:b/>
                <w:bCs/>
                <w:szCs w:val="20"/>
              </w:rPr>
              <w:t>Effective Date</w:t>
            </w:r>
          </w:p>
        </w:tc>
      </w:tr>
      <w:tr w:rsidR="009252B5" w14:paraId="7D237979" w14:textId="77777777" w:rsidTr="00C54A16">
        <w:trPr>
          <w:trHeight w:val="300"/>
        </w:trPr>
        <w:tc>
          <w:tcPr>
            <w:tcW w:w="1800" w:type="dxa"/>
            <w:tcBorders>
              <w:top w:val="single" w:sz="4" w:space="0" w:color="auto"/>
              <w:left w:val="single" w:sz="4" w:space="0" w:color="auto"/>
              <w:bottom w:val="single" w:sz="4" w:space="0" w:color="auto"/>
              <w:right w:val="single" w:sz="4" w:space="0" w:color="000000"/>
            </w:tcBorders>
            <w:noWrap/>
            <w:vAlign w:val="bottom"/>
            <w:hideMark/>
          </w:tcPr>
          <w:p w14:paraId="4E04C976" w14:textId="77777777" w:rsidR="009252B5" w:rsidRPr="00FC7CF2" w:rsidRDefault="009252B5" w:rsidP="00C54A16">
            <w:pPr>
              <w:rPr>
                <w:color w:val="000000"/>
                <w:sz w:val="20"/>
                <w:szCs w:val="20"/>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2160" w:type="dxa"/>
            <w:tcBorders>
              <w:top w:val="nil"/>
              <w:left w:val="nil"/>
              <w:bottom w:val="single" w:sz="4" w:space="0" w:color="auto"/>
              <w:right w:val="single" w:sz="4" w:space="0" w:color="auto"/>
            </w:tcBorders>
            <w:noWrap/>
            <w:hideMark/>
          </w:tcPr>
          <w:p w14:paraId="28B1956D" w14:textId="77777777" w:rsidR="009252B5" w:rsidRDefault="009252B5" w:rsidP="00C54A16">
            <w:r w:rsidRPr="00FA759A">
              <w:rPr>
                <w:bCs/>
              </w:rPr>
              <w:fldChar w:fldCharType="begin">
                <w:ffData>
                  <w:name w:val="Text106"/>
                  <w:enabled/>
                  <w:calcOnExit w:val="0"/>
                  <w:textInput/>
                </w:ffData>
              </w:fldChar>
            </w:r>
            <w:r w:rsidRPr="00FA759A">
              <w:rPr>
                <w:bCs/>
              </w:rPr>
              <w:instrText xml:space="preserve"> FORMTEXT </w:instrText>
            </w:r>
            <w:r w:rsidRPr="00FA759A">
              <w:rPr>
                <w:bCs/>
              </w:rPr>
            </w:r>
            <w:r w:rsidRPr="00FA759A">
              <w:rPr>
                <w:bCs/>
              </w:rPr>
              <w:fldChar w:fldCharType="separate"/>
            </w:r>
            <w:r w:rsidRPr="00FA759A">
              <w:rPr>
                <w:bCs/>
                <w:noProof/>
              </w:rPr>
              <w:t> </w:t>
            </w:r>
            <w:r w:rsidRPr="00FA759A">
              <w:rPr>
                <w:bCs/>
                <w:noProof/>
              </w:rPr>
              <w:t> </w:t>
            </w:r>
            <w:r w:rsidRPr="00FA759A">
              <w:rPr>
                <w:bCs/>
                <w:noProof/>
              </w:rPr>
              <w:t> </w:t>
            </w:r>
            <w:r w:rsidRPr="00FA759A">
              <w:rPr>
                <w:bCs/>
                <w:noProof/>
              </w:rPr>
              <w:t> </w:t>
            </w:r>
            <w:r w:rsidRPr="00FA759A">
              <w:rPr>
                <w:bCs/>
                <w:noProof/>
              </w:rPr>
              <w:t> </w:t>
            </w:r>
            <w:r w:rsidRPr="00FA759A">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3FBE3D1B" w14:textId="77777777" w:rsidR="009252B5" w:rsidRDefault="009252B5" w:rsidP="00C54A16">
            <w:r w:rsidRPr="00B93554">
              <w:rPr>
                <w:bCs/>
              </w:rPr>
              <w:fldChar w:fldCharType="begin">
                <w:ffData>
                  <w:name w:val="Text106"/>
                  <w:enabled/>
                  <w:calcOnExit w:val="0"/>
                  <w:textInput/>
                </w:ffData>
              </w:fldChar>
            </w:r>
            <w:r w:rsidRPr="00B93554">
              <w:rPr>
                <w:bCs/>
              </w:rPr>
              <w:instrText xml:space="preserve"> FORMTEXT </w:instrText>
            </w:r>
            <w:r w:rsidRPr="00B93554">
              <w:rPr>
                <w:bCs/>
              </w:rPr>
            </w:r>
            <w:r w:rsidRPr="00B93554">
              <w:rPr>
                <w:bCs/>
              </w:rPr>
              <w:fldChar w:fldCharType="separate"/>
            </w:r>
            <w:r w:rsidRPr="00B93554">
              <w:rPr>
                <w:bCs/>
                <w:noProof/>
              </w:rPr>
              <w:t> </w:t>
            </w:r>
            <w:r w:rsidRPr="00B93554">
              <w:rPr>
                <w:bCs/>
                <w:noProof/>
              </w:rPr>
              <w:t> </w:t>
            </w:r>
            <w:r w:rsidRPr="00B93554">
              <w:rPr>
                <w:bCs/>
                <w:noProof/>
              </w:rPr>
              <w:t> </w:t>
            </w:r>
            <w:r w:rsidRPr="00B93554">
              <w:rPr>
                <w:bCs/>
                <w:noProof/>
              </w:rPr>
              <w:t> </w:t>
            </w:r>
            <w:r w:rsidRPr="00B93554">
              <w:rPr>
                <w:bCs/>
                <w:noProof/>
              </w:rPr>
              <w:t> </w:t>
            </w:r>
            <w:r w:rsidRPr="00B93554">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003B0BBB" w14:textId="77777777" w:rsidR="009252B5" w:rsidRDefault="009252B5" w:rsidP="00C54A16">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c>
          <w:tcPr>
            <w:tcW w:w="1350" w:type="dxa"/>
            <w:tcBorders>
              <w:top w:val="nil"/>
              <w:left w:val="nil"/>
              <w:bottom w:val="single" w:sz="4" w:space="0" w:color="auto"/>
              <w:right w:val="single" w:sz="4" w:space="0" w:color="auto"/>
            </w:tcBorders>
            <w:shd w:val="clear" w:color="000000" w:fill="FFFFFF"/>
          </w:tcPr>
          <w:p w14:paraId="743DAD04" w14:textId="77777777" w:rsidR="009252B5" w:rsidRPr="005B2BA9" w:rsidRDefault="009252B5" w:rsidP="00C54A16">
            <w:pPr>
              <w:rPr>
                <w:bCs/>
              </w:rPr>
            </w:pPr>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r>
      <w:tr w:rsidR="009252B5" w14:paraId="366D0E1D" w14:textId="77777777" w:rsidTr="00C54A16">
        <w:trPr>
          <w:trHeight w:val="300"/>
        </w:trPr>
        <w:tc>
          <w:tcPr>
            <w:tcW w:w="1800" w:type="dxa"/>
            <w:tcBorders>
              <w:top w:val="single" w:sz="4" w:space="0" w:color="auto"/>
              <w:left w:val="single" w:sz="4" w:space="0" w:color="auto"/>
              <w:bottom w:val="single" w:sz="4" w:space="0" w:color="auto"/>
              <w:right w:val="single" w:sz="4" w:space="0" w:color="000000"/>
            </w:tcBorders>
            <w:noWrap/>
            <w:vAlign w:val="bottom"/>
            <w:hideMark/>
          </w:tcPr>
          <w:p w14:paraId="54F80B52" w14:textId="77777777" w:rsidR="009252B5" w:rsidRPr="00FC7CF2" w:rsidRDefault="009252B5" w:rsidP="00C54A16">
            <w:pPr>
              <w:rPr>
                <w:color w:val="000000"/>
                <w:sz w:val="20"/>
                <w:szCs w:val="20"/>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2160" w:type="dxa"/>
            <w:tcBorders>
              <w:top w:val="nil"/>
              <w:left w:val="nil"/>
              <w:bottom w:val="single" w:sz="4" w:space="0" w:color="auto"/>
              <w:right w:val="single" w:sz="4" w:space="0" w:color="auto"/>
            </w:tcBorders>
            <w:noWrap/>
            <w:hideMark/>
          </w:tcPr>
          <w:p w14:paraId="4AD72613" w14:textId="77777777" w:rsidR="009252B5" w:rsidRDefault="009252B5" w:rsidP="00C54A16">
            <w:r w:rsidRPr="00FA759A">
              <w:rPr>
                <w:bCs/>
              </w:rPr>
              <w:fldChar w:fldCharType="begin">
                <w:ffData>
                  <w:name w:val="Text106"/>
                  <w:enabled/>
                  <w:calcOnExit w:val="0"/>
                  <w:textInput/>
                </w:ffData>
              </w:fldChar>
            </w:r>
            <w:r w:rsidRPr="00FA759A">
              <w:rPr>
                <w:bCs/>
              </w:rPr>
              <w:instrText xml:space="preserve"> FORMTEXT </w:instrText>
            </w:r>
            <w:r w:rsidRPr="00FA759A">
              <w:rPr>
                <w:bCs/>
              </w:rPr>
            </w:r>
            <w:r w:rsidRPr="00FA759A">
              <w:rPr>
                <w:bCs/>
              </w:rPr>
              <w:fldChar w:fldCharType="separate"/>
            </w:r>
            <w:r w:rsidRPr="00FA759A">
              <w:rPr>
                <w:bCs/>
                <w:noProof/>
              </w:rPr>
              <w:t> </w:t>
            </w:r>
            <w:r w:rsidRPr="00FA759A">
              <w:rPr>
                <w:bCs/>
                <w:noProof/>
              </w:rPr>
              <w:t> </w:t>
            </w:r>
            <w:r w:rsidRPr="00FA759A">
              <w:rPr>
                <w:bCs/>
                <w:noProof/>
              </w:rPr>
              <w:t> </w:t>
            </w:r>
            <w:r w:rsidRPr="00FA759A">
              <w:rPr>
                <w:bCs/>
                <w:noProof/>
              </w:rPr>
              <w:t> </w:t>
            </w:r>
            <w:r w:rsidRPr="00FA759A">
              <w:rPr>
                <w:bCs/>
                <w:noProof/>
              </w:rPr>
              <w:t> </w:t>
            </w:r>
            <w:r w:rsidRPr="00FA759A">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3ADC8636" w14:textId="77777777" w:rsidR="009252B5" w:rsidRDefault="009252B5" w:rsidP="00C54A16">
            <w:r w:rsidRPr="00B93554">
              <w:rPr>
                <w:bCs/>
              </w:rPr>
              <w:fldChar w:fldCharType="begin">
                <w:ffData>
                  <w:name w:val="Text106"/>
                  <w:enabled/>
                  <w:calcOnExit w:val="0"/>
                  <w:textInput/>
                </w:ffData>
              </w:fldChar>
            </w:r>
            <w:r w:rsidRPr="00B93554">
              <w:rPr>
                <w:bCs/>
              </w:rPr>
              <w:instrText xml:space="preserve"> FORMTEXT </w:instrText>
            </w:r>
            <w:r w:rsidRPr="00B93554">
              <w:rPr>
                <w:bCs/>
              </w:rPr>
            </w:r>
            <w:r w:rsidRPr="00B93554">
              <w:rPr>
                <w:bCs/>
              </w:rPr>
              <w:fldChar w:fldCharType="separate"/>
            </w:r>
            <w:r w:rsidRPr="00B93554">
              <w:rPr>
                <w:bCs/>
                <w:noProof/>
              </w:rPr>
              <w:t> </w:t>
            </w:r>
            <w:r w:rsidRPr="00B93554">
              <w:rPr>
                <w:bCs/>
                <w:noProof/>
              </w:rPr>
              <w:t> </w:t>
            </w:r>
            <w:r w:rsidRPr="00B93554">
              <w:rPr>
                <w:bCs/>
                <w:noProof/>
              </w:rPr>
              <w:t> </w:t>
            </w:r>
            <w:r w:rsidRPr="00B93554">
              <w:rPr>
                <w:bCs/>
                <w:noProof/>
              </w:rPr>
              <w:t> </w:t>
            </w:r>
            <w:r w:rsidRPr="00B93554">
              <w:rPr>
                <w:bCs/>
                <w:noProof/>
              </w:rPr>
              <w:t> </w:t>
            </w:r>
            <w:r w:rsidRPr="00B93554">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3915A141" w14:textId="77777777" w:rsidR="009252B5" w:rsidRDefault="009252B5" w:rsidP="00C54A16">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c>
          <w:tcPr>
            <w:tcW w:w="1350" w:type="dxa"/>
            <w:tcBorders>
              <w:top w:val="nil"/>
              <w:left w:val="nil"/>
              <w:bottom w:val="single" w:sz="4" w:space="0" w:color="auto"/>
              <w:right w:val="single" w:sz="4" w:space="0" w:color="auto"/>
            </w:tcBorders>
            <w:shd w:val="clear" w:color="000000" w:fill="FFFFFF"/>
          </w:tcPr>
          <w:p w14:paraId="0DD81A13" w14:textId="77777777" w:rsidR="009252B5" w:rsidRPr="005B2BA9" w:rsidRDefault="009252B5" w:rsidP="00C54A16">
            <w:pPr>
              <w:rPr>
                <w:bCs/>
              </w:rPr>
            </w:pPr>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r>
      <w:tr w:rsidR="009252B5" w14:paraId="76943019" w14:textId="77777777" w:rsidTr="00C54A16">
        <w:trPr>
          <w:trHeight w:val="300"/>
        </w:trPr>
        <w:tc>
          <w:tcPr>
            <w:tcW w:w="1800" w:type="dxa"/>
            <w:tcBorders>
              <w:top w:val="single" w:sz="4" w:space="0" w:color="auto"/>
              <w:left w:val="single" w:sz="4" w:space="0" w:color="auto"/>
              <w:bottom w:val="single" w:sz="4" w:space="0" w:color="auto"/>
              <w:right w:val="single" w:sz="4" w:space="0" w:color="000000"/>
            </w:tcBorders>
            <w:noWrap/>
            <w:hideMark/>
          </w:tcPr>
          <w:p w14:paraId="10C345C1" w14:textId="77777777" w:rsidR="009252B5" w:rsidRDefault="009252B5" w:rsidP="00C54A16">
            <w:r w:rsidRPr="00411F67">
              <w:rPr>
                <w:bCs/>
              </w:rPr>
              <w:fldChar w:fldCharType="begin">
                <w:ffData>
                  <w:name w:val="Text106"/>
                  <w:enabled/>
                  <w:calcOnExit w:val="0"/>
                  <w:textInput/>
                </w:ffData>
              </w:fldChar>
            </w:r>
            <w:r w:rsidRPr="00411F67">
              <w:rPr>
                <w:bCs/>
              </w:rPr>
              <w:instrText xml:space="preserve"> FORMTEXT </w:instrText>
            </w:r>
            <w:r w:rsidRPr="00411F67">
              <w:rPr>
                <w:bCs/>
              </w:rPr>
            </w:r>
            <w:r w:rsidRPr="00411F67">
              <w:rPr>
                <w:bCs/>
              </w:rPr>
              <w:fldChar w:fldCharType="separate"/>
            </w:r>
            <w:r w:rsidRPr="00411F67">
              <w:rPr>
                <w:bCs/>
                <w:noProof/>
              </w:rPr>
              <w:t> </w:t>
            </w:r>
            <w:r w:rsidRPr="00411F67">
              <w:rPr>
                <w:bCs/>
                <w:noProof/>
              </w:rPr>
              <w:t> </w:t>
            </w:r>
            <w:r w:rsidRPr="00411F67">
              <w:rPr>
                <w:bCs/>
                <w:noProof/>
              </w:rPr>
              <w:t> </w:t>
            </w:r>
            <w:r w:rsidRPr="00411F67">
              <w:rPr>
                <w:bCs/>
                <w:noProof/>
              </w:rPr>
              <w:t> </w:t>
            </w:r>
            <w:r w:rsidRPr="00411F67">
              <w:rPr>
                <w:bCs/>
                <w:noProof/>
              </w:rPr>
              <w:t> </w:t>
            </w:r>
            <w:r w:rsidRPr="00411F67">
              <w:rPr>
                <w:bCs/>
              </w:rPr>
              <w:fldChar w:fldCharType="end"/>
            </w:r>
          </w:p>
        </w:tc>
        <w:tc>
          <w:tcPr>
            <w:tcW w:w="2160" w:type="dxa"/>
            <w:tcBorders>
              <w:top w:val="nil"/>
              <w:left w:val="nil"/>
              <w:bottom w:val="single" w:sz="4" w:space="0" w:color="auto"/>
              <w:right w:val="single" w:sz="4" w:space="0" w:color="auto"/>
            </w:tcBorders>
            <w:noWrap/>
            <w:hideMark/>
          </w:tcPr>
          <w:p w14:paraId="2E57C113" w14:textId="77777777" w:rsidR="009252B5" w:rsidRDefault="009252B5" w:rsidP="00C54A16">
            <w:r w:rsidRPr="00FA759A">
              <w:rPr>
                <w:bCs/>
              </w:rPr>
              <w:fldChar w:fldCharType="begin">
                <w:ffData>
                  <w:name w:val="Text106"/>
                  <w:enabled/>
                  <w:calcOnExit w:val="0"/>
                  <w:textInput/>
                </w:ffData>
              </w:fldChar>
            </w:r>
            <w:r w:rsidRPr="00FA759A">
              <w:rPr>
                <w:bCs/>
              </w:rPr>
              <w:instrText xml:space="preserve"> FORMTEXT </w:instrText>
            </w:r>
            <w:r w:rsidRPr="00FA759A">
              <w:rPr>
                <w:bCs/>
              </w:rPr>
            </w:r>
            <w:r w:rsidRPr="00FA759A">
              <w:rPr>
                <w:bCs/>
              </w:rPr>
              <w:fldChar w:fldCharType="separate"/>
            </w:r>
            <w:r w:rsidRPr="00FA759A">
              <w:rPr>
                <w:bCs/>
                <w:noProof/>
              </w:rPr>
              <w:t> </w:t>
            </w:r>
            <w:r w:rsidRPr="00FA759A">
              <w:rPr>
                <w:bCs/>
                <w:noProof/>
              </w:rPr>
              <w:t> </w:t>
            </w:r>
            <w:r w:rsidRPr="00FA759A">
              <w:rPr>
                <w:bCs/>
                <w:noProof/>
              </w:rPr>
              <w:t> </w:t>
            </w:r>
            <w:r w:rsidRPr="00FA759A">
              <w:rPr>
                <w:bCs/>
                <w:noProof/>
              </w:rPr>
              <w:t> </w:t>
            </w:r>
            <w:r w:rsidRPr="00FA759A">
              <w:rPr>
                <w:bCs/>
                <w:noProof/>
              </w:rPr>
              <w:t> </w:t>
            </w:r>
            <w:r w:rsidRPr="00FA759A">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7796C613" w14:textId="77777777" w:rsidR="009252B5" w:rsidRDefault="009252B5" w:rsidP="00C54A16">
            <w:r w:rsidRPr="00B93554">
              <w:rPr>
                <w:bCs/>
              </w:rPr>
              <w:fldChar w:fldCharType="begin">
                <w:ffData>
                  <w:name w:val="Text106"/>
                  <w:enabled/>
                  <w:calcOnExit w:val="0"/>
                  <w:textInput/>
                </w:ffData>
              </w:fldChar>
            </w:r>
            <w:r w:rsidRPr="00B93554">
              <w:rPr>
                <w:bCs/>
              </w:rPr>
              <w:instrText xml:space="preserve"> FORMTEXT </w:instrText>
            </w:r>
            <w:r w:rsidRPr="00B93554">
              <w:rPr>
                <w:bCs/>
              </w:rPr>
            </w:r>
            <w:r w:rsidRPr="00B93554">
              <w:rPr>
                <w:bCs/>
              </w:rPr>
              <w:fldChar w:fldCharType="separate"/>
            </w:r>
            <w:r w:rsidRPr="00B93554">
              <w:rPr>
                <w:bCs/>
                <w:noProof/>
              </w:rPr>
              <w:t> </w:t>
            </w:r>
            <w:r w:rsidRPr="00B93554">
              <w:rPr>
                <w:bCs/>
                <w:noProof/>
              </w:rPr>
              <w:t> </w:t>
            </w:r>
            <w:r w:rsidRPr="00B93554">
              <w:rPr>
                <w:bCs/>
                <w:noProof/>
              </w:rPr>
              <w:t> </w:t>
            </w:r>
            <w:r w:rsidRPr="00B93554">
              <w:rPr>
                <w:bCs/>
                <w:noProof/>
              </w:rPr>
              <w:t> </w:t>
            </w:r>
            <w:r w:rsidRPr="00B93554">
              <w:rPr>
                <w:bCs/>
                <w:noProof/>
              </w:rPr>
              <w:t> </w:t>
            </w:r>
            <w:r w:rsidRPr="00B93554">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6E39AE60" w14:textId="77777777" w:rsidR="009252B5" w:rsidRDefault="009252B5" w:rsidP="00C54A16">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c>
          <w:tcPr>
            <w:tcW w:w="1350" w:type="dxa"/>
            <w:tcBorders>
              <w:top w:val="nil"/>
              <w:left w:val="nil"/>
              <w:bottom w:val="single" w:sz="4" w:space="0" w:color="auto"/>
              <w:right w:val="single" w:sz="4" w:space="0" w:color="auto"/>
            </w:tcBorders>
            <w:shd w:val="clear" w:color="000000" w:fill="FFFFFF"/>
          </w:tcPr>
          <w:p w14:paraId="35E3933C" w14:textId="77777777" w:rsidR="009252B5" w:rsidRPr="005B2BA9" w:rsidRDefault="009252B5" w:rsidP="00C54A16">
            <w:pPr>
              <w:rPr>
                <w:bCs/>
              </w:rPr>
            </w:pPr>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r>
      <w:tr w:rsidR="009252B5" w14:paraId="5C26F833" w14:textId="77777777" w:rsidTr="00C54A16">
        <w:trPr>
          <w:trHeight w:val="300"/>
        </w:trPr>
        <w:tc>
          <w:tcPr>
            <w:tcW w:w="1800" w:type="dxa"/>
            <w:tcBorders>
              <w:top w:val="single" w:sz="4" w:space="0" w:color="auto"/>
              <w:left w:val="single" w:sz="4" w:space="0" w:color="auto"/>
              <w:bottom w:val="single" w:sz="4" w:space="0" w:color="auto"/>
              <w:right w:val="single" w:sz="4" w:space="0" w:color="000000"/>
            </w:tcBorders>
            <w:noWrap/>
            <w:hideMark/>
          </w:tcPr>
          <w:p w14:paraId="2E061DFA" w14:textId="77777777" w:rsidR="009252B5" w:rsidRDefault="009252B5" w:rsidP="00C54A16">
            <w:r w:rsidRPr="00411F67">
              <w:rPr>
                <w:bCs/>
              </w:rPr>
              <w:fldChar w:fldCharType="begin">
                <w:ffData>
                  <w:name w:val="Text106"/>
                  <w:enabled/>
                  <w:calcOnExit w:val="0"/>
                  <w:textInput/>
                </w:ffData>
              </w:fldChar>
            </w:r>
            <w:r w:rsidRPr="00411F67">
              <w:rPr>
                <w:bCs/>
              </w:rPr>
              <w:instrText xml:space="preserve"> FORMTEXT </w:instrText>
            </w:r>
            <w:r w:rsidRPr="00411F67">
              <w:rPr>
                <w:bCs/>
              </w:rPr>
            </w:r>
            <w:r w:rsidRPr="00411F67">
              <w:rPr>
                <w:bCs/>
              </w:rPr>
              <w:fldChar w:fldCharType="separate"/>
            </w:r>
            <w:r w:rsidRPr="00411F67">
              <w:rPr>
                <w:bCs/>
                <w:noProof/>
              </w:rPr>
              <w:t> </w:t>
            </w:r>
            <w:r w:rsidRPr="00411F67">
              <w:rPr>
                <w:bCs/>
                <w:noProof/>
              </w:rPr>
              <w:t> </w:t>
            </w:r>
            <w:r w:rsidRPr="00411F67">
              <w:rPr>
                <w:bCs/>
                <w:noProof/>
              </w:rPr>
              <w:t> </w:t>
            </w:r>
            <w:r w:rsidRPr="00411F67">
              <w:rPr>
                <w:bCs/>
                <w:noProof/>
              </w:rPr>
              <w:t> </w:t>
            </w:r>
            <w:r w:rsidRPr="00411F67">
              <w:rPr>
                <w:bCs/>
                <w:noProof/>
              </w:rPr>
              <w:t> </w:t>
            </w:r>
            <w:r w:rsidRPr="00411F67">
              <w:rPr>
                <w:bCs/>
              </w:rPr>
              <w:fldChar w:fldCharType="end"/>
            </w:r>
          </w:p>
        </w:tc>
        <w:tc>
          <w:tcPr>
            <w:tcW w:w="2160" w:type="dxa"/>
            <w:tcBorders>
              <w:top w:val="nil"/>
              <w:left w:val="nil"/>
              <w:bottom w:val="single" w:sz="4" w:space="0" w:color="auto"/>
              <w:right w:val="single" w:sz="4" w:space="0" w:color="auto"/>
            </w:tcBorders>
            <w:noWrap/>
            <w:hideMark/>
          </w:tcPr>
          <w:p w14:paraId="3BB8D311" w14:textId="77777777" w:rsidR="009252B5" w:rsidRDefault="009252B5" w:rsidP="00C54A16">
            <w:r w:rsidRPr="00FA759A">
              <w:rPr>
                <w:bCs/>
              </w:rPr>
              <w:fldChar w:fldCharType="begin">
                <w:ffData>
                  <w:name w:val="Text106"/>
                  <w:enabled/>
                  <w:calcOnExit w:val="0"/>
                  <w:textInput/>
                </w:ffData>
              </w:fldChar>
            </w:r>
            <w:r w:rsidRPr="00FA759A">
              <w:rPr>
                <w:bCs/>
              </w:rPr>
              <w:instrText xml:space="preserve"> FORMTEXT </w:instrText>
            </w:r>
            <w:r w:rsidRPr="00FA759A">
              <w:rPr>
                <w:bCs/>
              </w:rPr>
            </w:r>
            <w:r w:rsidRPr="00FA759A">
              <w:rPr>
                <w:bCs/>
              </w:rPr>
              <w:fldChar w:fldCharType="separate"/>
            </w:r>
            <w:r w:rsidRPr="00FA759A">
              <w:rPr>
                <w:bCs/>
                <w:noProof/>
              </w:rPr>
              <w:t> </w:t>
            </w:r>
            <w:r w:rsidRPr="00FA759A">
              <w:rPr>
                <w:bCs/>
                <w:noProof/>
              </w:rPr>
              <w:t> </w:t>
            </w:r>
            <w:r w:rsidRPr="00FA759A">
              <w:rPr>
                <w:bCs/>
                <w:noProof/>
              </w:rPr>
              <w:t> </w:t>
            </w:r>
            <w:r w:rsidRPr="00FA759A">
              <w:rPr>
                <w:bCs/>
                <w:noProof/>
              </w:rPr>
              <w:t> </w:t>
            </w:r>
            <w:r w:rsidRPr="00FA759A">
              <w:rPr>
                <w:bCs/>
                <w:noProof/>
              </w:rPr>
              <w:t> </w:t>
            </w:r>
            <w:r w:rsidRPr="00FA759A">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3C860573" w14:textId="77777777" w:rsidR="009252B5" w:rsidRDefault="009252B5" w:rsidP="00C54A16">
            <w:r w:rsidRPr="00B93554">
              <w:rPr>
                <w:bCs/>
              </w:rPr>
              <w:fldChar w:fldCharType="begin">
                <w:ffData>
                  <w:name w:val="Text106"/>
                  <w:enabled/>
                  <w:calcOnExit w:val="0"/>
                  <w:textInput/>
                </w:ffData>
              </w:fldChar>
            </w:r>
            <w:r w:rsidRPr="00B93554">
              <w:rPr>
                <w:bCs/>
              </w:rPr>
              <w:instrText xml:space="preserve"> FORMTEXT </w:instrText>
            </w:r>
            <w:r w:rsidRPr="00B93554">
              <w:rPr>
                <w:bCs/>
              </w:rPr>
            </w:r>
            <w:r w:rsidRPr="00B93554">
              <w:rPr>
                <w:bCs/>
              </w:rPr>
              <w:fldChar w:fldCharType="separate"/>
            </w:r>
            <w:r w:rsidRPr="00B93554">
              <w:rPr>
                <w:bCs/>
                <w:noProof/>
              </w:rPr>
              <w:t> </w:t>
            </w:r>
            <w:r w:rsidRPr="00B93554">
              <w:rPr>
                <w:bCs/>
                <w:noProof/>
              </w:rPr>
              <w:t> </w:t>
            </w:r>
            <w:r w:rsidRPr="00B93554">
              <w:rPr>
                <w:bCs/>
                <w:noProof/>
              </w:rPr>
              <w:t> </w:t>
            </w:r>
            <w:r w:rsidRPr="00B93554">
              <w:rPr>
                <w:bCs/>
                <w:noProof/>
              </w:rPr>
              <w:t> </w:t>
            </w:r>
            <w:r w:rsidRPr="00B93554">
              <w:rPr>
                <w:bCs/>
                <w:noProof/>
              </w:rPr>
              <w:t> </w:t>
            </w:r>
            <w:r w:rsidRPr="00B93554">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7C8BD12F" w14:textId="77777777" w:rsidR="009252B5" w:rsidRDefault="009252B5" w:rsidP="00C54A16">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c>
          <w:tcPr>
            <w:tcW w:w="1350" w:type="dxa"/>
            <w:tcBorders>
              <w:top w:val="nil"/>
              <w:left w:val="nil"/>
              <w:bottom w:val="single" w:sz="4" w:space="0" w:color="auto"/>
              <w:right w:val="single" w:sz="4" w:space="0" w:color="auto"/>
            </w:tcBorders>
            <w:shd w:val="clear" w:color="000000" w:fill="FFFFFF"/>
          </w:tcPr>
          <w:p w14:paraId="1AE4F20F" w14:textId="77777777" w:rsidR="009252B5" w:rsidRPr="005B2BA9" w:rsidRDefault="009252B5" w:rsidP="00C54A16">
            <w:pPr>
              <w:rPr>
                <w:bCs/>
              </w:rPr>
            </w:pPr>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r>
      <w:tr w:rsidR="009252B5" w14:paraId="63C1639C" w14:textId="77777777" w:rsidTr="00C54A16">
        <w:trPr>
          <w:trHeight w:val="285"/>
        </w:trPr>
        <w:tc>
          <w:tcPr>
            <w:tcW w:w="1800" w:type="dxa"/>
            <w:tcBorders>
              <w:top w:val="single" w:sz="4" w:space="0" w:color="auto"/>
              <w:left w:val="single" w:sz="4" w:space="0" w:color="auto"/>
              <w:bottom w:val="single" w:sz="4" w:space="0" w:color="auto"/>
              <w:right w:val="single" w:sz="4" w:space="0" w:color="000000"/>
            </w:tcBorders>
            <w:noWrap/>
            <w:hideMark/>
          </w:tcPr>
          <w:p w14:paraId="5E0C92B2" w14:textId="77777777" w:rsidR="009252B5" w:rsidRDefault="009252B5" w:rsidP="00C54A16">
            <w:r w:rsidRPr="00411F67">
              <w:rPr>
                <w:bCs/>
              </w:rPr>
              <w:fldChar w:fldCharType="begin">
                <w:ffData>
                  <w:name w:val="Text106"/>
                  <w:enabled/>
                  <w:calcOnExit w:val="0"/>
                  <w:textInput/>
                </w:ffData>
              </w:fldChar>
            </w:r>
            <w:r w:rsidRPr="00411F67">
              <w:rPr>
                <w:bCs/>
              </w:rPr>
              <w:instrText xml:space="preserve"> FORMTEXT </w:instrText>
            </w:r>
            <w:r w:rsidRPr="00411F67">
              <w:rPr>
                <w:bCs/>
              </w:rPr>
            </w:r>
            <w:r w:rsidRPr="00411F67">
              <w:rPr>
                <w:bCs/>
              </w:rPr>
              <w:fldChar w:fldCharType="separate"/>
            </w:r>
            <w:r w:rsidRPr="00411F67">
              <w:rPr>
                <w:bCs/>
                <w:noProof/>
              </w:rPr>
              <w:t> </w:t>
            </w:r>
            <w:r w:rsidRPr="00411F67">
              <w:rPr>
                <w:bCs/>
                <w:noProof/>
              </w:rPr>
              <w:t> </w:t>
            </w:r>
            <w:r w:rsidRPr="00411F67">
              <w:rPr>
                <w:bCs/>
                <w:noProof/>
              </w:rPr>
              <w:t> </w:t>
            </w:r>
            <w:r w:rsidRPr="00411F67">
              <w:rPr>
                <w:bCs/>
                <w:noProof/>
              </w:rPr>
              <w:t> </w:t>
            </w:r>
            <w:r w:rsidRPr="00411F67">
              <w:rPr>
                <w:bCs/>
                <w:noProof/>
              </w:rPr>
              <w:t> </w:t>
            </w:r>
            <w:r w:rsidRPr="00411F67">
              <w:rPr>
                <w:bCs/>
              </w:rPr>
              <w:fldChar w:fldCharType="end"/>
            </w:r>
          </w:p>
        </w:tc>
        <w:tc>
          <w:tcPr>
            <w:tcW w:w="2160" w:type="dxa"/>
            <w:tcBorders>
              <w:top w:val="nil"/>
              <w:left w:val="nil"/>
              <w:bottom w:val="single" w:sz="4" w:space="0" w:color="auto"/>
              <w:right w:val="single" w:sz="4" w:space="0" w:color="auto"/>
            </w:tcBorders>
            <w:noWrap/>
            <w:hideMark/>
          </w:tcPr>
          <w:p w14:paraId="23648C29" w14:textId="77777777" w:rsidR="009252B5" w:rsidRDefault="009252B5" w:rsidP="00C54A16">
            <w:r w:rsidRPr="00FA759A">
              <w:rPr>
                <w:bCs/>
              </w:rPr>
              <w:fldChar w:fldCharType="begin">
                <w:ffData>
                  <w:name w:val="Text106"/>
                  <w:enabled/>
                  <w:calcOnExit w:val="0"/>
                  <w:textInput/>
                </w:ffData>
              </w:fldChar>
            </w:r>
            <w:r w:rsidRPr="00FA759A">
              <w:rPr>
                <w:bCs/>
              </w:rPr>
              <w:instrText xml:space="preserve"> FORMTEXT </w:instrText>
            </w:r>
            <w:r w:rsidRPr="00FA759A">
              <w:rPr>
                <w:bCs/>
              </w:rPr>
            </w:r>
            <w:r w:rsidRPr="00FA759A">
              <w:rPr>
                <w:bCs/>
              </w:rPr>
              <w:fldChar w:fldCharType="separate"/>
            </w:r>
            <w:r w:rsidRPr="00FA759A">
              <w:rPr>
                <w:bCs/>
                <w:noProof/>
              </w:rPr>
              <w:t> </w:t>
            </w:r>
            <w:r w:rsidRPr="00FA759A">
              <w:rPr>
                <w:bCs/>
                <w:noProof/>
              </w:rPr>
              <w:t> </w:t>
            </w:r>
            <w:r w:rsidRPr="00FA759A">
              <w:rPr>
                <w:bCs/>
                <w:noProof/>
              </w:rPr>
              <w:t> </w:t>
            </w:r>
            <w:r w:rsidRPr="00FA759A">
              <w:rPr>
                <w:bCs/>
                <w:noProof/>
              </w:rPr>
              <w:t> </w:t>
            </w:r>
            <w:r w:rsidRPr="00FA759A">
              <w:rPr>
                <w:bCs/>
                <w:noProof/>
              </w:rPr>
              <w:t> </w:t>
            </w:r>
            <w:r w:rsidRPr="00FA759A">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6361BE09" w14:textId="77777777" w:rsidR="009252B5" w:rsidRDefault="009252B5" w:rsidP="00C54A16">
            <w:r w:rsidRPr="00B93554">
              <w:rPr>
                <w:bCs/>
              </w:rPr>
              <w:fldChar w:fldCharType="begin">
                <w:ffData>
                  <w:name w:val="Text106"/>
                  <w:enabled/>
                  <w:calcOnExit w:val="0"/>
                  <w:textInput/>
                </w:ffData>
              </w:fldChar>
            </w:r>
            <w:r w:rsidRPr="00B93554">
              <w:rPr>
                <w:bCs/>
              </w:rPr>
              <w:instrText xml:space="preserve"> FORMTEXT </w:instrText>
            </w:r>
            <w:r w:rsidRPr="00B93554">
              <w:rPr>
                <w:bCs/>
              </w:rPr>
            </w:r>
            <w:r w:rsidRPr="00B93554">
              <w:rPr>
                <w:bCs/>
              </w:rPr>
              <w:fldChar w:fldCharType="separate"/>
            </w:r>
            <w:r w:rsidRPr="00B93554">
              <w:rPr>
                <w:bCs/>
                <w:noProof/>
              </w:rPr>
              <w:t> </w:t>
            </w:r>
            <w:r w:rsidRPr="00B93554">
              <w:rPr>
                <w:bCs/>
                <w:noProof/>
              </w:rPr>
              <w:t> </w:t>
            </w:r>
            <w:r w:rsidRPr="00B93554">
              <w:rPr>
                <w:bCs/>
                <w:noProof/>
              </w:rPr>
              <w:t> </w:t>
            </w:r>
            <w:r w:rsidRPr="00B93554">
              <w:rPr>
                <w:bCs/>
                <w:noProof/>
              </w:rPr>
              <w:t> </w:t>
            </w:r>
            <w:r w:rsidRPr="00B93554">
              <w:rPr>
                <w:bCs/>
                <w:noProof/>
              </w:rPr>
              <w:t> </w:t>
            </w:r>
            <w:r w:rsidRPr="00B93554">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37C44180" w14:textId="77777777" w:rsidR="009252B5" w:rsidRDefault="009252B5" w:rsidP="00C54A16">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c>
          <w:tcPr>
            <w:tcW w:w="1350" w:type="dxa"/>
            <w:tcBorders>
              <w:top w:val="nil"/>
              <w:left w:val="nil"/>
              <w:bottom w:val="single" w:sz="4" w:space="0" w:color="auto"/>
              <w:right w:val="single" w:sz="4" w:space="0" w:color="auto"/>
            </w:tcBorders>
            <w:shd w:val="clear" w:color="000000" w:fill="FFFFFF"/>
          </w:tcPr>
          <w:p w14:paraId="7F11AA5B" w14:textId="77777777" w:rsidR="009252B5" w:rsidRPr="005B2BA9" w:rsidRDefault="009252B5" w:rsidP="00C54A16">
            <w:pPr>
              <w:rPr>
                <w:bCs/>
              </w:rPr>
            </w:pPr>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r>
      <w:tr w:rsidR="009252B5" w14:paraId="40691B4C" w14:textId="77777777" w:rsidTr="00C54A16">
        <w:trPr>
          <w:trHeight w:val="285"/>
        </w:trPr>
        <w:tc>
          <w:tcPr>
            <w:tcW w:w="1800" w:type="dxa"/>
            <w:tcBorders>
              <w:top w:val="single" w:sz="4" w:space="0" w:color="auto"/>
              <w:left w:val="single" w:sz="4" w:space="0" w:color="auto"/>
              <w:bottom w:val="single" w:sz="4" w:space="0" w:color="auto"/>
              <w:right w:val="single" w:sz="4" w:space="0" w:color="000000"/>
            </w:tcBorders>
            <w:noWrap/>
            <w:hideMark/>
          </w:tcPr>
          <w:p w14:paraId="0D174FEF" w14:textId="77777777" w:rsidR="009252B5" w:rsidRDefault="009252B5" w:rsidP="00C54A16">
            <w:r w:rsidRPr="00411F67">
              <w:rPr>
                <w:bCs/>
              </w:rPr>
              <w:fldChar w:fldCharType="begin">
                <w:ffData>
                  <w:name w:val="Text106"/>
                  <w:enabled/>
                  <w:calcOnExit w:val="0"/>
                  <w:textInput/>
                </w:ffData>
              </w:fldChar>
            </w:r>
            <w:r w:rsidRPr="00411F67">
              <w:rPr>
                <w:bCs/>
              </w:rPr>
              <w:instrText xml:space="preserve"> FORMTEXT </w:instrText>
            </w:r>
            <w:r w:rsidRPr="00411F67">
              <w:rPr>
                <w:bCs/>
              </w:rPr>
            </w:r>
            <w:r w:rsidRPr="00411F67">
              <w:rPr>
                <w:bCs/>
              </w:rPr>
              <w:fldChar w:fldCharType="separate"/>
            </w:r>
            <w:r w:rsidRPr="00411F67">
              <w:rPr>
                <w:bCs/>
                <w:noProof/>
              </w:rPr>
              <w:t> </w:t>
            </w:r>
            <w:r w:rsidRPr="00411F67">
              <w:rPr>
                <w:bCs/>
                <w:noProof/>
              </w:rPr>
              <w:t> </w:t>
            </w:r>
            <w:r w:rsidRPr="00411F67">
              <w:rPr>
                <w:bCs/>
                <w:noProof/>
              </w:rPr>
              <w:t> </w:t>
            </w:r>
            <w:r w:rsidRPr="00411F67">
              <w:rPr>
                <w:bCs/>
                <w:noProof/>
              </w:rPr>
              <w:t> </w:t>
            </w:r>
            <w:r w:rsidRPr="00411F67">
              <w:rPr>
                <w:bCs/>
                <w:noProof/>
              </w:rPr>
              <w:t> </w:t>
            </w:r>
            <w:r w:rsidRPr="00411F67">
              <w:rPr>
                <w:bCs/>
              </w:rPr>
              <w:fldChar w:fldCharType="end"/>
            </w:r>
          </w:p>
        </w:tc>
        <w:tc>
          <w:tcPr>
            <w:tcW w:w="2160" w:type="dxa"/>
            <w:tcBorders>
              <w:top w:val="nil"/>
              <w:left w:val="nil"/>
              <w:bottom w:val="single" w:sz="4" w:space="0" w:color="auto"/>
              <w:right w:val="single" w:sz="4" w:space="0" w:color="auto"/>
            </w:tcBorders>
            <w:shd w:val="clear" w:color="000000" w:fill="FFFFFF"/>
            <w:hideMark/>
          </w:tcPr>
          <w:p w14:paraId="52624BC1" w14:textId="77777777" w:rsidR="009252B5" w:rsidRDefault="009252B5" w:rsidP="00C54A16">
            <w:r w:rsidRPr="00FA759A">
              <w:rPr>
                <w:bCs/>
              </w:rPr>
              <w:fldChar w:fldCharType="begin">
                <w:ffData>
                  <w:name w:val="Text106"/>
                  <w:enabled/>
                  <w:calcOnExit w:val="0"/>
                  <w:textInput/>
                </w:ffData>
              </w:fldChar>
            </w:r>
            <w:r w:rsidRPr="00FA759A">
              <w:rPr>
                <w:bCs/>
              </w:rPr>
              <w:instrText xml:space="preserve"> FORMTEXT </w:instrText>
            </w:r>
            <w:r w:rsidRPr="00FA759A">
              <w:rPr>
                <w:bCs/>
              </w:rPr>
            </w:r>
            <w:r w:rsidRPr="00FA759A">
              <w:rPr>
                <w:bCs/>
              </w:rPr>
              <w:fldChar w:fldCharType="separate"/>
            </w:r>
            <w:r w:rsidRPr="00FA759A">
              <w:rPr>
                <w:bCs/>
                <w:noProof/>
              </w:rPr>
              <w:t> </w:t>
            </w:r>
            <w:r w:rsidRPr="00FA759A">
              <w:rPr>
                <w:bCs/>
                <w:noProof/>
              </w:rPr>
              <w:t> </w:t>
            </w:r>
            <w:r w:rsidRPr="00FA759A">
              <w:rPr>
                <w:bCs/>
                <w:noProof/>
              </w:rPr>
              <w:t> </w:t>
            </w:r>
            <w:r w:rsidRPr="00FA759A">
              <w:rPr>
                <w:bCs/>
                <w:noProof/>
              </w:rPr>
              <w:t> </w:t>
            </w:r>
            <w:r w:rsidRPr="00FA759A">
              <w:rPr>
                <w:bCs/>
                <w:noProof/>
              </w:rPr>
              <w:t> </w:t>
            </w:r>
            <w:r w:rsidRPr="00FA759A">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20011357" w14:textId="77777777" w:rsidR="009252B5" w:rsidRDefault="009252B5" w:rsidP="00C54A16">
            <w:r w:rsidRPr="00B93554">
              <w:rPr>
                <w:bCs/>
              </w:rPr>
              <w:fldChar w:fldCharType="begin">
                <w:ffData>
                  <w:name w:val="Text106"/>
                  <w:enabled/>
                  <w:calcOnExit w:val="0"/>
                  <w:textInput/>
                </w:ffData>
              </w:fldChar>
            </w:r>
            <w:r w:rsidRPr="00B93554">
              <w:rPr>
                <w:bCs/>
              </w:rPr>
              <w:instrText xml:space="preserve"> FORMTEXT </w:instrText>
            </w:r>
            <w:r w:rsidRPr="00B93554">
              <w:rPr>
                <w:bCs/>
              </w:rPr>
            </w:r>
            <w:r w:rsidRPr="00B93554">
              <w:rPr>
                <w:bCs/>
              </w:rPr>
              <w:fldChar w:fldCharType="separate"/>
            </w:r>
            <w:r w:rsidRPr="00B93554">
              <w:rPr>
                <w:bCs/>
                <w:noProof/>
              </w:rPr>
              <w:t> </w:t>
            </w:r>
            <w:r w:rsidRPr="00B93554">
              <w:rPr>
                <w:bCs/>
                <w:noProof/>
              </w:rPr>
              <w:t> </w:t>
            </w:r>
            <w:r w:rsidRPr="00B93554">
              <w:rPr>
                <w:bCs/>
                <w:noProof/>
              </w:rPr>
              <w:t> </w:t>
            </w:r>
            <w:r w:rsidRPr="00B93554">
              <w:rPr>
                <w:bCs/>
                <w:noProof/>
              </w:rPr>
              <w:t> </w:t>
            </w:r>
            <w:r w:rsidRPr="00B93554">
              <w:rPr>
                <w:bCs/>
                <w:noProof/>
              </w:rPr>
              <w:t> </w:t>
            </w:r>
            <w:r w:rsidRPr="00B93554">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644FBD7B" w14:textId="77777777" w:rsidR="009252B5" w:rsidRDefault="009252B5" w:rsidP="00C54A16">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c>
          <w:tcPr>
            <w:tcW w:w="1350" w:type="dxa"/>
            <w:tcBorders>
              <w:top w:val="nil"/>
              <w:left w:val="nil"/>
              <w:bottom w:val="single" w:sz="4" w:space="0" w:color="auto"/>
              <w:right w:val="single" w:sz="4" w:space="0" w:color="auto"/>
            </w:tcBorders>
            <w:shd w:val="clear" w:color="000000" w:fill="FFFFFF"/>
          </w:tcPr>
          <w:p w14:paraId="6224FF75" w14:textId="77777777" w:rsidR="009252B5" w:rsidRPr="005B2BA9" w:rsidRDefault="009252B5" w:rsidP="00C54A16">
            <w:pPr>
              <w:rPr>
                <w:bCs/>
              </w:rPr>
            </w:pPr>
            <w:r w:rsidRPr="005B2BA9">
              <w:rPr>
                <w:bCs/>
              </w:rPr>
              <w:fldChar w:fldCharType="begin">
                <w:ffData>
                  <w:name w:val="Text106"/>
                  <w:enabled/>
                  <w:calcOnExit w:val="0"/>
                  <w:textInput/>
                </w:ffData>
              </w:fldChar>
            </w:r>
            <w:r w:rsidRPr="005B2BA9">
              <w:rPr>
                <w:bCs/>
              </w:rPr>
              <w:instrText xml:space="preserve"> FORMTEXT </w:instrText>
            </w:r>
            <w:r w:rsidRPr="005B2BA9">
              <w:rPr>
                <w:bCs/>
              </w:rPr>
            </w:r>
            <w:r w:rsidRPr="005B2BA9">
              <w:rPr>
                <w:bCs/>
              </w:rPr>
              <w:fldChar w:fldCharType="separate"/>
            </w:r>
            <w:r w:rsidRPr="005B2BA9">
              <w:rPr>
                <w:bCs/>
                <w:noProof/>
              </w:rPr>
              <w:t> </w:t>
            </w:r>
            <w:r w:rsidRPr="005B2BA9">
              <w:rPr>
                <w:bCs/>
                <w:noProof/>
              </w:rPr>
              <w:t> </w:t>
            </w:r>
            <w:r w:rsidRPr="005B2BA9">
              <w:rPr>
                <w:bCs/>
                <w:noProof/>
              </w:rPr>
              <w:t> </w:t>
            </w:r>
            <w:r w:rsidRPr="005B2BA9">
              <w:rPr>
                <w:bCs/>
                <w:noProof/>
              </w:rPr>
              <w:t> </w:t>
            </w:r>
            <w:r w:rsidRPr="005B2BA9">
              <w:rPr>
                <w:bCs/>
                <w:noProof/>
              </w:rPr>
              <w:t> </w:t>
            </w:r>
            <w:r w:rsidRPr="005B2BA9">
              <w:rPr>
                <w:bCs/>
              </w:rPr>
              <w:fldChar w:fldCharType="end"/>
            </w:r>
          </w:p>
        </w:tc>
      </w:tr>
      <w:tr w:rsidR="009252B5" w14:paraId="755D1B0F" w14:textId="77777777" w:rsidTr="00C54A16">
        <w:trPr>
          <w:trHeight w:val="402"/>
        </w:trPr>
        <w:tc>
          <w:tcPr>
            <w:tcW w:w="8280" w:type="dxa"/>
            <w:gridSpan w:val="4"/>
            <w:tcBorders>
              <w:top w:val="nil"/>
              <w:left w:val="nil"/>
              <w:bottom w:val="nil"/>
              <w:right w:val="nil"/>
            </w:tcBorders>
            <w:shd w:val="clear" w:color="000000" w:fill="FFFFFF"/>
            <w:noWrap/>
            <w:vAlign w:val="bottom"/>
            <w:hideMark/>
          </w:tcPr>
          <w:p w14:paraId="1B490CC0" w14:textId="77777777" w:rsidR="009252B5" w:rsidRDefault="009252B5" w:rsidP="00C54A16">
            <w:pPr>
              <w:rPr>
                <w:sz w:val="20"/>
                <w:szCs w:val="20"/>
              </w:rPr>
            </w:pPr>
          </w:p>
          <w:p w14:paraId="5C7AE8EE" w14:textId="77777777" w:rsidR="009252B5" w:rsidRPr="00D35169" w:rsidRDefault="009252B5" w:rsidP="00C54A16">
            <w:r w:rsidRPr="00D35169">
              <w:t>To view the current registered DME</w:t>
            </w:r>
            <w:r w:rsidRPr="00D034E3">
              <w:t xml:space="preserve"> </w:t>
            </w:r>
            <w:r w:rsidRPr="00D35169">
              <w:t>list</w:t>
            </w:r>
            <w:r>
              <w:t xml:space="preserve">, open </w:t>
            </w:r>
            <w:r w:rsidRPr="00D35169">
              <w:t>the most recent csv from</w:t>
            </w:r>
            <w:r>
              <w:t xml:space="preserve"> the</w:t>
            </w:r>
          </w:p>
          <w:p w14:paraId="7246E1BA" w14:textId="77777777" w:rsidR="009252B5" w:rsidRPr="00AD66AD" w:rsidRDefault="009252B5" w:rsidP="00C54A16">
            <w:pPr>
              <w:rPr>
                <w:sz w:val="20"/>
                <w:szCs w:val="20"/>
              </w:rPr>
            </w:pPr>
            <w:hyperlink r:id="rId29" w:history="1">
              <w:proofErr w:type="spellStart"/>
              <w:r w:rsidRPr="00D034E3">
                <w:rPr>
                  <w:rStyle w:val="Hyperlink"/>
                </w:rPr>
                <w:t>Resource_Control_Report</w:t>
              </w:r>
              <w:proofErr w:type="spellEnd"/>
            </w:hyperlink>
            <w:r>
              <w:t>.</w:t>
            </w:r>
          </w:p>
        </w:tc>
        <w:tc>
          <w:tcPr>
            <w:tcW w:w="1350" w:type="dxa"/>
            <w:tcBorders>
              <w:top w:val="nil"/>
              <w:left w:val="nil"/>
              <w:bottom w:val="nil"/>
              <w:right w:val="nil"/>
            </w:tcBorders>
            <w:shd w:val="clear" w:color="000000" w:fill="FFFFFF"/>
          </w:tcPr>
          <w:p w14:paraId="244E92A9" w14:textId="77777777" w:rsidR="009252B5" w:rsidRDefault="009252B5" w:rsidP="00C54A16">
            <w:pPr>
              <w:rPr>
                <w:sz w:val="20"/>
                <w:szCs w:val="20"/>
              </w:rPr>
            </w:pPr>
          </w:p>
        </w:tc>
      </w:tr>
    </w:tbl>
    <w:p w14:paraId="0FE3FB19" w14:textId="77777777" w:rsidR="009252B5" w:rsidRDefault="009252B5" w:rsidP="009252B5">
      <w:pPr>
        <w:rPr>
          <w:b/>
          <w:bCs/>
        </w:rPr>
      </w:pPr>
    </w:p>
    <w:tbl>
      <w:tblPr>
        <w:tblW w:w="9450" w:type="dxa"/>
        <w:tblInd w:w="108" w:type="dxa"/>
        <w:tblLayout w:type="fixed"/>
        <w:tblCellMar>
          <w:left w:w="0" w:type="dxa"/>
          <w:right w:w="0" w:type="dxa"/>
        </w:tblCellMar>
        <w:tblLook w:val="04A0" w:firstRow="1" w:lastRow="0" w:firstColumn="1" w:lastColumn="0" w:noHBand="0" w:noVBand="1"/>
      </w:tblPr>
      <w:tblGrid>
        <w:gridCol w:w="1420"/>
        <w:gridCol w:w="380"/>
        <w:gridCol w:w="2070"/>
        <w:gridCol w:w="2520"/>
        <w:gridCol w:w="1710"/>
        <w:gridCol w:w="1350"/>
      </w:tblGrid>
      <w:tr w:rsidR="009252B5" w14:paraId="27C481A4" w14:textId="77777777" w:rsidTr="00C54A16">
        <w:trPr>
          <w:trHeight w:val="705"/>
        </w:trPr>
        <w:tc>
          <w:tcPr>
            <w:tcW w:w="9450" w:type="dxa"/>
            <w:gridSpan w:val="6"/>
            <w:tcBorders>
              <w:top w:val="nil"/>
              <w:left w:val="nil"/>
              <w:bottom w:val="nil"/>
              <w:right w:val="nil"/>
            </w:tcBorders>
            <w:shd w:val="clear" w:color="000000" w:fill="FFFFFF"/>
            <w:vAlign w:val="center"/>
            <w:hideMark/>
          </w:tcPr>
          <w:p w14:paraId="3824B03F" w14:textId="77777777" w:rsidR="009252B5" w:rsidRPr="00195CA2" w:rsidRDefault="009252B5" w:rsidP="00C54A16">
            <w:pPr>
              <w:ind w:left="90"/>
              <w:rPr>
                <w:b/>
                <w:bCs/>
              </w:rPr>
            </w:pPr>
            <w:r w:rsidRPr="00195CA2">
              <w:rPr>
                <w:b/>
                <w:bCs/>
              </w:rPr>
              <w:t>General Comments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576"/>
            </w:tblGrid>
            <w:tr w:rsidR="009252B5" w:rsidRPr="00195CA2" w14:paraId="38780BB9" w14:textId="77777777" w:rsidTr="00C54A16">
              <w:trPr>
                <w:trHeight w:val="1664"/>
              </w:trPr>
              <w:tc>
                <w:tcPr>
                  <w:tcW w:w="9576" w:type="dxa"/>
                </w:tcPr>
                <w:p w14:paraId="728A2345" w14:textId="77777777" w:rsidR="009252B5" w:rsidRPr="00195CA2" w:rsidRDefault="009252B5" w:rsidP="00C54A16">
                  <w:pPr>
                    <w:rPr>
                      <w:b/>
                      <w:bCs/>
                    </w:rPr>
                  </w:pPr>
                  <w:r w:rsidRPr="00195CA2">
                    <w:rPr>
                      <w:bCs/>
                    </w:rPr>
                    <w:fldChar w:fldCharType="begin">
                      <w:ffData>
                        <w:name w:val="Text106"/>
                        <w:enabled/>
                        <w:calcOnExit w:val="0"/>
                        <w:textInput/>
                      </w:ffData>
                    </w:fldChar>
                  </w:r>
                  <w:r w:rsidRPr="00195CA2">
                    <w:rPr>
                      <w:bCs/>
                    </w:rPr>
                    <w:instrText xml:space="preserve"> FORMTEXT </w:instrText>
                  </w:r>
                  <w:r w:rsidRPr="00195CA2">
                    <w:rPr>
                      <w:bCs/>
                    </w:rPr>
                  </w:r>
                  <w:r w:rsidRPr="00195CA2">
                    <w:rPr>
                      <w:bCs/>
                    </w:rPr>
                    <w:fldChar w:fldCharType="separate"/>
                  </w:r>
                  <w:r w:rsidRPr="00195CA2">
                    <w:rPr>
                      <w:bCs/>
                      <w:noProof/>
                    </w:rPr>
                    <w:t> </w:t>
                  </w:r>
                  <w:r w:rsidRPr="00195CA2">
                    <w:rPr>
                      <w:bCs/>
                      <w:noProof/>
                    </w:rPr>
                    <w:t> </w:t>
                  </w:r>
                  <w:r w:rsidRPr="00195CA2">
                    <w:rPr>
                      <w:bCs/>
                      <w:noProof/>
                    </w:rPr>
                    <w:t> </w:t>
                  </w:r>
                  <w:r w:rsidRPr="00195CA2">
                    <w:rPr>
                      <w:bCs/>
                      <w:noProof/>
                    </w:rPr>
                    <w:t> </w:t>
                  </w:r>
                  <w:r w:rsidRPr="00195CA2">
                    <w:rPr>
                      <w:bCs/>
                      <w:noProof/>
                    </w:rPr>
                    <w:t> </w:t>
                  </w:r>
                  <w:r w:rsidRPr="00195CA2">
                    <w:rPr>
                      <w:bCs/>
                    </w:rPr>
                    <w:fldChar w:fldCharType="end"/>
                  </w:r>
                </w:p>
              </w:tc>
            </w:tr>
          </w:tbl>
          <w:p w14:paraId="70668335" w14:textId="77777777" w:rsidR="009252B5" w:rsidRPr="00AD66AD" w:rsidRDefault="009252B5" w:rsidP="00C54A16">
            <w:pPr>
              <w:spacing w:before="240" w:after="240"/>
              <w:rPr>
                <w:color w:val="000000"/>
              </w:rPr>
            </w:pPr>
            <w:r w:rsidRPr="00AD66AD">
              <w:rPr>
                <w:color w:val="000000"/>
              </w:rPr>
              <w:t>Authorized Representative indicated and signed below attests that all statements made and information provided in this Declaration are true, correct and complete.</w:t>
            </w:r>
          </w:p>
        </w:tc>
      </w:tr>
      <w:tr w:rsidR="009252B5" w14:paraId="10A23AA4" w14:textId="77777777" w:rsidTr="00C54A16">
        <w:trPr>
          <w:trHeight w:val="255"/>
        </w:trPr>
        <w:tc>
          <w:tcPr>
            <w:tcW w:w="1420" w:type="dxa"/>
            <w:tcBorders>
              <w:top w:val="nil"/>
              <w:left w:val="nil"/>
              <w:bottom w:val="nil"/>
              <w:right w:val="nil"/>
            </w:tcBorders>
            <w:shd w:val="clear" w:color="000000" w:fill="FFFFFF"/>
            <w:vAlign w:val="bottom"/>
            <w:hideMark/>
          </w:tcPr>
          <w:p w14:paraId="38AE2DF2" w14:textId="77777777" w:rsidR="009252B5" w:rsidRPr="00AD66AD" w:rsidRDefault="009252B5" w:rsidP="00C54A16">
            <w:pPr>
              <w:rPr>
                <w:color w:val="000000"/>
                <w:sz w:val="20"/>
                <w:szCs w:val="20"/>
              </w:rPr>
            </w:pPr>
            <w:r w:rsidRPr="00AD66AD">
              <w:rPr>
                <w:color w:val="000000"/>
                <w:sz w:val="20"/>
                <w:szCs w:val="20"/>
              </w:rPr>
              <w:t>Signature:</w:t>
            </w:r>
          </w:p>
        </w:tc>
        <w:tc>
          <w:tcPr>
            <w:tcW w:w="6680" w:type="dxa"/>
            <w:gridSpan w:val="4"/>
            <w:tcBorders>
              <w:top w:val="nil"/>
              <w:left w:val="nil"/>
              <w:bottom w:val="single" w:sz="4" w:space="0" w:color="auto"/>
              <w:right w:val="nil"/>
            </w:tcBorders>
            <w:shd w:val="clear" w:color="000000" w:fill="FFFFFF"/>
            <w:vAlign w:val="bottom"/>
            <w:hideMark/>
          </w:tcPr>
          <w:p w14:paraId="0D256DB1" w14:textId="77777777" w:rsidR="009252B5" w:rsidRPr="00AD66AD" w:rsidRDefault="009252B5" w:rsidP="00C54A16">
            <w:pPr>
              <w:rPr>
                <w:color w:val="000000"/>
              </w:rPr>
            </w:pPr>
          </w:p>
        </w:tc>
        <w:tc>
          <w:tcPr>
            <w:tcW w:w="1350" w:type="dxa"/>
            <w:tcBorders>
              <w:top w:val="nil"/>
              <w:left w:val="nil"/>
              <w:bottom w:val="nil"/>
              <w:right w:val="nil"/>
            </w:tcBorders>
            <w:shd w:val="clear" w:color="000000" w:fill="FFFFFF"/>
            <w:vAlign w:val="bottom"/>
            <w:hideMark/>
          </w:tcPr>
          <w:p w14:paraId="6FEDCB6E" w14:textId="77777777" w:rsidR="009252B5" w:rsidRDefault="009252B5" w:rsidP="00C54A16">
            <w:pPr>
              <w:rPr>
                <w:rFonts w:ascii="Arial" w:hAnsi="Arial" w:cs="Arial"/>
                <w:color w:val="000000"/>
                <w:sz w:val="20"/>
                <w:szCs w:val="20"/>
              </w:rPr>
            </w:pPr>
          </w:p>
        </w:tc>
      </w:tr>
      <w:tr w:rsidR="009252B5" w14:paraId="1D4C1D9E" w14:textId="77777777" w:rsidTr="00C54A16">
        <w:trPr>
          <w:trHeight w:val="255"/>
        </w:trPr>
        <w:tc>
          <w:tcPr>
            <w:tcW w:w="9450" w:type="dxa"/>
            <w:gridSpan w:val="6"/>
            <w:tcBorders>
              <w:top w:val="nil"/>
              <w:left w:val="nil"/>
              <w:bottom w:val="nil"/>
              <w:right w:val="nil"/>
            </w:tcBorders>
            <w:shd w:val="clear" w:color="000000" w:fill="FFFFFF"/>
            <w:noWrap/>
            <w:vAlign w:val="bottom"/>
            <w:hideMark/>
          </w:tcPr>
          <w:p w14:paraId="3AB06CD6" w14:textId="77777777" w:rsidR="009252B5" w:rsidRPr="00AD66AD" w:rsidRDefault="009252B5" w:rsidP="00C54A16">
            <w:pPr>
              <w:rPr>
                <w:color w:val="000000"/>
              </w:rPr>
            </w:pPr>
            <w:r w:rsidRPr="00AD66AD">
              <w:rPr>
                <w:color w:val="000000"/>
                <w:sz w:val="20"/>
              </w:rPr>
              <w:t>(Authorized Representative signature)</w:t>
            </w:r>
          </w:p>
        </w:tc>
      </w:tr>
      <w:tr w:rsidR="009252B5" w14:paraId="69C470B9" w14:textId="77777777" w:rsidTr="00C54A16">
        <w:trPr>
          <w:trHeight w:val="255"/>
        </w:trPr>
        <w:tc>
          <w:tcPr>
            <w:tcW w:w="1420" w:type="dxa"/>
            <w:tcBorders>
              <w:top w:val="nil"/>
              <w:left w:val="nil"/>
              <w:bottom w:val="nil"/>
              <w:right w:val="nil"/>
            </w:tcBorders>
            <w:shd w:val="clear" w:color="000000" w:fill="FFFFFF"/>
            <w:noWrap/>
            <w:vAlign w:val="bottom"/>
          </w:tcPr>
          <w:p w14:paraId="0C190201" w14:textId="77777777" w:rsidR="009252B5" w:rsidRPr="00AD66AD" w:rsidRDefault="009252B5" w:rsidP="00C54A16">
            <w:pPr>
              <w:rPr>
                <w:sz w:val="20"/>
                <w:szCs w:val="20"/>
              </w:rPr>
            </w:pPr>
          </w:p>
        </w:tc>
        <w:tc>
          <w:tcPr>
            <w:tcW w:w="380" w:type="dxa"/>
            <w:tcBorders>
              <w:top w:val="nil"/>
              <w:left w:val="nil"/>
              <w:bottom w:val="nil"/>
              <w:right w:val="nil"/>
            </w:tcBorders>
            <w:shd w:val="clear" w:color="000000" w:fill="FFFFFF"/>
            <w:noWrap/>
            <w:vAlign w:val="bottom"/>
          </w:tcPr>
          <w:p w14:paraId="366E9E68" w14:textId="77777777" w:rsidR="009252B5" w:rsidRPr="00AD66AD" w:rsidRDefault="009252B5" w:rsidP="00C54A16"/>
        </w:tc>
        <w:tc>
          <w:tcPr>
            <w:tcW w:w="2070" w:type="dxa"/>
            <w:tcBorders>
              <w:top w:val="nil"/>
              <w:left w:val="nil"/>
              <w:bottom w:val="nil"/>
              <w:right w:val="nil"/>
            </w:tcBorders>
            <w:shd w:val="clear" w:color="000000" w:fill="FFFFFF"/>
            <w:noWrap/>
            <w:vAlign w:val="bottom"/>
          </w:tcPr>
          <w:p w14:paraId="4CBFBE8B" w14:textId="77777777" w:rsidR="009252B5" w:rsidRPr="00AD66AD" w:rsidRDefault="009252B5" w:rsidP="00C54A16"/>
        </w:tc>
        <w:tc>
          <w:tcPr>
            <w:tcW w:w="2520" w:type="dxa"/>
            <w:tcBorders>
              <w:top w:val="nil"/>
              <w:left w:val="nil"/>
              <w:bottom w:val="nil"/>
              <w:right w:val="nil"/>
            </w:tcBorders>
            <w:shd w:val="clear" w:color="000000" w:fill="FFFFFF"/>
            <w:noWrap/>
            <w:vAlign w:val="bottom"/>
          </w:tcPr>
          <w:p w14:paraId="72FDAE43" w14:textId="77777777" w:rsidR="009252B5" w:rsidRPr="00AD66AD" w:rsidRDefault="009252B5" w:rsidP="00C54A16"/>
        </w:tc>
        <w:tc>
          <w:tcPr>
            <w:tcW w:w="1710" w:type="dxa"/>
            <w:tcBorders>
              <w:top w:val="nil"/>
              <w:left w:val="nil"/>
              <w:bottom w:val="nil"/>
              <w:right w:val="nil"/>
            </w:tcBorders>
            <w:shd w:val="clear" w:color="000000" w:fill="FFFFFF"/>
            <w:noWrap/>
            <w:vAlign w:val="bottom"/>
          </w:tcPr>
          <w:p w14:paraId="09134365" w14:textId="77777777" w:rsidR="009252B5" w:rsidRPr="00AD66AD" w:rsidRDefault="009252B5" w:rsidP="00C54A16">
            <w:pPr>
              <w:rPr>
                <w:sz w:val="20"/>
                <w:szCs w:val="20"/>
              </w:rPr>
            </w:pPr>
          </w:p>
        </w:tc>
        <w:tc>
          <w:tcPr>
            <w:tcW w:w="1350" w:type="dxa"/>
            <w:tcBorders>
              <w:top w:val="nil"/>
              <w:left w:val="nil"/>
              <w:bottom w:val="nil"/>
              <w:right w:val="nil"/>
            </w:tcBorders>
            <w:shd w:val="clear" w:color="000000" w:fill="FFFFFF"/>
            <w:noWrap/>
            <w:vAlign w:val="bottom"/>
          </w:tcPr>
          <w:p w14:paraId="430D2154" w14:textId="77777777" w:rsidR="009252B5" w:rsidRDefault="009252B5" w:rsidP="00C54A16">
            <w:pPr>
              <w:rPr>
                <w:rFonts w:ascii="Arial" w:hAnsi="Arial" w:cs="Arial"/>
                <w:sz w:val="20"/>
                <w:szCs w:val="20"/>
              </w:rPr>
            </w:pPr>
          </w:p>
        </w:tc>
      </w:tr>
      <w:tr w:rsidR="009252B5" w14:paraId="0CD70E99" w14:textId="77777777" w:rsidTr="00C54A16">
        <w:trPr>
          <w:trHeight w:val="510"/>
        </w:trPr>
        <w:tc>
          <w:tcPr>
            <w:tcW w:w="1420" w:type="dxa"/>
            <w:tcBorders>
              <w:top w:val="nil"/>
              <w:left w:val="nil"/>
              <w:bottom w:val="nil"/>
              <w:right w:val="nil"/>
            </w:tcBorders>
            <w:shd w:val="clear" w:color="000000" w:fill="FFFFFF"/>
            <w:vAlign w:val="bottom"/>
            <w:hideMark/>
          </w:tcPr>
          <w:p w14:paraId="302567E9" w14:textId="77777777" w:rsidR="009252B5" w:rsidRPr="00AD66AD" w:rsidRDefault="009252B5" w:rsidP="00C54A16">
            <w:pPr>
              <w:rPr>
                <w:sz w:val="20"/>
                <w:szCs w:val="20"/>
              </w:rPr>
            </w:pPr>
            <w:r w:rsidRPr="00AD66AD">
              <w:rPr>
                <w:sz w:val="20"/>
                <w:szCs w:val="20"/>
              </w:rPr>
              <w:t xml:space="preserve">Printed Name: </w:t>
            </w:r>
          </w:p>
        </w:tc>
        <w:tc>
          <w:tcPr>
            <w:tcW w:w="6680" w:type="dxa"/>
            <w:gridSpan w:val="4"/>
            <w:tcBorders>
              <w:top w:val="nil"/>
              <w:left w:val="nil"/>
              <w:bottom w:val="single" w:sz="4" w:space="0" w:color="auto"/>
              <w:right w:val="nil"/>
            </w:tcBorders>
            <w:shd w:val="clear" w:color="000000" w:fill="FFFFFF"/>
            <w:vAlign w:val="bottom"/>
            <w:hideMark/>
          </w:tcPr>
          <w:p w14:paraId="26103568" w14:textId="77777777" w:rsidR="009252B5" w:rsidRPr="00AD66AD" w:rsidRDefault="009252B5" w:rsidP="00C54A16">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1350" w:type="dxa"/>
            <w:tcBorders>
              <w:top w:val="nil"/>
              <w:left w:val="nil"/>
              <w:bottom w:val="nil"/>
              <w:right w:val="nil"/>
            </w:tcBorders>
            <w:shd w:val="clear" w:color="000000" w:fill="FFFFFF"/>
            <w:vAlign w:val="bottom"/>
            <w:hideMark/>
          </w:tcPr>
          <w:p w14:paraId="56DD8F80" w14:textId="77777777" w:rsidR="009252B5" w:rsidRDefault="009252B5" w:rsidP="00C54A16">
            <w:pPr>
              <w:rPr>
                <w:rFonts w:ascii="Arial" w:hAnsi="Arial" w:cs="Arial"/>
                <w:sz w:val="20"/>
                <w:szCs w:val="20"/>
              </w:rPr>
            </w:pPr>
          </w:p>
        </w:tc>
      </w:tr>
      <w:tr w:rsidR="009252B5" w14:paraId="0FC86D16" w14:textId="77777777" w:rsidTr="00C54A16">
        <w:trPr>
          <w:trHeight w:val="255"/>
        </w:trPr>
        <w:tc>
          <w:tcPr>
            <w:tcW w:w="9450" w:type="dxa"/>
            <w:gridSpan w:val="6"/>
            <w:tcBorders>
              <w:top w:val="nil"/>
              <w:left w:val="nil"/>
              <w:bottom w:val="nil"/>
              <w:right w:val="nil"/>
            </w:tcBorders>
            <w:shd w:val="clear" w:color="000000" w:fill="FFFFFF"/>
            <w:noWrap/>
            <w:vAlign w:val="bottom"/>
            <w:hideMark/>
          </w:tcPr>
          <w:p w14:paraId="3157C90B" w14:textId="77777777" w:rsidR="009252B5" w:rsidRPr="00AD66AD" w:rsidRDefault="009252B5" w:rsidP="00C54A16">
            <w:pPr>
              <w:rPr>
                <w:sz w:val="20"/>
              </w:rPr>
            </w:pPr>
            <w:r w:rsidRPr="00AD66AD">
              <w:rPr>
                <w:sz w:val="20"/>
              </w:rPr>
              <w:t>(Authorized Representative)</w:t>
            </w:r>
          </w:p>
        </w:tc>
      </w:tr>
      <w:tr w:rsidR="009252B5" w14:paraId="2D0D459C" w14:textId="77777777" w:rsidTr="00C54A16">
        <w:trPr>
          <w:trHeight w:val="255"/>
        </w:trPr>
        <w:tc>
          <w:tcPr>
            <w:tcW w:w="1420" w:type="dxa"/>
            <w:tcBorders>
              <w:top w:val="nil"/>
              <w:left w:val="nil"/>
              <w:bottom w:val="nil"/>
              <w:right w:val="nil"/>
            </w:tcBorders>
            <w:shd w:val="clear" w:color="000000" w:fill="FFFFFF"/>
            <w:noWrap/>
            <w:vAlign w:val="bottom"/>
          </w:tcPr>
          <w:p w14:paraId="170DA06A" w14:textId="77777777" w:rsidR="009252B5" w:rsidRPr="00AD66AD" w:rsidRDefault="009252B5" w:rsidP="00C54A16">
            <w:pPr>
              <w:rPr>
                <w:sz w:val="20"/>
                <w:szCs w:val="20"/>
              </w:rPr>
            </w:pPr>
          </w:p>
        </w:tc>
        <w:tc>
          <w:tcPr>
            <w:tcW w:w="380" w:type="dxa"/>
            <w:tcBorders>
              <w:top w:val="nil"/>
              <w:left w:val="nil"/>
              <w:bottom w:val="nil"/>
              <w:right w:val="nil"/>
            </w:tcBorders>
            <w:shd w:val="clear" w:color="000000" w:fill="FFFFFF"/>
            <w:noWrap/>
            <w:vAlign w:val="bottom"/>
          </w:tcPr>
          <w:p w14:paraId="00CFB790" w14:textId="77777777" w:rsidR="009252B5" w:rsidRPr="00AD66AD" w:rsidRDefault="009252B5" w:rsidP="00C54A16"/>
        </w:tc>
        <w:tc>
          <w:tcPr>
            <w:tcW w:w="2070" w:type="dxa"/>
            <w:tcBorders>
              <w:top w:val="nil"/>
              <w:left w:val="nil"/>
              <w:bottom w:val="nil"/>
              <w:right w:val="nil"/>
            </w:tcBorders>
            <w:shd w:val="clear" w:color="000000" w:fill="FFFFFF"/>
            <w:noWrap/>
            <w:vAlign w:val="bottom"/>
          </w:tcPr>
          <w:p w14:paraId="3BC1B381" w14:textId="77777777" w:rsidR="009252B5" w:rsidRPr="00AD66AD" w:rsidRDefault="009252B5" w:rsidP="00C54A16"/>
        </w:tc>
        <w:tc>
          <w:tcPr>
            <w:tcW w:w="2520" w:type="dxa"/>
            <w:tcBorders>
              <w:top w:val="nil"/>
              <w:left w:val="nil"/>
              <w:bottom w:val="nil"/>
              <w:right w:val="nil"/>
            </w:tcBorders>
            <w:shd w:val="clear" w:color="000000" w:fill="FFFFFF"/>
            <w:noWrap/>
            <w:vAlign w:val="bottom"/>
          </w:tcPr>
          <w:p w14:paraId="11102B71" w14:textId="77777777" w:rsidR="009252B5" w:rsidRPr="00AD66AD" w:rsidRDefault="009252B5" w:rsidP="00C54A16"/>
        </w:tc>
        <w:tc>
          <w:tcPr>
            <w:tcW w:w="1710" w:type="dxa"/>
            <w:tcBorders>
              <w:top w:val="nil"/>
              <w:left w:val="nil"/>
              <w:bottom w:val="nil"/>
              <w:right w:val="nil"/>
            </w:tcBorders>
            <w:shd w:val="clear" w:color="000000" w:fill="FFFFFF"/>
            <w:noWrap/>
            <w:vAlign w:val="bottom"/>
          </w:tcPr>
          <w:p w14:paraId="345F493F" w14:textId="77777777" w:rsidR="009252B5" w:rsidRPr="00AD66AD" w:rsidRDefault="009252B5" w:rsidP="00C54A16">
            <w:pPr>
              <w:rPr>
                <w:sz w:val="20"/>
                <w:szCs w:val="20"/>
              </w:rPr>
            </w:pPr>
          </w:p>
        </w:tc>
        <w:tc>
          <w:tcPr>
            <w:tcW w:w="1350" w:type="dxa"/>
            <w:tcBorders>
              <w:top w:val="nil"/>
              <w:left w:val="nil"/>
              <w:bottom w:val="nil"/>
              <w:right w:val="nil"/>
            </w:tcBorders>
            <w:shd w:val="clear" w:color="000000" w:fill="FFFFFF"/>
            <w:noWrap/>
            <w:vAlign w:val="bottom"/>
          </w:tcPr>
          <w:p w14:paraId="4689BC65" w14:textId="77777777" w:rsidR="009252B5" w:rsidRDefault="009252B5" w:rsidP="00C54A16">
            <w:pPr>
              <w:rPr>
                <w:rFonts w:ascii="Arial" w:hAnsi="Arial" w:cs="Arial"/>
                <w:sz w:val="20"/>
                <w:szCs w:val="20"/>
              </w:rPr>
            </w:pPr>
          </w:p>
        </w:tc>
      </w:tr>
      <w:tr w:rsidR="009252B5" w14:paraId="206B61CD" w14:textId="77777777" w:rsidTr="00C54A16">
        <w:trPr>
          <w:trHeight w:val="255"/>
        </w:trPr>
        <w:tc>
          <w:tcPr>
            <w:tcW w:w="1420" w:type="dxa"/>
            <w:tcBorders>
              <w:top w:val="nil"/>
              <w:left w:val="nil"/>
              <w:bottom w:val="nil"/>
              <w:right w:val="nil"/>
            </w:tcBorders>
            <w:shd w:val="clear" w:color="000000" w:fill="FFFFFF"/>
            <w:vAlign w:val="bottom"/>
            <w:hideMark/>
          </w:tcPr>
          <w:p w14:paraId="7134401E" w14:textId="77777777" w:rsidR="009252B5" w:rsidRPr="00AD66AD" w:rsidRDefault="009252B5" w:rsidP="00C54A16">
            <w:pPr>
              <w:rPr>
                <w:sz w:val="20"/>
                <w:szCs w:val="20"/>
              </w:rPr>
            </w:pPr>
            <w:r w:rsidRPr="00AD66AD">
              <w:rPr>
                <w:sz w:val="20"/>
                <w:szCs w:val="20"/>
              </w:rPr>
              <w:lastRenderedPageBreak/>
              <w:t xml:space="preserve">Date:  </w:t>
            </w:r>
          </w:p>
        </w:tc>
        <w:tc>
          <w:tcPr>
            <w:tcW w:w="2450" w:type="dxa"/>
            <w:gridSpan w:val="2"/>
            <w:tcBorders>
              <w:top w:val="nil"/>
              <w:left w:val="nil"/>
              <w:bottom w:val="single" w:sz="4" w:space="0" w:color="auto"/>
              <w:right w:val="nil"/>
            </w:tcBorders>
            <w:shd w:val="clear" w:color="000000" w:fill="FFFFFF"/>
            <w:vAlign w:val="bottom"/>
            <w:hideMark/>
          </w:tcPr>
          <w:p w14:paraId="7C8CC5EA" w14:textId="77777777" w:rsidR="009252B5" w:rsidRPr="00AD66AD" w:rsidRDefault="009252B5" w:rsidP="00C54A16">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2520" w:type="dxa"/>
            <w:tcBorders>
              <w:top w:val="nil"/>
              <w:left w:val="nil"/>
              <w:bottom w:val="nil"/>
              <w:right w:val="nil"/>
            </w:tcBorders>
            <w:shd w:val="clear" w:color="000000" w:fill="FFFFFF"/>
            <w:vAlign w:val="bottom"/>
            <w:hideMark/>
          </w:tcPr>
          <w:p w14:paraId="3F91AE80" w14:textId="77777777" w:rsidR="009252B5" w:rsidRPr="00AD66AD" w:rsidRDefault="009252B5" w:rsidP="00C54A16"/>
        </w:tc>
        <w:tc>
          <w:tcPr>
            <w:tcW w:w="1710" w:type="dxa"/>
            <w:tcBorders>
              <w:top w:val="nil"/>
              <w:left w:val="nil"/>
              <w:bottom w:val="nil"/>
              <w:right w:val="nil"/>
            </w:tcBorders>
            <w:shd w:val="clear" w:color="000000" w:fill="FFFFFF"/>
            <w:vAlign w:val="bottom"/>
            <w:hideMark/>
          </w:tcPr>
          <w:p w14:paraId="52E02E27" w14:textId="77777777" w:rsidR="009252B5" w:rsidRPr="00AD66AD" w:rsidRDefault="009252B5" w:rsidP="00C54A16">
            <w:pPr>
              <w:rPr>
                <w:sz w:val="20"/>
                <w:szCs w:val="20"/>
              </w:rPr>
            </w:pPr>
            <w:r w:rsidRPr="00AD66AD">
              <w:rPr>
                <w:sz w:val="20"/>
                <w:szCs w:val="20"/>
              </w:rPr>
              <w:t> </w:t>
            </w:r>
          </w:p>
        </w:tc>
        <w:tc>
          <w:tcPr>
            <w:tcW w:w="1350" w:type="dxa"/>
            <w:tcBorders>
              <w:top w:val="nil"/>
              <w:left w:val="nil"/>
              <w:bottom w:val="nil"/>
              <w:right w:val="nil"/>
            </w:tcBorders>
            <w:shd w:val="clear" w:color="000000" w:fill="FFFFFF"/>
            <w:vAlign w:val="bottom"/>
            <w:hideMark/>
          </w:tcPr>
          <w:p w14:paraId="7D577D35" w14:textId="77777777" w:rsidR="009252B5" w:rsidRDefault="009252B5" w:rsidP="00C54A16">
            <w:pPr>
              <w:rPr>
                <w:rFonts w:ascii="Arial" w:hAnsi="Arial" w:cs="Arial"/>
                <w:sz w:val="20"/>
                <w:szCs w:val="20"/>
              </w:rPr>
            </w:pPr>
            <w:r>
              <w:rPr>
                <w:rFonts w:ascii="Arial" w:hAnsi="Arial" w:cs="Arial"/>
                <w:sz w:val="20"/>
                <w:szCs w:val="20"/>
              </w:rPr>
              <w:t> </w:t>
            </w:r>
          </w:p>
        </w:tc>
      </w:tr>
    </w:tbl>
    <w:p w14:paraId="6B3760E5" w14:textId="77777777" w:rsidR="00F05088" w:rsidRDefault="00F05088" w:rsidP="00F05088">
      <w:pPr>
        <w:jc w:val="center"/>
        <w:outlineLvl w:val="0"/>
        <w:rPr>
          <w:ins w:id="907" w:author="ERCOT" w:date="2025-08-19T10:21:00Z" w16du:dateUtc="2025-08-19T15:21:00Z"/>
          <w:b/>
          <w:sz w:val="36"/>
          <w:szCs w:val="36"/>
        </w:rPr>
      </w:pPr>
    </w:p>
    <w:p w14:paraId="5D55742A" w14:textId="77777777" w:rsidR="00F05088" w:rsidRDefault="00F05088" w:rsidP="00F05088">
      <w:pPr>
        <w:jc w:val="center"/>
        <w:outlineLvl w:val="0"/>
        <w:rPr>
          <w:ins w:id="908" w:author="ERCOT" w:date="2025-08-19T10:21:00Z" w16du:dateUtc="2025-08-19T15:21:00Z"/>
          <w:b/>
          <w:sz w:val="36"/>
          <w:szCs w:val="36"/>
        </w:rPr>
      </w:pPr>
    </w:p>
    <w:p w14:paraId="0914F69C" w14:textId="77777777" w:rsidR="00F05088" w:rsidRDefault="00F05088" w:rsidP="00F05088">
      <w:pPr>
        <w:jc w:val="center"/>
        <w:outlineLvl w:val="0"/>
        <w:rPr>
          <w:ins w:id="909" w:author="ERCOT" w:date="2025-08-19T10:21:00Z" w16du:dateUtc="2025-08-19T15:21:00Z"/>
          <w:b/>
          <w:sz w:val="36"/>
          <w:szCs w:val="36"/>
        </w:rPr>
      </w:pPr>
    </w:p>
    <w:p w14:paraId="78C80497" w14:textId="471A7488" w:rsidR="00F05088" w:rsidRPr="009405B5" w:rsidRDefault="00F05088" w:rsidP="00F05088">
      <w:pPr>
        <w:jc w:val="center"/>
        <w:outlineLvl w:val="0"/>
        <w:rPr>
          <w:ins w:id="910" w:author="ERCOT" w:date="2025-08-19T10:21:00Z" w16du:dateUtc="2025-08-19T15:21:00Z"/>
          <w:b/>
          <w:sz w:val="36"/>
          <w:szCs w:val="36"/>
        </w:rPr>
      </w:pPr>
      <w:ins w:id="911" w:author="ERCOT" w:date="2025-08-19T10:21:00Z" w16du:dateUtc="2025-08-19T15:21:00Z">
        <w:r w:rsidRPr="009405B5">
          <w:rPr>
            <w:b/>
            <w:sz w:val="36"/>
            <w:szCs w:val="36"/>
          </w:rPr>
          <w:t>ERCOT Nodal Protocols</w:t>
        </w:r>
      </w:ins>
    </w:p>
    <w:p w14:paraId="2C64FB5C" w14:textId="77777777" w:rsidR="00F05088" w:rsidRPr="009405B5" w:rsidRDefault="00F05088" w:rsidP="00F05088">
      <w:pPr>
        <w:jc w:val="center"/>
        <w:outlineLvl w:val="0"/>
        <w:rPr>
          <w:ins w:id="912" w:author="ERCOT" w:date="2025-08-19T10:21:00Z" w16du:dateUtc="2025-08-19T15:21:00Z"/>
          <w:b/>
          <w:sz w:val="36"/>
          <w:szCs w:val="36"/>
        </w:rPr>
      </w:pPr>
    </w:p>
    <w:p w14:paraId="390BBE7B" w14:textId="77777777" w:rsidR="00F05088" w:rsidRPr="009405B5" w:rsidRDefault="00F05088" w:rsidP="00F05088">
      <w:pPr>
        <w:jc w:val="center"/>
        <w:outlineLvl w:val="0"/>
        <w:rPr>
          <w:ins w:id="913" w:author="ERCOT" w:date="2025-08-19T10:21:00Z" w16du:dateUtc="2025-08-19T15:21:00Z"/>
          <w:b/>
          <w:sz w:val="36"/>
          <w:szCs w:val="36"/>
        </w:rPr>
      </w:pPr>
      <w:ins w:id="914" w:author="ERCOT" w:date="2025-08-19T10:21:00Z" w16du:dateUtc="2025-08-19T15:21:00Z">
        <w:r w:rsidRPr="009405B5">
          <w:rPr>
            <w:b/>
            <w:sz w:val="36"/>
            <w:szCs w:val="36"/>
          </w:rPr>
          <w:t>Section 23</w:t>
        </w:r>
      </w:ins>
    </w:p>
    <w:p w14:paraId="12974828" w14:textId="77777777" w:rsidR="00F05088" w:rsidRPr="009405B5" w:rsidRDefault="00F05088" w:rsidP="00F05088">
      <w:pPr>
        <w:jc w:val="center"/>
        <w:outlineLvl w:val="0"/>
        <w:rPr>
          <w:ins w:id="915" w:author="ERCOT" w:date="2025-08-19T10:21:00Z" w16du:dateUtc="2025-08-19T15:21:00Z"/>
          <w:b/>
        </w:rPr>
      </w:pPr>
    </w:p>
    <w:p w14:paraId="50B7E758" w14:textId="683D1344" w:rsidR="00F05088" w:rsidRPr="009405B5" w:rsidRDefault="00F05088" w:rsidP="00F05088">
      <w:pPr>
        <w:jc w:val="center"/>
        <w:outlineLvl w:val="0"/>
        <w:rPr>
          <w:ins w:id="916" w:author="ERCOT" w:date="2025-08-19T10:21:00Z" w16du:dateUtc="2025-08-19T15:21:00Z"/>
          <w:color w:val="333300"/>
        </w:rPr>
      </w:pPr>
      <w:proofErr w:type="gramStart"/>
      <w:ins w:id="917" w:author="ERCOT" w:date="2025-08-19T10:21:00Z" w16du:dateUtc="2025-08-19T15:21:00Z">
        <w:r w:rsidRPr="009405B5">
          <w:rPr>
            <w:b/>
            <w:sz w:val="36"/>
            <w:szCs w:val="36"/>
          </w:rPr>
          <w:t>Form</w:t>
        </w:r>
        <w:proofErr w:type="gramEnd"/>
        <w:r w:rsidRPr="009405B5">
          <w:rPr>
            <w:b/>
            <w:sz w:val="36"/>
            <w:szCs w:val="36"/>
          </w:rPr>
          <w:t xml:space="preserve"> </w:t>
        </w:r>
      </w:ins>
      <w:ins w:id="918" w:author="ERCOT" w:date="2025-09-26T09:48:00Z" w16du:dateUtc="2025-09-26T14:48:00Z">
        <w:r w:rsidR="007A15B2">
          <w:rPr>
            <w:b/>
            <w:sz w:val="36"/>
            <w:szCs w:val="36"/>
          </w:rPr>
          <w:t>U</w:t>
        </w:r>
      </w:ins>
      <w:ins w:id="919" w:author="ERCOT" w:date="2025-08-19T10:21:00Z" w16du:dateUtc="2025-08-19T15:21:00Z">
        <w:r w:rsidRPr="009405B5">
          <w:rPr>
            <w:b/>
            <w:sz w:val="36"/>
            <w:szCs w:val="36"/>
          </w:rPr>
          <w:t>:  NSG QSE Acknowledgement</w:t>
        </w:r>
      </w:ins>
    </w:p>
    <w:p w14:paraId="3A32F961" w14:textId="77777777" w:rsidR="00F05088" w:rsidRPr="009405B5" w:rsidRDefault="00F05088" w:rsidP="00F05088">
      <w:pPr>
        <w:outlineLvl w:val="0"/>
        <w:rPr>
          <w:ins w:id="920" w:author="ERCOT" w:date="2025-08-19T10:21:00Z" w16du:dateUtc="2025-08-19T15:21:00Z"/>
          <w:color w:val="333300"/>
        </w:rPr>
      </w:pPr>
    </w:p>
    <w:p w14:paraId="5095D2FB" w14:textId="029589FB" w:rsidR="00F05088" w:rsidRPr="009405B5" w:rsidRDefault="007A15B2" w:rsidP="00F05088">
      <w:pPr>
        <w:jc w:val="center"/>
        <w:outlineLvl w:val="0"/>
        <w:rPr>
          <w:ins w:id="921" w:author="ERCOT" w:date="2025-08-19T10:21:00Z" w16du:dateUtc="2025-08-19T15:21:00Z"/>
          <w:b/>
          <w:bCs/>
        </w:rPr>
      </w:pPr>
      <w:ins w:id="922" w:author="ERCOT" w:date="2025-09-26T09:47:00Z" w16du:dateUtc="2025-09-26T14:47:00Z">
        <w:r>
          <w:rPr>
            <w:b/>
            <w:bCs/>
          </w:rPr>
          <w:t>TBD</w:t>
        </w:r>
      </w:ins>
    </w:p>
    <w:p w14:paraId="1ECBD1BC" w14:textId="77777777" w:rsidR="00F05088" w:rsidRPr="009405B5" w:rsidRDefault="00F05088" w:rsidP="00F05088">
      <w:pPr>
        <w:jc w:val="center"/>
        <w:outlineLvl w:val="0"/>
        <w:rPr>
          <w:ins w:id="923" w:author="ERCOT" w:date="2025-08-19T10:21:00Z" w16du:dateUtc="2025-08-19T15:21:00Z"/>
          <w:b/>
          <w:bCs/>
        </w:rPr>
      </w:pPr>
    </w:p>
    <w:p w14:paraId="0468E51B" w14:textId="77777777" w:rsidR="009171D0" w:rsidRDefault="009171D0" w:rsidP="00327FE4">
      <w:pPr>
        <w:spacing w:after="240"/>
        <w:jc w:val="center"/>
        <w:rPr>
          <w:ins w:id="924" w:author="ERCOT" w:date="2025-08-19T11:44:00Z" w16du:dateUtc="2025-08-19T16:44:00Z"/>
          <w:b/>
        </w:rPr>
      </w:pPr>
    </w:p>
    <w:p w14:paraId="1461940B" w14:textId="77777777" w:rsidR="009171D0" w:rsidRDefault="009171D0" w:rsidP="00327FE4">
      <w:pPr>
        <w:spacing w:after="240"/>
        <w:jc w:val="center"/>
        <w:rPr>
          <w:ins w:id="925" w:author="ERCOT" w:date="2025-08-19T11:44:00Z" w16du:dateUtc="2025-08-19T16:44:00Z"/>
          <w:b/>
        </w:rPr>
      </w:pPr>
    </w:p>
    <w:p w14:paraId="593413C1" w14:textId="3B6B09BE" w:rsidR="00327FE4" w:rsidRPr="009405B5" w:rsidRDefault="00327FE4" w:rsidP="00327FE4">
      <w:pPr>
        <w:spacing w:after="240"/>
        <w:jc w:val="center"/>
        <w:rPr>
          <w:ins w:id="926" w:author="ERCOT" w:date="2025-08-19T10:21:00Z" w16du:dateUtc="2025-08-19T15:21:00Z"/>
          <w:b/>
        </w:rPr>
      </w:pPr>
      <w:ins w:id="927" w:author="ERCOT" w:date="2025-08-19T10:21:00Z" w16du:dateUtc="2025-08-19T15:21:00Z">
        <w:r w:rsidRPr="009405B5">
          <w:rPr>
            <w:b/>
          </w:rPr>
          <w:t>NSG QSE Acknowledgement</w:t>
        </w:r>
      </w:ins>
    </w:p>
    <w:p w14:paraId="3DE6B4AC" w14:textId="77777777" w:rsidR="00327FE4" w:rsidRPr="009405B5" w:rsidRDefault="00327FE4" w:rsidP="00327FE4">
      <w:pPr>
        <w:widowControl w:val="0"/>
        <w:autoSpaceDE w:val="0"/>
        <w:autoSpaceDN w:val="0"/>
        <w:adjustRightInd w:val="0"/>
        <w:jc w:val="center"/>
        <w:rPr>
          <w:ins w:id="928" w:author="ERCOT" w:date="2025-08-19T10:21:00Z" w16du:dateUtc="2025-08-19T15:21:00Z"/>
          <w:b/>
        </w:rPr>
      </w:pPr>
      <w:ins w:id="929" w:author="ERCOT" w:date="2025-08-19T10:21:00Z" w16du:dateUtc="2025-08-19T15:21:00Z">
        <w:r w:rsidRPr="009405B5">
          <w:rPr>
            <w:b/>
          </w:rPr>
          <w:t>Acknowledgment by Designated QSE for</w:t>
        </w:r>
      </w:ins>
    </w:p>
    <w:p w14:paraId="56ADF0FE" w14:textId="77777777" w:rsidR="00327FE4" w:rsidRPr="009405B5" w:rsidRDefault="00327FE4" w:rsidP="00327FE4">
      <w:pPr>
        <w:widowControl w:val="0"/>
        <w:autoSpaceDE w:val="0"/>
        <w:autoSpaceDN w:val="0"/>
        <w:adjustRightInd w:val="0"/>
        <w:spacing w:after="240"/>
        <w:jc w:val="center"/>
        <w:rPr>
          <w:ins w:id="930" w:author="ERCOT" w:date="2025-08-19T10:21:00Z" w16du:dateUtc="2025-08-19T15:21:00Z"/>
          <w:b/>
        </w:rPr>
      </w:pPr>
      <w:ins w:id="931" w:author="ERCOT" w:date="2025-08-19T10:21:00Z" w16du:dateUtc="2025-08-19T15:21:00Z">
        <w:r w:rsidRPr="009405B5">
          <w:rPr>
            <w:b/>
          </w:rPr>
          <w:t>NSG Telemetry Responsibilities with ERCOT</w:t>
        </w:r>
      </w:ins>
    </w:p>
    <w:p w14:paraId="6A031730" w14:textId="77777777" w:rsidR="00327FE4" w:rsidRPr="009405B5" w:rsidRDefault="00327FE4" w:rsidP="00327FE4">
      <w:pPr>
        <w:widowControl w:val="0"/>
        <w:autoSpaceDE w:val="0"/>
        <w:autoSpaceDN w:val="0"/>
        <w:adjustRightInd w:val="0"/>
        <w:spacing w:after="240"/>
        <w:jc w:val="both"/>
        <w:rPr>
          <w:ins w:id="932" w:author="ERCOT" w:date="2025-08-19T10:21:00Z" w16du:dateUtc="2025-08-19T15:21:00Z"/>
        </w:rPr>
      </w:pPr>
      <w:ins w:id="933" w:author="ERCOT" w:date="2025-08-19T10:21:00Z" w16du:dateUtc="2025-08-19T15:21:00Z">
        <w:r w:rsidRPr="009405B5">
          <w:t>The Non-Settled Generator (NSG) below has named the Qualified Scheduling Entity (QSE) listed below as its designated QSE to provide the NSG’s required telemetry to ERCOT.</w:t>
        </w:r>
      </w:ins>
    </w:p>
    <w:p w14:paraId="139D8141" w14:textId="3534B46F" w:rsidR="00327FE4" w:rsidRPr="009405B5" w:rsidRDefault="00327FE4" w:rsidP="00327FE4">
      <w:pPr>
        <w:widowControl w:val="0"/>
        <w:autoSpaceDE w:val="0"/>
        <w:autoSpaceDN w:val="0"/>
        <w:adjustRightInd w:val="0"/>
        <w:spacing w:after="240"/>
        <w:jc w:val="both"/>
        <w:rPr>
          <w:ins w:id="934" w:author="ERCOT" w:date="2025-08-19T10:21:00Z" w16du:dateUtc="2025-08-19T15:21:00Z"/>
        </w:rPr>
      </w:pPr>
      <w:ins w:id="935" w:author="ERCOT" w:date="2025-08-19T10:21:00Z" w16du:dateUtc="2025-08-19T15:21:00Z">
        <w:r w:rsidRPr="009405B5">
          <w:t xml:space="preserve">The NSG’s designated QSE, listed below, hereby acknowledges </w:t>
        </w:r>
        <w:proofErr w:type="gramStart"/>
        <w:r w:rsidRPr="009405B5">
          <w:t>that</w:t>
        </w:r>
        <w:proofErr w:type="gramEnd"/>
        <w:r w:rsidRPr="009405B5">
          <w:t xml:space="preserve"> </w:t>
        </w:r>
      </w:ins>
      <w:ins w:id="936" w:author="ERCOT" w:date="2025-08-19T11:45:00Z" w16du:dateUtc="2025-08-19T16:45:00Z">
        <w:r w:rsidR="004C3F04">
          <w:t>represents</w:t>
        </w:r>
      </w:ins>
      <w:ins w:id="937" w:author="ERCOT" w:date="2025-08-19T10:21:00Z" w16du:dateUtc="2025-08-19T15:21:00Z">
        <w:r w:rsidRPr="009405B5">
          <w:t xml:space="preserve"> the NSG and that it shall be responsible for the NSG’s telemetry requirements with ERCOT pursuant to the ERCOT Protocols.</w:t>
        </w:r>
      </w:ins>
    </w:p>
    <w:p w14:paraId="1C7454E9" w14:textId="77777777" w:rsidR="00327FE4" w:rsidRPr="009405B5" w:rsidRDefault="00327FE4" w:rsidP="00327FE4">
      <w:pPr>
        <w:widowControl w:val="0"/>
        <w:autoSpaceDE w:val="0"/>
        <w:autoSpaceDN w:val="0"/>
        <w:adjustRightInd w:val="0"/>
        <w:spacing w:after="240"/>
        <w:jc w:val="both"/>
        <w:rPr>
          <w:ins w:id="938" w:author="ERCOT" w:date="2025-08-19T10:21:00Z" w16du:dateUtc="2025-08-19T15:21:00Z"/>
          <w:u w:val="single"/>
        </w:rPr>
      </w:pPr>
      <w:ins w:id="939" w:author="ERCOT" w:date="2025-08-19T10:21:00Z" w16du:dateUtc="2025-08-19T15:21:00Z">
        <w:r w:rsidRPr="009405B5">
          <w:t xml:space="preserve">The requested effective date for such representation is: </w:t>
        </w:r>
        <w:r w:rsidRPr="009405B5">
          <w:rPr>
            <w:u w:val="single"/>
          </w:rPr>
          <w:fldChar w:fldCharType="begin">
            <w:ffData>
              <w:name w:val="Text10"/>
              <w:enabled/>
              <w:calcOnExit w:val="0"/>
              <w:textInput/>
            </w:ffData>
          </w:fldChar>
        </w:r>
        <w:r w:rsidRPr="009405B5">
          <w:rPr>
            <w:u w:val="single"/>
          </w:rPr>
          <w:instrText xml:space="preserve"> FORMTEXT </w:instrText>
        </w:r>
        <w:r w:rsidRPr="009405B5">
          <w:rPr>
            <w:u w:val="single"/>
          </w:rPr>
        </w:r>
        <w:r w:rsidRPr="009405B5">
          <w:rPr>
            <w:u w:val="single"/>
          </w:rPr>
          <w:fldChar w:fldCharType="separate"/>
        </w:r>
        <w:r w:rsidRPr="009405B5">
          <w:rPr>
            <w:noProof/>
            <w:u w:val="single"/>
          </w:rPr>
          <w:t> </w:t>
        </w:r>
        <w:r w:rsidRPr="009405B5">
          <w:rPr>
            <w:noProof/>
            <w:u w:val="single"/>
          </w:rPr>
          <w:t> </w:t>
        </w:r>
        <w:r w:rsidRPr="009405B5">
          <w:rPr>
            <w:noProof/>
            <w:u w:val="single"/>
          </w:rPr>
          <w:t> </w:t>
        </w:r>
        <w:r w:rsidRPr="009405B5">
          <w:rPr>
            <w:noProof/>
            <w:u w:val="single"/>
          </w:rPr>
          <w:t> </w:t>
        </w:r>
        <w:r w:rsidRPr="009405B5">
          <w:rPr>
            <w:noProof/>
            <w:u w:val="single"/>
          </w:rPr>
          <w:t> </w:t>
        </w:r>
        <w:r w:rsidRPr="009405B5">
          <w:rPr>
            <w:u w:val="single"/>
          </w:rPr>
          <w:fldChar w:fldCharType="end"/>
        </w:r>
        <w:r w:rsidRPr="009405B5">
          <w:rPr>
            <w:vertAlign w:val="superscript"/>
          </w:rPr>
          <w:footnoteReference w:customMarkFollows="1" w:id="1"/>
          <w:t>**</w:t>
        </w:r>
        <w:r w:rsidRPr="009405B5">
          <w:rPr>
            <w:u w:val="single"/>
          </w:rPr>
          <w:t xml:space="preserve"> </w:t>
        </w:r>
      </w:ins>
    </w:p>
    <w:p w14:paraId="35EA2E42" w14:textId="77777777" w:rsidR="00327FE4" w:rsidRPr="009405B5" w:rsidRDefault="00327FE4" w:rsidP="00327FE4">
      <w:pPr>
        <w:widowControl w:val="0"/>
        <w:autoSpaceDE w:val="0"/>
        <w:autoSpaceDN w:val="0"/>
        <w:adjustRightInd w:val="0"/>
        <w:spacing w:after="240"/>
        <w:jc w:val="both"/>
        <w:rPr>
          <w:ins w:id="942" w:author="ERCOT" w:date="2025-08-19T10:21:00Z" w16du:dateUtc="2025-08-19T15:21:00Z"/>
        </w:rPr>
      </w:pPr>
      <w:ins w:id="943" w:author="ERCOT" w:date="2025-08-19T10:21:00Z" w16du:dateUtc="2025-08-19T15:21:00Z">
        <w:r w:rsidRPr="009405B5">
          <w:t xml:space="preserve">or </w:t>
        </w:r>
      </w:ins>
    </w:p>
    <w:p w14:paraId="73FD7BFB" w14:textId="77777777" w:rsidR="00327FE4" w:rsidRPr="009405B5" w:rsidRDefault="00327FE4" w:rsidP="00327FE4">
      <w:pPr>
        <w:widowControl w:val="0"/>
        <w:autoSpaceDE w:val="0"/>
        <w:autoSpaceDN w:val="0"/>
        <w:adjustRightInd w:val="0"/>
        <w:spacing w:after="240"/>
        <w:jc w:val="both"/>
        <w:rPr>
          <w:ins w:id="944" w:author="ERCOT" w:date="2025-08-19T10:21:00Z" w16du:dateUtc="2025-08-19T15:21:00Z"/>
        </w:rPr>
      </w:pPr>
      <w:ins w:id="945" w:author="ERCOT" w:date="2025-08-19T10:21:00Z" w16du:dateUtc="2025-08-19T15:21:00Z">
        <w:r w:rsidRPr="009405B5">
          <w:t xml:space="preserve">Establish partnership at the earliest possible date  </w:t>
        </w:r>
        <w:r w:rsidRPr="009405B5">
          <w:fldChar w:fldCharType="begin">
            <w:ffData>
              <w:name w:val="Check1"/>
              <w:enabled/>
              <w:calcOnExit w:val="0"/>
              <w:checkBox>
                <w:sizeAuto/>
                <w:default w:val="0"/>
                <w:checked w:val="0"/>
              </w:checkBox>
            </w:ffData>
          </w:fldChar>
        </w:r>
        <w:r w:rsidRPr="009405B5">
          <w:instrText xml:space="preserve"> FORMCHECKBOX </w:instrText>
        </w:r>
        <w:r w:rsidRPr="009405B5">
          <w:fldChar w:fldCharType="separate"/>
        </w:r>
        <w:r w:rsidRPr="009405B5">
          <w:fldChar w:fldCharType="end"/>
        </w:r>
      </w:ins>
    </w:p>
    <w:p w14:paraId="5E8A3C80" w14:textId="77777777" w:rsidR="00327FE4" w:rsidRPr="009405B5" w:rsidRDefault="00327FE4" w:rsidP="00327FE4">
      <w:pPr>
        <w:widowControl w:val="0"/>
        <w:autoSpaceDE w:val="0"/>
        <w:autoSpaceDN w:val="0"/>
        <w:adjustRightInd w:val="0"/>
        <w:spacing w:after="240"/>
        <w:rPr>
          <w:ins w:id="946" w:author="ERCOT" w:date="2025-08-19T10:21:00Z" w16du:dateUtc="2025-08-19T15:21:00Z"/>
        </w:rPr>
      </w:pPr>
      <w:ins w:id="947" w:author="ERCOT" w:date="2025-08-19T10:21:00Z" w16du:dateUtc="2025-08-19T15:21:00Z">
        <w:r w:rsidRPr="009405B5">
          <w:t xml:space="preserve">Acknowledgment by </w:t>
        </w:r>
        <w:r w:rsidRPr="009405B5">
          <w:rPr>
            <w:b/>
            <w:bCs/>
            <w:u w:val="single"/>
          </w:rPr>
          <w:t>QSE</w:t>
        </w:r>
        <w:r w:rsidRPr="009405B5">
          <w:rPr>
            <w:u w:val="single"/>
          </w:rPr>
          <w:t>:</w:t>
        </w:r>
      </w:ins>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84"/>
        <w:gridCol w:w="6469"/>
      </w:tblGrid>
      <w:tr w:rsidR="00327FE4" w:rsidRPr="009405B5" w14:paraId="073B1097" w14:textId="77777777" w:rsidTr="75CE3763">
        <w:trPr>
          <w:trHeight w:val="288"/>
          <w:ins w:id="948" w:author="ERCOT" w:date="2025-08-19T10:21:00Z"/>
        </w:trPr>
        <w:tc>
          <w:tcPr>
            <w:tcW w:w="2928" w:type="dxa"/>
          </w:tcPr>
          <w:p w14:paraId="783FDF20" w14:textId="77777777" w:rsidR="00327FE4" w:rsidRPr="009405B5" w:rsidRDefault="00327FE4" w:rsidP="004E486E">
            <w:pPr>
              <w:widowControl w:val="0"/>
              <w:autoSpaceDE w:val="0"/>
              <w:autoSpaceDN w:val="0"/>
              <w:adjustRightInd w:val="0"/>
              <w:rPr>
                <w:ins w:id="949" w:author="ERCOT" w:date="2025-08-19T10:21:00Z" w16du:dateUtc="2025-08-19T15:21:00Z"/>
              </w:rPr>
            </w:pPr>
            <w:ins w:id="950" w:author="ERCOT" w:date="2025-08-19T10:21:00Z" w16du:dateUtc="2025-08-19T15:21:00Z">
              <w:r w:rsidRPr="009405B5">
                <w:t>Signature of Authorized Representative (“AR”) for QSE:</w:t>
              </w:r>
            </w:ins>
          </w:p>
        </w:tc>
        <w:tc>
          <w:tcPr>
            <w:tcW w:w="6648" w:type="dxa"/>
          </w:tcPr>
          <w:p w14:paraId="455FCCA8" w14:textId="77777777" w:rsidR="00327FE4" w:rsidRPr="009405B5" w:rsidRDefault="00327FE4" w:rsidP="004E486E">
            <w:pPr>
              <w:widowControl w:val="0"/>
              <w:autoSpaceDE w:val="0"/>
              <w:autoSpaceDN w:val="0"/>
              <w:adjustRightInd w:val="0"/>
              <w:rPr>
                <w:ins w:id="951" w:author="ERCOT" w:date="2025-08-19T10:21:00Z" w16du:dateUtc="2025-08-19T15:21:00Z"/>
              </w:rPr>
            </w:pPr>
          </w:p>
        </w:tc>
      </w:tr>
      <w:tr w:rsidR="00327FE4" w:rsidRPr="009405B5" w14:paraId="3AA3B08E" w14:textId="77777777" w:rsidTr="75CE3763">
        <w:trPr>
          <w:trHeight w:val="288"/>
          <w:ins w:id="952" w:author="ERCOT" w:date="2025-08-19T10:21:00Z"/>
        </w:trPr>
        <w:tc>
          <w:tcPr>
            <w:tcW w:w="2928" w:type="dxa"/>
          </w:tcPr>
          <w:p w14:paraId="7FF8363C" w14:textId="77777777" w:rsidR="00327FE4" w:rsidRPr="009405B5" w:rsidRDefault="00327FE4" w:rsidP="004E486E">
            <w:pPr>
              <w:widowControl w:val="0"/>
              <w:autoSpaceDE w:val="0"/>
              <w:autoSpaceDN w:val="0"/>
              <w:adjustRightInd w:val="0"/>
              <w:rPr>
                <w:ins w:id="953" w:author="ERCOT" w:date="2025-08-19T10:21:00Z" w16du:dateUtc="2025-08-19T15:21:00Z"/>
              </w:rPr>
            </w:pPr>
            <w:ins w:id="954" w:author="ERCOT" w:date="2025-08-19T10:21:00Z" w16du:dateUtc="2025-08-19T15:21:00Z">
              <w:r w:rsidRPr="009405B5">
                <w:t>Printed Name of AR:</w:t>
              </w:r>
            </w:ins>
          </w:p>
        </w:tc>
        <w:tc>
          <w:tcPr>
            <w:tcW w:w="6648" w:type="dxa"/>
          </w:tcPr>
          <w:p w14:paraId="7045A3A4" w14:textId="77777777" w:rsidR="00327FE4" w:rsidRPr="009405B5" w:rsidRDefault="00327FE4" w:rsidP="004E486E">
            <w:pPr>
              <w:widowControl w:val="0"/>
              <w:autoSpaceDE w:val="0"/>
              <w:autoSpaceDN w:val="0"/>
              <w:adjustRightInd w:val="0"/>
              <w:rPr>
                <w:ins w:id="955" w:author="ERCOT" w:date="2025-08-19T10:21:00Z" w16du:dateUtc="2025-08-19T15:21:00Z"/>
              </w:rPr>
            </w:pPr>
            <w:ins w:id="956" w:author="ERCOT" w:date="2025-08-19T10:21:00Z" w16du:dateUtc="2025-08-19T15:21:00Z">
              <w:r w:rsidRPr="009405B5">
                <w:fldChar w:fldCharType="begin">
                  <w:ffData>
                    <w:name w:val="Text10"/>
                    <w:enabled/>
                    <w:calcOnExit w:val="0"/>
                    <w:textInput/>
                  </w:ffData>
                </w:fldChar>
              </w:r>
              <w:r w:rsidRPr="009405B5">
                <w:instrText xml:space="preserve"> FORMTEXT </w:instrText>
              </w:r>
              <w:r w:rsidRPr="009405B5">
                <w:fldChar w:fldCharType="separate"/>
              </w:r>
              <w:r w:rsidRPr="009405B5">
                <w:rPr>
                  <w:noProof/>
                </w:rPr>
                <w:t> </w:t>
              </w:r>
              <w:r w:rsidRPr="009405B5">
                <w:rPr>
                  <w:noProof/>
                </w:rPr>
                <w:t> </w:t>
              </w:r>
              <w:r w:rsidRPr="009405B5">
                <w:rPr>
                  <w:noProof/>
                </w:rPr>
                <w:t> </w:t>
              </w:r>
              <w:r w:rsidRPr="009405B5">
                <w:rPr>
                  <w:noProof/>
                </w:rPr>
                <w:t> </w:t>
              </w:r>
              <w:r w:rsidRPr="009405B5">
                <w:rPr>
                  <w:noProof/>
                </w:rPr>
                <w:t> </w:t>
              </w:r>
              <w:r w:rsidRPr="009405B5">
                <w:fldChar w:fldCharType="end"/>
              </w:r>
            </w:ins>
          </w:p>
        </w:tc>
      </w:tr>
      <w:tr w:rsidR="00327FE4" w:rsidRPr="009405B5" w14:paraId="6095346D" w14:textId="77777777" w:rsidTr="75CE3763">
        <w:trPr>
          <w:trHeight w:val="288"/>
          <w:ins w:id="957" w:author="ERCOT" w:date="2025-08-19T10:21:00Z"/>
        </w:trPr>
        <w:tc>
          <w:tcPr>
            <w:tcW w:w="2928" w:type="dxa"/>
          </w:tcPr>
          <w:p w14:paraId="34B919AB" w14:textId="77777777" w:rsidR="00327FE4" w:rsidRPr="009405B5" w:rsidRDefault="00327FE4" w:rsidP="004E486E">
            <w:pPr>
              <w:widowControl w:val="0"/>
              <w:autoSpaceDE w:val="0"/>
              <w:autoSpaceDN w:val="0"/>
              <w:adjustRightInd w:val="0"/>
              <w:rPr>
                <w:ins w:id="958" w:author="ERCOT" w:date="2025-08-19T10:21:00Z" w16du:dateUtc="2025-08-19T15:21:00Z"/>
              </w:rPr>
            </w:pPr>
            <w:ins w:id="959" w:author="ERCOT" w:date="2025-08-19T10:21:00Z" w16du:dateUtc="2025-08-19T15:21:00Z">
              <w:r w:rsidRPr="009405B5">
                <w:t>Email Address of AR:</w:t>
              </w:r>
            </w:ins>
          </w:p>
        </w:tc>
        <w:tc>
          <w:tcPr>
            <w:tcW w:w="6648" w:type="dxa"/>
          </w:tcPr>
          <w:p w14:paraId="3C1A860B" w14:textId="77777777" w:rsidR="00327FE4" w:rsidRPr="009405B5" w:rsidRDefault="00327FE4" w:rsidP="004E486E">
            <w:pPr>
              <w:widowControl w:val="0"/>
              <w:autoSpaceDE w:val="0"/>
              <w:autoSpaceDN w:val="0"/>
              <w:adjustRightInd w:val="0"/>
              <w:rPr>
                <w:ins w:id="960" w:author="ERCOT" w:date="2025-08-19T10:21:00Z" w16du:dateUtc="2025-08-19T15:21:00Z"/>
              </w:rPr>
            </w:pPr>
            <w:ins w:id="961" w:author="ERCOT" w:date="2025-08-19T10:21:00Z" w16du:dateUtc="2025-08-19T15:21:00Z">
              <w:r w:rsidRPr="009405B5">
                <w:fldChar w:fldCharType="begin">
                  <w:ffData>
                    <w:name w:val="Text10"/>
                    <w:enabled/>
                    <w:calcOnExit w:val="0"/>
                    <w:textInput/>
                  </w:ffData>
                </w:fldChar>
              </w:r>
              <w:r w:rsidRPr="009405B5">
                <w:instrText xml:space="preserve"> FORMTEXT </w:instrText>
              </w:r>
              <w:r w:rsidRPr="009405B5">
                <w:fldChar w:fldCharType="separate"/>
              </w:r>
              <w:r w:rsidRPr="009405B5">
                <w:rPr>
                  <w:noProof/>
                </w:rPr>
                <w:t> </w:t>
              </w:r>
              <w:r w:rsidRPr="009405B5">
                <w:rPr>
                  <w:noProof/>
                </w:rPr>
                <w:t> </w:t>
              </w:r>
              <w:r w:rsidRPr="009405B5">
                <w:rPr>
                  <w:noProof/>
                </w:rPr>
                <w:t> </w:t>
              </w:r>
              <w:r w:rsidRPr="009405B5">
                <w:rPr>
                  <w:noProof/>
                </w:rPr>
                <w:t> </w:t>
              </w:r>
              <w:r w:rsidRPr="009405B5">
                <w:rPr>
                  <w:noProof/>
                </w:rPr>
                <w:t> </w:t>
              </w:r>
              <w:r w:rsidRPr="009405B5">
                <w:fldChar w:fldCharType="end"/>
              </w:r>
            </w:ins>
          </w:p>
        </w:tc>
      </w:tr>
      <w:tr w:rsidR="00327FE4" w:rsidRPr="009405B5" w14:paraId="3683E2A0" w14:textId="77777777" w:rsidTr="75CE3763">
        <w:trPr>
          <w:trHeight w:val="288"/>
          <w:ins w:id="962" w:author="ERCOT" w:date="2025-08-19T10:21:00Z"/>
        </w:trPr>
        <w:tc>
          <w:tcPr>
            <w:tcW w:w="2928" w:type="dxa"/>
          </w:tcPr>
          <w:p w14:paraId="57093108" w14:textId="77777777" w:rsidR="00327FE4" w:rsidRPr="009405B5" w:rsidRDefault="00327FE4" w:rsidP="004E486E">
            <w:pPr>
              <w:widowControl w:val="0"/>
              <w:autoSpaceDE w:val="0"/>
              <w:autoSpaceDN w:val="0"/>
              <w:adjustRightInd w:val="0"/>
              <w:rPr>
                <w:ins w:id="963" w:author="ERCOT" w:date="2025-08-19T10:21:00Z" w16du:dateUtc="2025-08-19T15:21:00Z"/>
              </w:rPr>
            </w:pPr>
            <w:ins w:id="964" w:author="ERCOT" w:date="2025-08-19T10:21:00Z" w16du:dateUtc="2025-08-19T15:21:00Z">
              <w:r w:rsidRPr="009405B5">
                <w:lastRenderedPageBreak/>
                <w:t>Date:</w:t>
              </w:r>
            </w:ins>
          </w:p>
        </w:tc>
        <w:tc>
          <w:tcPr>
            <w:tcW w:w="6648" w:type="dxa"/>
          </w:tcPr>
          <w:p w14:paraId="16AAEE47" w14:textId="77777777" w:rsidR="00327FE4" w:rsidRPr="009405B5" w:rsidRDefault="00327FE4" w:rsidP="004E486E">
            <w:pPr>
              <w:widowControl w:val="0"/>
              <w:autoSpaceDE w:val="0"/>
              <w:autoSpaceDN w:val="0"/>
              <w:adjustRightInd w:val="0"/>
              <w:rPr>
                <w:ins w:id="965" w:author="ERCOT" w:date="2025-08-19T10:21:00Z" w16du:dateUtc="2025-08-19T15:21:00Z"/>
              </w:rPr>
            </w:pPr>
            <w:ins w:id="966" w:author="ERCOT" w:date="2025-08-19T10:21:00Z" w16du:dateUtc="2025-08-19T15:21:00Z">
              <w:r w:rsidRPr="009405B5">
                <w:fldChar w:fldCharType="begin">
                  <w:ffData>
                    <w:name w:val="Text10"/>
                    <w:enabled/>
                    <w:calcOnExit w:val="0"/>
                    <w:textInput/>
                  </w:ffData>
                </w:fldChar>
              </w:r>
              <w:r w:rsidRPr="009405B5">
                <w:instrText xml:space="preserve"> FORMTEXT </w:instrText>
              </w:r>
              <w:r w:rsidRPr="009405B5">
                <w:fldChar w:fldCharType="separate"/>
              </w:r>
              <w:r w:rsidRPr="009405B5">
                <w:rPr>
                  <w:noProof/>
                </w:rPr>
                <w:t> </w:t>
              </w:r>
              <w:r w:rsidRPr="009405B5">
                <w:rPr>
                  <w:noProof/>
                </w:rPr>
                <w:t> </w:t>
              </w:r>
              <w:r w:rsidRPr="009405B5">
                <w:rPr>
                  <w:noProof/>
                </w:rPr>
                <w:t> </w:t>
              </w:r>
              <w:r w:rsidRPr="009405B5">
                <w:rPr>
                  <w:noProof/>
                </w:rPr>
                <w:t> </w:t>
              </w:r>
              <w:r w:rsidRPr="009405B5">
                <w:rPr>
                  <w:noProof/>
                </w:rPr>
                <w:t> </w:t>
              </w:r>
              <w:r w:rsidRPr="009405B5">
                <w:fldChar w:fldCharType="end"/>
              </w:r>
            </w:ins>
          </w:p>
        </w:tc>
      </w:tr>
      <w:tr w:rsidR="00327FE4" w:rsidRPr="009405B5" w14:paraId="76F26FE2" w14:textId="77777777" w:rsidTr="00010D4C">
        <w:trPr>
          <w:trHeight w:val="300"/>
          <w:ins w:id="967" w:author="ERCOT" w:date="2025-08-19T10:21:00Z"/>
        </w:trPr>
        <w:tc>
          <w:tcPr>
            <w:tcW w:w="2928" w:type="dxa"/>
          </w:tcPr>
          <w:p w14:paraId="7C99DCE1" w14:textId="77777777" w:rsidR="00327FE4" w:rsidRPr="009405B5" w:rsidRDefault="00327FE4" w:rsidP="004E486E">
            <w:pPr>
              <w:widowControl w:val="0"/>
              <w:autoSpaceDE w:val="0"/>
              <w:autoSpaceDN w:val="0"/>
              <w:adjustRightInd w:val="0"/>
              <w:rPr>
                <w:ins w:id="968" w:author="ERCOT" w:date="2025-08-19T10:21:00Z" w16du:dateUtc="2025-08-19T15:21:00Z"/>
              </w:rPr>
            </w:pPr>
            <w:ins w:id="969" w:author="ERCOT" w:date="2025-08-19T10:21:00Z" w16du:dateUtc="2025-08-19T15:21:00Z">
              <w:r w:rsidRPr="009405B5">
                <w:t>Name of Designated QSE:</w:t>
              </w:r>
            </w:ins>
          </w:p>
        </w:tc>
        <w:tc>
          <w:tcPr>
            <w:tcW w:w="6648" w:type="dxa"/>
          </w:tcPr>
          <w:p w14:paraId="35BB8BE4" w14:textId="77777777" w:rsidR="00327FE4" w:rsidRPr="009405B5" w:rsidRDefault="00327FE4" w:rsidP="004E486E">
            <w:pPr>
              <w:widowControl w:val="0"/>
              <w:autoSpaceDE w:val="0"/>
              <w:autoSpaceDN w:val="0"/>
              <w:adjustRightInd w:val="0"/>
              <w:rPr>
                <w:ins w:id="970" w:author="ERCOT" w:date="2025-08-19T10:21:00Z" w16du:dateUtc="2025-08-19T15:21:00Z"/>
              </w:rPr>
            </w:pPr>
            <w:ins w:id="971" w:author="ERCOT" w:date="2025-08-19T10:21:00Z" w16du:dateUtc="2025-08-19T15:21:00Z">
              <w:r w:rsidRPr="009405B5">
                <w:fldChar w:fldCharType="begin">
                  <w:ffData>
                    <w:name w:val="Text10"/>
                    <w:enabled/>
                    <w:calcOnExit w:val="0"/>
                    <w:textInput/>
                  </w:ffData>
                </w:fldChar>
              </w:r>
              <w:r w:rsidRPr="009405B5">
                <w:instrText xml:space="preserve"> FORMTEXT </w:instrText>
              </w:r>
              <w:r w:rsidRPr="009405B5">
                <w:fldChar w:fldCharType="separate"/>
              </w:r>
              <w:r w:rsidRPr="009405B5">
                <w:rPr>
                  <w:noProof/>
                </w:rPr>
                <w:t> </w:t>
              </w:r>
              <w:r w:rsidRPr="009405B5">
                <w:rPr>
                  <w:noProof/>
                </w:rPr>
                <w:t> </w:t>
              </w:r>
              <w:r w:rsidRPr="009405B5">
                <w:rPr>
                  <w:noProof/>
                </w:rPr>
                <w:t> </w:t>
              </w:r>
              <w:r w:rsidRPr="009405B5">
                <w:rPr>
                  <w:noProof/>
                </w:rPr>
                <w:t> </w:t>
              </w:r>
              <w:r w:rsidRPr="009405B5">
                <w:rPr>
                  <w:noProof/>
                </w:rPr>
                <w:t> </w:t>
              </w:r>
              <w:r w:rsidRPr="009405B5">
                <w:fldChar w:fldCharType="end"/>
              </w:r>
            </w:ins>
          </w:p>
        </w:tc>
      </w:tr>
      <w:tr w:rsidR="00327FE4" w:rsidRPr="009405B5" w14:paraId="430B7027" w14:textId="77777777" w:rsidTr="75CE3763">
        <w:trPr>
          <w:trHeight w:val="288"/>
          <w:ins w:id="972" w:author="ERCOT" w:date="2025-08-19T10:21:00Z"/>
        </w:trPr>
        <w:tc>
          <w:tcPr>
            <w:tcW w:w="2928" w:type="dxa"/>
          </w:tcPr>
          <w:p w14:paraId="4DBB2AEF" w14:textId="77777777" w:rsidR="00327FE4" w:rsidRPr="009405B5" w:rsidRDefault="00327FE4" w:rsidP="004E486E">
            <w:pPr>
              <w:widowControl w:val="0"/>
              <w:autoSpaceDE w:val="0"/>
              <w:autoSpaceDN w:val="0"/>
              <w:adjustRightInd w:val="0"/>
              <w:rPr>
                <w:ins w:id="973" w:author="ERCOT" w:date="2025-08-19T10:21:00Z" w16du:dateUtc="2025-08-19T15:21:00Z"/>
              </w:rPr>
            </w:pPr>
            <w:ins w:id="974" w:author="ERCOT" w:date="2025-08-19T10:21:00Z" w16du:dateUtc="2025-08-19T15:21:00Z">
              <w:r w:rsidRPr="009405B5">
                <w:t>DUNS of Designated QSE:</w:t>
              </w:r>
            </w:ins>
          </w:p>
        </w:tc>
        <w:tc>
          <w:tcPr>
            <w:tcW w:w="6648" w:type="dxa"/>
          </w:tcPr>
          <w:p w14:paraId="206AFA27" w14:textId="77777777" w:rsidR="00327FE4" w:rsidRPr="009405B5" w:rsidRDefault="00327FE4" w:rsidP="004E486E">
            <w:pPr>
              <w:widowControl w:val="0"/>
              <w:autoSpaceDE w:val="0"/>
              <w:autoSpaceDN w:val="0"/>
              <w:adjustRightInd w:val="0"/>
              <w:rPr>
                <w:ins w:id="975" w:author="ERCOT" w:date="2025-08-19T10:21:00Z" w16du:dateUtc="2025-08-19T15:21:00Z"/>
              </w:rPr>
            </w:pPr>
            <w:ins w:id="976" w:author="ERCOT" w:date="2025-08-19T10:21:00Z" w16du:dateUtc="2025-08-19T15:21:00Z">
              <w:r w:rsidRPr="009405B5">
                <w:fldChar w:fldCharType="begin">
                  <w:ffData>
                    <w:name w:val="Text10"/>
                    <w:enabled/>
                    <w:calcOnExit w:val="0"/>
                    <w:textInput/>
                  </w:ffData>
                </w:fldChar>
              </w:r>
              <w:r w:rsidRPr="009405B5">
                <w:instrText xml:space="preserve"> FORMTEXT </w:instrText>
              </w:r>
              <w:r w:rsidRPr="009405B5">
                <w:fldChar w:fldCharType="separate"/>
              </w:r>
              <w:r w:rsidRPr="009405B5">
                <w:rPr>
                  <w:noProof/>
                </w:rPr>
                <w:t> </w:t>
              </w:r>
              <w:r w:rsidRPr="009405B5">
                <w:rPr>
                  <w:noProof/>
                </w:rPr>
                <w:t> </w:t>
              </w:r>
              <w:r w:rsidRPr="009405B5">
                <w:rPr>
                  <w:noProof/>
                </w:rPr>
                <w:t> </w:t>
              </w:r>
              <w:r w:rsidRPr="009405B5">
                <w:rPr>
                  <w:noProof/>
                </w:rPr>
                <w:t> </w:t>
              </w:r>
              <w:r w:rsidRPr="009405B5">
                <w:rPr>
                  <w:noProof/>
                </w:rPr>
                <w:t> </w:t>
              </w:r>
              <w:r w:rsidRPr="009405B5">
                <w:fldChar w:fldCharType="end"/>
              </w:r>
            </w:ins>
          </w:p>
        </w:tc>
      </w:tr>
    </w:tbl>
    <w:p w14:paraId="28DA54AC" w14:textId="77777777" w:rsidR="00327FE4" w:rsidRPr="009405B5" w:rsidRDefault="00327FE4" w:rsidP="00327FE4">
      <w:pPr>
        <w:widowControl w:val="0"/>
        <w:autoSpaceDE w:val="0"/>
        <w:autoSpaceDN w:val="0"/>
        <w:adjustRightInd w:val="0"/>
        <w:spacing w:before="240" w:after="240"/>
        <w:rPr>
          <w:ins w:id="977" w:author="ERCOT" w:date="2025-08-19T10:21:00Z" w16du:dateUtc="2025-08-19T15:21:00Z"/>
        </w:rPr>
      </w:pPr>
      <w:ins w:id="978" w:author="ERCOT" w:date="2025-08-19T10:21:00Z" w16du:dateUtc="2025-08-19T15:21:00Z">
        <w:r w:rsidRPr="009405B5">
          <w:t xml:space="preserve">Acknowledgment by </w:t>
        </w:r>
        <w:r w:rsidRPr="009405B5">
          <w:rPr>
            <w:b/>
            <w:bCs/>
            <w:u w:val="single"/>
          </w:rPr>
          <w:t>NSG</w:t>
        </w:r>
        <w:r w:rsidRPr="009405B5">
          <w:t>:</w:t>
        </w:r>
      </w:ins>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789"/>
        <w:gridCol w:w="6564"/>
      </w:tblGrid>
      <w:tr w:rsidR="00327FE4" w:rsidRPr="009405B5" w14:paraId="5398F18C" w14:textId="77777777" w:rsidTr="004E486E">
        <w:trPr>
          <w:trHeight w:val="288"/>
          <w:ins w:id="979" w:author="ERCOT" w:date="2025-08-19T10:21:00Z"/>
        </w:trPr>
        <w:tc>
          <w:tcPr>
            <w:tcW w:w="2830" w:type="dxa"/>
          </w:tcPr>
          <w:p w14:paraId="5AEF0F6B" w14:textId="313FE022" w:rsidR="00327FE4" w:rsidRPr="009405B5" w:rsidRDefault="00327FE4" w:rsidP="004E486E">
            <w:pPr>
              <w:widowControl w:val="0"/>
              <w:autoSpaceDE w:val="0"/>
              <w:autoSpaceDN w:val="0"/>
              <w:adjustRightInd w:val="0"/>
              <w:rPr>
                <w:ins w:id="980" w:author="ERCOT" w:date="2025-08-19T10:21:00Z" w16du:dateUtc="2025-08-19T15:21:00Z"/>
              </w:rPr>
            </w:pPr>
            <w:ins w:id="981" w:author="ERCOT" w:date="2025-08-19T10:21:00Z" w16du:dateUtc="2025-08-19T15:21:00Z">
              <w:r w:rsidRPr="009405B5">
                <w:t xml:space="preserve">Signature of </w:t>
              </w:r>
            </w:ins>
            <w:ins w:id="982" w:author="ERCOT" w:date="2025-08-19T11:47:00Z" w16du:dateUtc="2025-08-19T16:47:00Z">
              <w:r w:rsidR="000043B3">
                <w:t xml:space="preserve">Authorized Representative (“AR”) for </w:t>
              </w:r>
            </w:ins>
            <w:ins w:id="983" w:author="ERCOT" w:date="2025-08-19T10:21:00Z" w16du:dateUtc="2025-08-19T15:21:00Z">
              <w:r w:rsidRPr="009405B5">
                <w:t>NSG:</w:t>
              </w:r>
            </w:ins>
          </w:p>
        </w:tc>
        <w:tc>
          <w:tcPr>
            <w:tcW w:w="6746" w:type="dxa"/>
          </w:tcPr>
          <w:p w14:paraId="202F59E9" w14:textId="77777777" w:rsidR="00327FE4" w:rsidRPr="009405B5" w:rsidRDefault="00327FE4" w:rsidP="004E486E">
            <w:pPr>
              <w:widowControl w:val="0"/>
              <w:autoSpaceDE w:val="0"/>
              <w:autoSpaceDN w:val="0"/>
              <w:adjustRightInd w:val="0"/>
              <w:rPr>
                <w:ins w:id="984" w:author="ERCOT" w:date="2025-08-19T10:21:00Z" w16du:dateUtc="2025-08-19T15:21:00Z"/>
              </w:rPr>
            </w:pPr>
          </w:p>
        </w:tc>
      </w:tr>
      <w:tr w:rsidR="00327FE4" w:rsidRPr="009405B5" w14:paraId="07649EF4" w14:textId="77777777" w:rsidTr="004E486E">
        <w:trPr>
          <w:trHeight w:val="288"/>
          <w:ins w:id="985" w:author="ERCOT" w:date="2025-08-19T10:21:00Z"/>
        </w:trPr>
        <w:tc>
          <w:tcPr>
            <w:tcW w:w="2830" w:type="dxa"/>
          </w:tcPr>
          <w:p w14:paraId="2D7760A7" w14:textId="43F15478" w:rsidR="00327FE4" w:rsidRPr="009405B5" w:rsidRDefault="00327FE4" w:rsidP="004E486E">
            <w:pPr>
              <w:widowControl w:val="0"/>
              <w:autoSpaceDE w:val="0"/>
              <w:autoSpaceDN w:val="0"/>
              <w:adjustRightInd w:val="0"/>
              <w:rPr>
                <w:ins w:id="986" w:author="ERCOT" w:date="2025-08-19T10:21:00Z" w16du:dateUtc="2025-08-19T15:21:00Z"/>
              </w:rPr>
            </w:pPr>
            <w:ins w:id="987" w:author="ERCOT" w:date="2025-08-19T10:21:00Z" w16du:dateUtc="2025-08-19T15:21:00Z">
              <w:r w:rsidRPr="009405B5">
                <w:t xml:space="preserve">Printed Name of </w:t>
              </w:r>
            </w:ins>
            <w:ins w:id="988" w:author="ERCOT" w:date="2025-08-19T11:47:00Z" w16du:dateUtc="2025-08-19T16:47:00Z">
              <w:r w:rsidR="005B3C6E">
                <w:t>AR:</w:t>
              </w:r>
            </w:ins>
          </w:p>
        </w:tc>
        <w:tc>
          <w:tcPr>
            <w:tcW w:w="6746" w:type="dxa"/>
          </w:tcPr>
          <w:p w14:paraId="57C3A382" w14:textId="77777777" w:rsidR="00327FE4" w:rsidRPr="009405B5" w:rsidRDefault="00327FE4" w:rsidP="004E486E">
            <w:pPr>
              <w:widowControl w:val="0"/>
              <w:autoSpaceDE w:val="0"/>
              <w:autoSpaceDN w:val="0"/>
              <w:adjustRightInd w:val="0"/>
              <w:rPr>
                <w:ins w:id="989" w:author="ERCOT" w:date="2025-08-19T10:21:00Z" w16du:dateUtc="2025-08-19T15:21:00Z"/>
              </w:rPr>
            </w:pPr>
            <w:ins w:id="990" w:author="ERCOT" w:date="2025-08-19T10:21:00Z" w16du:dateUtc="2025-08-19T15:21:00Z">
              <w:r w:rsidRPr="009405B5">
                <w:fldChar w:fldCharType="begin">
                  <w:ffData>
                    <w:name w:val="Text10"/>
                    <w:enabled/>
                    <w:calcOnExit w:val="0"/>
                    <w:textInput/>
                  </w:ffData>
                </w:fldChar>
              </w:r>
              <w:r w:rsidRPr="009405B5">
                <w:instrText xml:space="preserve"> FORMTEXT </w:instrText>
              </w:r>
              <w:r w:rsidRPr="009405B5">
                <w:fldChar w:fldCharType="separate"/>
              </w:r>
              <w:r w:rsidRPr="009405B5">
                <w:rPr>
                  <w:noProof/>
                </w:rPr>
                <w:t> </w:t>
              </w:r>
              <w:r w:rsidRPr="009405B5">
                <w:rPr>
                  <w:noProof/>
                </w:rPr>
                <w:t> </w:t>
              </w:r>
              <w:r w:rsidRPr="009405B5">
                <w:rPr>
                  <w:noProof/>
                </w:rPr>
                <w:t> </w:t>
              </w:r>
              <w:r w:rsidRPr="009405B5">
                <w:rPr>
                  <w:noProof/>
                </w:rPr>
                <w:t> </w:t>
              </w:r>
              <w:r w:rsidRPr="009405B5">
                <w:rPr>
                  <w:noProof/>
                </w:rPr>
                <w:t> </w:t>
              </w:r>
              <w:r w:rsidRPr="009405B5">
                <w:fldChar w:fldCharType="end"/>
              </w:r>
            </w:ins>
          </w:p>
        </w:tc>
      </w:tr>
      <w:tr w:rsidR="00327FE4" w:rsidRPr="009405B5" w14:paraId="05B33308" w14:textId="77777777" w:rsidTr="004E486E">
        <w:trPr>
          <w:trHeight w:val="288"/>
          <w:ins w:id="991" w:author="ERCOT" w:date="2025-08-19T10:21:00Z"/>
        </w:trPr>
        <w:tc>
          <w:tcPr>
            <w:tcW w:w="2830" w:type="dxa"/>
          </w:tcPr>
          <w:p w14:paraId="3A329942" w14:textId="2625DFC5" w:rsidR="00327FE4" w:rsidRPr="009405B5" w:rsidRDefault="00327FE4" w:rsidP="004E486E">
            <w:pPr>
              <w:widowControl w:val="0"/>
              <w:autoSpaceDE w:val="0"/>
              <w:autoSpaceDN w:val="0"/>
              <w:adjustRightInd w:val="0"/>
              <w:rPr>
                <w:ins w:id="992" w:author="ERCOT" w:date="2025-08-19T10:21:00Z" w16du:dateUtc="2025-08-19T15:21:00Z"/>
              </w:rPr>
            </w:pPr>
            <w:ins w:id="993" w:author="ERCOT" w:date="2025-08-19T10:21:00Z" w16du:dateUtc="2025-08-19T15:21:00Z">
              <w:r w:rsidRPr="009405B5">
                <w:t xml:space="preserve">Email Address of </w:t>
              </w:r>
            </w:ins>
            <w:ins w:id="994" w:author="ERCOT" w:date="2025-08-19T11:47:00Z" w16du:dateUtc="2025-08-19T16:47:00Z">
              <w:r w:rsidR="005B3C6E">
                <w:t>AR:</w:t>
              </w:r>
            </w:ins>
            <w:ins w:id="995" w:author="ERCOT" w:date="2025-08-19T10:21:00Z" w16du:dateUtc="2025-08-19T15:21:00Z">
              <w:r w:rsidRPr="009405B5">
                <w:t xml:space="preserve"> </w:t>
              </w:r>
            </w:ins>
          </w:p>
        </w:tc>
        <w:tc>
          <w:tcPr>
            <w:tcW w:w="6746" w:type="dxa"/>
          </w:tcPr>
          <w:p w14:paraId="422E4FAB" w14:textId="77777777" w:rsidR="00327FE4" w:rsidRPr="009405B5" w:rsidRDefault="00327FE4" w:rsidP="004E486E">
            <w:pPr>
              <w:widowControl w:val="0"/>
              <w:autoSpaceDE w:val="0"/>
              <w:autoSpaceDN w:val="0"/>
              <w:adjustRightInd w:val="0"/>
              <w:rPr>
                <w:ins w:id="996" w:author="ERCOT" w:date="2025-08-19T10:21:00Z" w16du:dateUtc="2025-08-19T15:21:00Z"/>
              </w:rPr>
            </w:pPr>
            <w:ins w:id="997" w:author="ERCOT" w:date="2025-08-19T10:21:00Z" w16du:dateUtc="2025-08-19T15:21:00Z">
              <w:r w:rsidRPr="009405B5">
                <w:fldChar w:fldCharType="begin">
                  <w:ffData>
                    <w:name w:val="Text11"/>
                    <w:enabled/>
                    <w:calcOnExit w:val="0"/>
                    <w:textInput/>
                  </w:ffData>
                </w:fldChar>
              </w:r>
              <w:r w:rsidRPr="009405B5">
                <w:instrText xml:space="preserve"> FORMTEXT </w:instrText>
              </w:r>
              <w:r w:rsidRPr="009405B5">
                <w:fldChar w:fldCharType="separate"/>
              </w:r>
              <w:r w:rsidRPr="009405B5">
                <w:rPr>
                  <w:noProof/>
                </w:rPr>
                <w:t> </w:t>
              </w:r>
              <w:r w:rsidRPr="009405B5">
                <w:rPr>
                  <w:noProof/>
                </w:rPr>
                <w:t> </w:t>
              </w:r>
              <w:r w:rsidRPr="009405B5">
                <w:rPr>
                  <w:noProof/>
                </w:rPr>
                <w:t> </w:t>
              </w:r>
              <w:r w:rsidRPr="009405B5">
                <w:rPr>
                  <w:noProof/>
                </w:rPr>
                <w:t> </w:t>
              </w:r>
              <w:r w:rsidRPr="009405B5">
                <w:rPr>
                  <w:noProof/>
                </w:rPr>
                <w:t> </w:t>
              </w:r>
              <w:r w:rsidRPr="009405B5">
                <w:fldChar w:fldCharType="end"/>
              </w:r>
            </w:ins>
          </w:p>
        </w:tc>
      </w:tr>
      <w:tr w:rsidR="00327FE4" w:rsidRPr="009405B5" w14:paraId="0FB4ACD5" w14:textId="77777777" w:rsidTr="004E486E">
        <w:trPr>
          <w:trHeight w:val="288"/>
          <w:ins w:id="998" w:author="ERCOT" w:date="2025-08-19T10:21:00Z"/>
        </w:trPr>
        <w:tc>
          <w:tcPr>
            <w:tcW w:w="2830" w:type="dxa"/>
          </w:tcPr>
          <w:p w14:paraId="46B98090" w14:textId="77777777" w:rsidR="00327FE4" w:rsidRPr="009405B5" w:rsidRDefault="00327FE4" w:rsidP="004E486E">
            <w:pPr>
              <w:widowControl w:val="0"/>
              <w:autoSpaceDE w:val="0"/>
              <w:autoSpaceDN w:val="0"/>
              <w:adjustRightInd w:val="0"/>
              <w:rPr>
                <w:ins w:id="999" w:author="ERCOT" w:date="2025-08-19T10:21:00Z" w16du:dateUtc="2025-08-19T15:21:00Z"/>
              </w:rPr>
            </w:pPr>
            <w:ins w:id="1000" w:author="ERCOT" w:date="2025-08-19T10:21:00Z" w16du:dateUtc="2025-08-19T15:21:00Z">
              <w:r w:rsidRPr="009405B5">
                <w:t>Date:</w:t>
              </w:r>
            </w:ins>
          </w:p>
        </w:tc>
        <w:tc>
          <w:tcPr>
            <w:tcW w:w="6746" w:type="dxa"/>
          </w:tcPr>
          <w:p w14:paraId="5585F92A" w14:textId="77777777" w:rsidR="00327FE4" w:rsidRPr="009405B5" w:rsidRDefault="00327FE4" w:rsidP="004E486E">
            <w:pPr>
              <w:widowControl w:val="0"/>
              <w:autoSpaceDE w:val="0"/>
              <w:autoSpaceDN w:val="0"/>
              <w:adjustRightInd w:val="0"/>
              <w:rPr>
                <w:ins w:id="1001" w:author="ERCOT" w:date="2025-08-19T10:21:00Z" w16du:dateUtc="2025-08-19T15:21:00Z"/>
              </w:rPr>
            </w:pPr>
            <w:ins w:id="1002" w:author="ERCOT" w:date="2025-08-19T10:21:00Z" w16du:dateUtc="2025-08-19T15:21:00Z">
              <w:r w:rsidRPr="009405B5">
                <w:fldChar w:fldCharType="begin">
                  <w:ffData>
                    <w:name w:val="Text10"/>
                    <w:enabled/>
                    <w:calcOnExit w:val="0"/>
                    <w:textInput/>
                  </w:ffData>
                </w:fldChar>
              </w:r>
              <w:r w:rsidRPr="009405B5">
                <w:instrText xml:space="preserve"> FORMTEXT </w:instrText>
              </w:r>
              <w:r w:rsidRPr="009405B5">
                <w:fldChar w:fldCharType="separate"/>
              </w:r>
              <w:r w:rsidRPr="009405B5">
                <w:rPr>
                  <w:noProof/>
                </w:rPr>
                <w:t> </w:t>
              </w:r>
              <w:r w:rsidRPr="009405B5">
                <w:rPr>
                  <w:noProof/>
                </w:rPr>
                <w:t> </w:t>
              </w:r>
              <w:r w:rsidRPr="009405B5">
                <w:rPr>
                  <w:noProof/>
                </w:rPr>
                <w:t> </w:t>
              </w:r>
              <w:r w:rsidRPr="009405B5">
                <w:rPr>
                  <w:noProof/>
                </w:rPr>
                <w:t> </w:t>
              </w:r>
              <w:r w:rsidRPr="009405B5">
                <w:rPr>
                  <w:noProof/>
                </w:rPr>
                <w:t> </w:t>
              </w:r>
              <w:r w:rsidRPr="009405B5">
                <w:fldChar w:fldCharType="end"/>
              </w:r>
            </w:ins>
          </w:p>
        </w:tc>
      </w:tr>
      <w:tr w:rsidR="00327FE4" w:rsidRPr="009405B5" w14:paraId="243918C8" w14:textId="77777777" w:rsidTr="004E486E">
        <w:trPr>
          <w:trHeight w:val="288"/>
          <w:ins w:id="1003" w:author="ERCOT" w:date="2025-08-19T10:21:00Z"/>
        </w:trPr>
        <w:tc>
          <w:tcPr>
            <w:tcW w:w="2830" w:type="dxa"/>
          </w:tcPr>
          <w:p w14:paraId="2157226D" w14:textId="77777777" w:rsidR="00327FE4" w:rsidRPr="009405B5" w:rsidRDefault="00327FE4" w:rsidP="004E486E">
            <w:pPr>
              <w:widowControl w:val="0"/>
              <w:autoSpaceDE w:val="0"/>
              <w:autoSpaceDN w:val="0"/>
              <w:adjustRightInd w:val="0"/>
              <w:rPr>
                <w:ins w:id="1004" w:author="ERCOT" w:date="2025-08-19T10:21:00Z" w16du:dateUtc="2025-08-19T15:21:00Z"/>
              </w:rPr>
            </w:pPr>
            <w:ins w:id="1005" w:author="ERCOT" w:date="2025-08-19T10:21:00Z" w16du:dateUtc="2025-08-19T15:21:00Z">
              <w:r w:rsidRPr="009405B5">
                <w:t>Name of NSG:</w:t>
              </w:r>
            </w:ins>
          </w:p>
        </w:tc>
        <w:tc>
          <w:tcPr>
            <w:tcW w:w="6746" w:type="dxa"/>
          </w:tcPr>
          <w:p w14:paraId="26D0682C" w14:textId="77777777" w:rsidR="00327FE4" w:rsidRPr="009405B5" w:rsidRDefault="00327FE4" w:rsidP="004E486E">
            <w:pPr>
              <w:widowControl w:val="0"/>
              <w:autoSpaceDE w:val="0"/>
              <w:autoSpaceDN w:val="0"/>
              <w:adjustRightInd w:val="0"/>
              <w:rPr>
                <w:ins w:id="1006" w:author="ERCOT" w:date="2025-08-19T10:21:00Z" w16du:dateUtc="2025-08-19T15:21:00Z"/>
              </w:rPr>
            </w:pPr>
            <w:ins w:id="1007" w:author="ERCOT" w:date="2025-08-19T10:21:00Z" w16du:dateUtc="2025-08-19T15:21:00Z">
              <w:r w:rsidRPr="009405B5">
                <w:fldChar w:fldCharType="begin">
                  <w:ffData>
                    <w:name w:val="Text10"/>
                    <w:enabled/>
                    <w:calcOnExit w:val="0"/>
                    <w:textInput/>
                  </w:ffData>
                </w:fldChar>
              </w:r>
              <w:r w:rsidRPr="009405B5">
                <w:instrText xml:space="preserve"> FORMTEXT </w:instrText>
              </w:r>
              <w:r w:rsidRPr="009405B5">
                <w:fldChar w:fldCharType="separate"/>
              </w:r>
              <w:r w:rsidRPr="009405B5">
                <w:rPr>
                  <w:noProof/>
                </w:rPr>
                <w:t> </w:t>
              </w:r>
              <w:r w:rsidRPr="009405B5">
                <w:rPr>
                  <w:noProof/>
                </w:rPr>
                <w:t> </w:t>
              </w:r>
              <w:r w:rsidRPr="009405B5">
                <w:rPr>
                  <w:noProof/>
                </w:rPr>
                <w:t> </w:t>
              </w:r>
              <w:r w:rsidRPr="009405B5">
                <w:rPr>
                  <w:noProof/>
                </w:rPr>
                <w:t> </w:t>
              </w:r>
              <w:r w:rsidRPr="009405B5">
                <w:rPr>
                  <w:noProof/>
                </w:rPr>
                <w:t> </w:t>
              </w:r>
              <w:r w:rsidRPr="009405B5">
                <w:fldChar w:fldCharType="end"/>
              </w:r>
            </w:ins>
          </w:p>
        </w:tc>
      </w:tr>
    </w:tbl>
    <w:p w14:paraId="3D787E5B" w14:textId="77777777" w:rsidR="00327FE4" w:rsidRPr="009405B5" w:rsidRDefault="00327FE4" w:rsidP="00327FE4">
      <w:pPr>
        <w:jc w:val="center"/>
        <w:rPr>
          <w:ins w:id="1008" w:author="ERCOT" w:date="2025-08-19T10:21:00Z" w16du:dateUtc="2025-08-19T15:21:00Z"/>
          <w:b/>
          <w:bCs/>
        </w:rPr>
      </w:pPr>
    </w:p>
    <w:p w14:paraId="529450C2" w14:textId="77777777" w:rsidR="00327FE4" w:rsidRPr="001313B4" w:rsidRDefault="00327FE4" w:rsidP="00327FE4">
      <w:pPr>
        <w:spacing w:after="240"/>
        <w:ind w:left="720" w:hanging="720"/>
        <w:rPr>
          <w:ins w:id="1009" w:author="ERCOT" w:date="2025-08-19T10:21:00Z" w16du:dateUtc="2025-08-19T15:21:00Z"/>
          <w:rFonts w:ascii="Arial" w:hAnsi="Arial" w:cs="Arial"/>
          <w:b/>
          <w:i/>
          <w:color w:val="FF0000"/>
          <w:sz w:val="22"/>
          <w:szCs w:val="22"/>
        </w:rPr>
      </w:pPr>
    </w:p>
    <w:p w14:paraId="37BCE785" w14:textId="77777777" w:rsidR="009252B5" w:rsidRPr="001313B4" w:rsidRDefault="009252B5" w:rsidP="007C1E34">
      <w:pPr>
        <w:spacing w:after="240"/>
        <w:ind w:left="720" w:hanging="720"/>
        <w:rPr>
          <w:rFonts w:ascii="Arial" w:hAnsi="Arial" w:cs="Arial"/>
          <w:b/>
          <w:i/>
          <w:color w:val="FF0000"/>
          <w:sz w:val="22"/>
          <w:szCs w:val="22"/>
        </w:rPr>
      </w:pPr>
    </w:p>
    <w:sectPr w:rsidR="009252B5" w:rsidRPr="001313B4">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72" w:author="ERCOT Market Rules" w:date="2025-12-03T14:52:00Z" w:initials="CP">
    <w:p w14:paraId="0C7DE523" w14:textId="3D3640FB" w:rsidR="00D20B8B" w:rsidRDefault="00D20B8B">
      <w:pPr>
        <w:pStyle w:val="CommentText"/>
      </w:pPr>
      <w:r>
        <w:rPr>
          <w:rStyle w:val="CommentReference"/>
        </w:rPr>
        <w:annotationRef/>
      </w:r>
      <w:r>
        <w:t>Please note NRPR1272 also proposes revisions to this section.</w:t>
      </w:r>
    </w:p>
  </w:comment>
  <w:comment w:id="896" w:author="ERCOT Market Rules" w:date="2025-12-03T14:53:00Z" w:initials="CP">
    <w:p w14:paraId="7A437955" w14:textId="730053D1" w:rsidR="00D20B8B" w:rsidRDefault="00D20B8B">
      <w:pPr>
        <w:pStyle w:val="CommentText"/>
      </w:pPr>
      <w:r>
        <w:rPr>
          <w:rStyle w:val="CommentReference"/>
        </w:rPr>
        <w:annotationRef/>
      </w:r>
      <w:r>
        <w:t>Please note NRPR1306 also proposes revisions to this form.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C7DE523" w15:done="0"/>
  <w15:commentEx w15:paraId="7A43795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0693E8D" w16cex:dateUtc="2025-12-03T20:52:00Z"/>
  <w16cex:commentExtensible w16cex:durableId="79801EF8" w16cex:dateUtc="2025-12-03T2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C7DE523" w16cid:durableId="10693E8D"/>
  <w16cid:commentId w16cid:paraId="7A437955" w16cid:durableId="79801E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BDD0C" w14:textId="77777777" w:rsidR="0089143A" w:rsidRDefault="0089143A">
      <w:r>
        <w:separator/>
      </w:r>
    </w:p>
  </w:endnote>
  <w:endnote w:type="continuationSeparator" w:id="0">
    <w:p w14:paraId="3A8F3159" w14:textId="77777777" w:rsidR="0089143A" w:rsidRDefault="00891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7ADBDE48" w:rsidR="00D176CF" w:rsidRDefault="00266C8F">
    <w:pPr>
      <w:pStyle w:val="Footer"/>
      <w:tabs>
        <w:tab w:val="clear" w:pos="4320"/>
        <w:tab w:val="clear" w:pos="8640"/>
        <w:tab w:val="right" w:pos="9360"/>
      </w:tabs>
      <w:rPr>
        <w:rFonts w:ascii="Arial" w:hAnsi="Arial" w:cs="Arial"/>
        <w:sz w:val="18"/>
      </w:rPr>
    </w:pPr>
    <w:r>
      <w:rPr>
        <w:rFonts w:ascii="Arial" w:hAnsi="Arial" w:cs="Arial"/>
        <w:sz w:val="18"/>
      </w:rPr>
      <w:t>1317</w:t>
    </w:r>
    <w:r w:rsidR="00D176CF">
      <w:rPr>
        <w:rFonts w:ascii="Arial" w:hAnsi="Arial" w:cs="Arial"/>
        <w:sz w:val="18"/>
      </w:rPr>
      <w:t>NPRR</w:t>
    </w:r>
    <w:r w:rsidR="00537CE1">
      <w:rPr>
        <w:rFonts w:ascii="Arial" w:hAnsi="Arial" w:cs="Arial"/>
        <w:sz w:val="18"/>
      </w:rPr>
      <w:t xml:space="preserve">-01 </w:t>
    </w:r>
    <w:r w:rsidR="007A15B2" w:rsidRPr="007A15B2">
      <w:rPr>
        <w:rFonts w:ascii="Arial" w:hAnsi="Arial" w:cs="Arial"/>
        <w:sz w:val="18"/>
      </w:rPr>
      <w:t>Non-Settled Generator (NSG) and Clarification of the Types, Usage, and Registration of Distributed Generation</w:t>
    </w:r>
    <w:r w:rsidR="00537CE1">
      <w:rPr>
        <w:rFonts w:ascii="Arial" w:hAnsi="Arial" w:cs="Arial"/>
        <w:sz w:val="18"/>
      </w:rPr>
      <w:t xml:space="preserve"> </w:t>
    </w:r>
    <w:r>
      <w:rPr>
        <w:rFonts w:ascii="Arial" w:hAnsi="Arial" w:cs="Arial"/>
        <w:sz w:val="18"/>
      </w:rPr>
      <w:t>1219</w:t>
    </w:r>
    <w:r w:rsidR="00657C61">
      <w:rPr>
        <w:rFonts w:ascii="Arial" w:hAnsi="Arial" w:cs="Arial"/>
        <w:sz w:val="18"/>
      </w:rPr>
      <w:t>2</w:t>
    </w:r>
    <w:r w:rsidR="007A15B2">
      <w:rPr>
        <w:rFonts w:ascii="Arial" w:hAnsi="Arial" w:cs="Arial"/>
        <w:sz w:val="18"/>
      </w:rPr>
      <w:t>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53262" w14:textId="77777777" w:rsidR="0089143A" w:rsidRDefault="0089143A">
      <w:r>
        <w:separator/>
      </w:r>
    </w:p>
  </w:footnote>
  <w:footnote w:type="continuationSeparator" w:id="0">
    <w:p w14:paraId="630C4B49" w14:textId="77777777" w:rsidR="0089143A" w:rsidRDefault="0089143A">
      <w:r>
        <w:continuationSeparator/>
      </w:r>
    </w:p>
  </w:footnote>
  <w:footnote w:id="1">
    <w:p w14:paraId="1EEB0B4E" w14:textId="77777777" w:rsidR="00327FE4" w:rsidRDefault="00327FE4" w:rsidP="00327FE4">
      <w:pPr>
        <w:pStyle w:val="FootnoteText"/>
        <w:rPr>
          <w:ins w:id="940" w:author="ERCOT" w:date="2025-08-19T10:21:00Z" w16du:dateUtc="2025-08-19T15:21:00Z"/>
        </w:rPr>
      </w:pPr>
      <w:ins w:id="941" w:author="ERCOT" w:date="2025-08-19T10:21:00Z" w16du:dateUtc="2025-08-19T15:21:00Z">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B95839"/>
    <w:multiLevelType w:val="hybridMultilevel"/>
    <w:tmpl w:val="8AD0B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D03CB"/>
    <w:multiLevelType w:val="hybridMultilevel"/>
    <w:tmpl w:val="840660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AF7D20"/>
    <w:multiLevelType w:val="hybridMultilevel"/>
    <w:tmpl w:val="252422F6"/>
    <w:lvl w:ilvl="0" w:tplc="AB44BD10">
      <w:start w:val="1"/>
      <w:numFmt w:val="decimal"/>
      <w:lvlText w:val="%1."/>
      <w:lvlJc w:val="left"/>
      <w:pPr>
        <w:ind w:left="1020" w:hanging="360"/>
      </w:pPr>
    </w:lvl>
    <w:lvl w:ilvl="1" w:tplc="87CAF162">
      <w:start w:val="1"/>
      <w:numFmt w:val="decimal"/>
      <w:lvlText w:val="%2."/>
      <w:lvlJc w:val="left"/>
      <w:pPr>
        <w:ind w:left="1020" w:hanging="360"/>
      </w:pPr>
    </w:lvl>
    <w:lvl w:ilvl="2" w:tplc="EA9E3B86">
      <w:start w:val="1"/>
      <w:numFmt w:val="decimal"/>
      <w:lvlText w:val="%3."/>
      <w:lvlJc w:val="left"/>
      <w:pPr>
        <w:ind w:left="1020" w:hanging="360"/>
      </w:pPr>
    </w:lvl>
    <w:lvl w:ilvl="3" w:tplc="06960130">
      <w:start w:val="1"/>
      <w:numFmt w:val="decimal"/>
      <w:lvlText w:val="%4."/>
      <w:lvlJc w:val="left"/>
      <w:pPr>
        <w:ind w:left="1020" w:hanging="360"/>
      </w:pPr>
    </w:lvl>
    <w:lvl w:ilvl="4" w:tplc="F09E8990">
      <w:start w:val="1"/>
      <w:numFmt w:val="decimal"/>
      <w:lvlText w:val="%5."/>
      <w:lvlJc w:val="left"/>
      <w:pPr>
        <w:ind w:left="1020" w:hanging="360"/>
      </w:pPr>
    </w:lvl>
    <w:lvl w:ilvl="5" w:tplc="C782403C">
      <w:start w:val="1"/>
      <w:numFmt w:val="decimal"/>
      <w:lvlText w:val="%6."/>
      <w:lvlJc w:val="left"/>
      <w:pPr>
        <w:ind w:left="1020" w:hanging="360"/>
      </w:pPr>
    </w:lvl>
    <w:lvl w:ilvl="6" w:tplc="BBECBD9E">
      <w:start w:val="1"/>
      <w:numFmt w:val="decimal"/>
      <w:lvlText w:val="%7."/>
      <w:lvlJc w:val="left"/>
      <w:pPr>
        <w:ind w:left="1020" w:hanging="360"/>
      </w:pPr>
    </w:lvl>
    <w:lvl w:ilvl="7" w:tplc="0674E186">
      <w:start w:val="1"/>
      <w:numFmt w:val="decimal"/>
      <w:lvlText w:val="%8."/>
      <w:lvlJc w:val="left"/>
      <w:pPr>
        <w:ind w:left="1020" w:hanging="360"/>
      </w:pPr>
    </w:lvl>
    <w:lvl w:ilvl="8" w:tplc="64C68076">
      <w:start w:val="1"/>
      <w:numFmt w:val="decimal"/>
      <w:lvlText w:val="%9."/>
      <w:lvlJc w:val="left"/>
      <w:pPr>
        <w:ind w:left="1020" w:hanging="36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DD2E99"/>
    <w:multiLevelType w:val="hybridMultilevel"/>
    <w:tmpl w:val="E2662488"/>
    <w:lvl w:ilvl="0" w:tplc="DA381E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D720D97"/>
    <w:multiLevelType w:val="hybridMultilevel"/>
    <w:tmpl w:val="9400342A"/>
    <w:lvl w:ilvl="0" w:tplc="6C2ADD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7507E74"/>
    <w:multiLevelType w:val="hybridMultilevel"/>
    <w:tmpl w:val="CCFC8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B15409"/>
    <w:multiLevelType w:val="hybridMultilevel"/>
    <w:tmpl w:val="2B70F600"/>
    <w:lvl w:ilvl="0" w:tplc="F6E2D620">
      <w:start w:val="1"/>
      <w:numFmt w:val="decimal"/>
      <w:lvlText w:val="%1)"/>
      <w:lvlJc w:val="left"/>
      <w:pPr>
        <w:ind w:left="1020" w:hanging="360"/>
      </w:pPr>
    </w:lvl>
    <w:lvl w:ilvl="1" w:tplc="1674DDBE">
      <w:start w:val="1"/>
      <w:numFmt w:val="decimal"/>
      <w:lvlText w:val="%2)"/>
      <w:lvlJc w:val="left"/>
      <w:pPr>
        <w:ind w:left="1020" w:hanging="360"/>
      </w:pPr>
    </w:lvl>
    <w:lvl w:ilvl="2" w:tplc="435C723C">
      <w:start w:val="1"/>
      <w:numFmt w:val="decimal"/>
      <w:lvlText w:val="%3)"/>
      <w:lvlJc w:val="left"/>
      <w:pPr>
        <w:ind w:left="1020" w:hanging="360"/>
      </w:pPr>
    </w:lvl>
    <w:lvl w:ilvl="3" w:tplc="ECE0E1E4">
      <w:start w:val="1"/>
      <w:numFmt w:val="decimal"/>
      <w:lvlText w:val="%4)"/>
      <w:lvlJc w:val="left"/>
      <w:pPr>
        <w:ind w:left="1020" w:hanging="360"/>
      </w:pPr>
    </w:lvl>
    <w:lvl w:ilvl="4" w:tplc="931661DC">
      <w:start w:val="1"/>
      <w:numFmt w:val="decimal"/>
      <w:lvlText w:val="%5)"/>
      <w:lvlJc w:val="left"/>
      <w:pPr>
        <w:ind w:left="1020" w:hanging="360"/>
      </w:pPr>
    </w:lvl>
    <w:lvl w:ilvl="5" w:tplc="9AA2D6FE">
      <w:start w:val="1"/>
      <w:numFmt w:val="decimal"/>
      <w:lvlText w:val="%6)"/>
      <w:lvlJc w:val="left"/>
      <w:pPr>
        <w:ind w:left="1020" w:hanging="360"/>
      </w:pPr>
    </w:lvl>
    <w:lvl w:ilvl="6" w:tplc="4BDE00B6">
      <w:start w:val="1"/>
      <w:numFmt w:val="decimal"/>
      <w:lvlText w:val="%7)"/>
      <w:lvlJc w:val="left"/>
      <w:pPr>
        <w:ind w:left="1020" w:hanging="360"/>
      </w:pPr>
    </w:lvl>
    <w:lvl w:ilvl="7" w:tplc="80BE6C28">
      <w:start w:val="1"/>
      <w:numFmt w:val="decimal"/>
      <w:lvlText w:val="%8)"/>
      <w:lvlJc w:val="left"/>
      <w:pPr>
        <w:ind w:left="1020" w:hanging="360"/>
      </w:pPr>
    </w:lvl>
    <w:lvl w:ilvl="8" w:tplc="BE626DB4">
      <w:start w:val="1"/>
      <w:numFmt w:val="decimal"/>
      <w:lvlText w:val="%9)"/>
      <w:lvlJc w:val="left"/>
      <w:pPr>
        <w:ind w:left="1020" w:hanging="360"/>
      </w:pPr>
    </w:lvl>
  </w:abstractNum>
  <w:abstractNum w:abstractNumId="12" w15:restartNumberingAfterBreak="0">
    <w:nsid w:val="572862CC"/>
    <w:multiLevelType w:val="hybridMultilevel"/>
    <w:tmpl w:val="10CA78EA"/>
    <w:lvl w:ilvl="0" w:tplc="44F28AB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3A62966"/>
    <w:multiLevelType w:val="hybridMultilevel"/>
    <w:tmpl w:val="E6EA2824"/>
    <w:lvl w:ilvl="0" w:tplc="702E215A">
      <w:start w:val="1"/>
      <w:numFmt w:val="decimal"/>
      <w:lvlText w:val="%1."/>
      <w:lvlJc w:val="left"/>
      <w:pPr>
        <w:ind w:left="1020" w:hanging="360"/>
      </w:pPr>
    </w:lvl>
    <w:lvl w:ilvl="1" w:tplc="C374B7C6">
      <w:start w:val="1"/>
      <w:numFmt w:val="decimal"/>
      <w:lvlText w:val="%2."/>
      <w:lvlJc w:val="left"/>
      <w:pPr>
        <w:ind w:left="1020" w:hanging="360"/>
      </w:pPr>
    </w:lvl>
    <w:lvl w:ilvl="2" w:tplc="B37C1762">
      <w:start w:val="1"/>
      <w:numFmt w:val="decimal"/>
      <w:lvlText w:val="%3."/>
      <w:lvlJc w:val="left"/>
      <w:pPr>
        <w:ind w:left="1020" w:hanging="360"/>
      </w:pPr>
    </w:lvl>
    <w:lvl w:ilvl="3" w:tplc="75BAD216">
      <w:start w:val="1"/>
      <w:numFmt w:val="decimal"/>
      <w:lvlText w:val="%4."/>
      <w:lvlJc w:val="left"/>
      <w:pPr>
        <w:ind w:left="1020" w:hanging="360"/>
      </w:pPr>
    </w:lvl>
    <w:lvl w:ilvl="4" w:tplc="27DA1DE4">
      <w:start w:val="1"/>
      <w:numFmt w:val="decimal"/>
      <w:lvlText w:val="%5."/>
      <w:lvlJc w:val="left"/>
      <w:pPr>
        <w:ind w:left="1020" w:hanging="360"/>
      </w:pPr>
    </w:lvl>
    <w:lvl w:ilvl="5" w:tplc="08C6F840">
      <w:start w:val="1"/>
      <w:numFmt w:val="decimal"/>
      <w:lvlText w:val="%6."/>
      <w:lvlJc w:val="left"/>
      <w:pPr>
        <w:ind w:left="1020" w:hanging="360"/>
      </w:pPr>
    </w:lvl>
    <w:lvl w:ilvl="6" w:tplc="393E8AF4">
      <w:start w:val="1"/>
      <w:numFmt w:val="decimal"/>
      <w:lvlText w:val="%7."/>
      <w:lvlJc w:val="left"/>
      <w:pPr>
        <w:ind w:left="1020" w:hanging="360"/>
      </w:pPr>
    </w:lvl>
    <w:lvl w:ilvl="7" w:tplc="586EE5DC">
      <w:start w:val="1"/>
      <w:numFmt w:val="decimal"/>
      <w:lvlText w:val="%8."/>
      <w:lvlJc w:val="left"/>
      <w:pPr>
        <w:ind w:left="1020" w:hanging="360"/>
      </w:pPr>
    </w:lvl>
    <w:lvl w:ilvl="8" w:tplc="B09E0DBE">
      <w:start w:val="1"/>
      <w:numFmt w:val="decimal"/>
      <w:lvlText w:val="%9."/>
      <w:lvlJc w:val="left"/>
      <w:pPr>
        <w:ind w:left="1020" w:hanging="360"/>
      </w:pPr>
    </w:lvl>
  </w:abstractNum>
  <w:abstractNum w:abstractNumId="1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9"/>
  </w:num>
  <w:num w:numId="3" w16cid:durableId="971709594">
    <w:abstractNumId w:val="20"/>
  </w:num>
  <w:num w:numId="4" w16cid:durableId="1736123474">
    <w:abstractNumId w:val="1"/>
  </w:num>
  <w:num w:numId="5" w16cid:durableId="1475442967">
    <w:abstractNumId w:val="15"/>
  </w:num>
  <w:num w:numId="6" w16cid:durableId="1071393571">
    <w:abstractNumId w:val="15"/>
  </w:num>
  <w:num w:numId="7" w16cid:durableId="1413744175">
    <w:abstractNumId w:val="15"/>
  </w:num>
  <w:num w:numId="8" w16cid:durableId="1147820290">
    <w:abstractNumId w:val="15"/>
  </w:num>
  <w:num w:numId="9" w16cid:durableId="729764067">
    <w:abstractNumId w:val="15"/>
  </w:num>
  <w:num w:numId="10" w16cid:durableId="651908752">
    <w:abstractNumId w:val="15"/>
  </w:num>
  <w:num w:numId="11" w16cid:durableId="2021545621">
    <w:abstractNumId w:val="15"/>
  </w:num>
  <w:num w:numId="12" w16cid:durableId="2033334835">
    <w:abstractNumId w:val="15"/>
  </w:num>
  <w:num w:numId="13" w16cid:durableId="1354840513">
    <w:abstractNumId w:val="15"/>
  </w:num>
  <w:num w:numId="14" w16cid:durableId="2082215892">
    <w:abstractNumId w:val="6"/>
  </w:num>
  <w:num w:numId="15" w16cid:durableId="1265773267">
    <w:abstractNumId w:val="14"/>
  </w:num>
  <w:num w:numId="16" w16cid:durableId="304939696">
    <w:abstractNumId w:val="17"/>
  </w:num>
  <w:num w:numId="17" w16cid:durableId="1837302691">
    <w:abstractNumId w:val="18"/>
  </w:num>
  <w:num w:numId="18" w16cid:durableId="2140175323">
    <w:abstractNumId w:val="7"/>
  </w:num>
  <w:num w:numId="19" w16cid:durableId="731661008">
    <w:abstractNumId w:val="16"/>
  </w:num>
  <w:num w:numId="20" w16cid:durableId="1512917052">
    <w:abstractNumId w:val="5"/>
  </w:num>
  <w:num w:numId="21" w16cid:durableId="704987224">
    <w:abstractNumId w:val="10"/>
  </w:num>
  <w:num w:numId="22" w16cid:durableId="2109425331">
    <w:abstractNumId w:val="3"/>
  </w:num>
  <w:num w:numId="23" w16cid:durableId="1119645120">
    <w:abstractNumId w:val="13"/>
  </w:num>
  <w:num w:numId="24" w16cid:durableId="1655328988">
    <w:abstractNumId w:val="4"/>
  </w:num>
  <w:num w:numId="25" w16cid:durableId="1976596469">
    <w:abstractNumId w:val="11"/>
  </w:num>
  <w:num w:numId="26" w16cid:durableId="1214805042">
    <w:abstractNumId w:val="2"/>
  </w:num>
  <w:num w:numId="27" w16cid:durableId="932670882">
    <w:abstractNumId w:val="8"/>
  </w:num>
  <w:num w:numId="28" w16cid:durableId="49545743">
    <w:abstractNumId w:val="9"/>
  </w:num>
  <w:num w:numId="29" w16cid:durableId="362947152">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C7B"/>
    <w:rsid w:val="000043B3"/>
    <w:rsid w:val="0000467F"/>
    <w:rsid w:val="00006711"/>
    <w:rsid w:val="00007436"/>
    <w:rsid w:val="00010D4C"/>
    <w:rsid w:val="00017596"/>
    <w:rsid w:val="0002291C"/>
    <w:rsid w:val="00024048"/>
    <w:rsid w:val="00025344"/>
    <w:rsid w:val="0002790C"/>
    <w:rsid w:val="00031068"/>
    <w:rsid w:val="00032026"/>
    <w:rsid w:val="00033196"/>
    <w:rsid w:val="00043248"/>
    <w:rsid w:val="00052A03"/>
    <w:rsid w:val="00053680"/>
    <w:rsid w:val="00053BA0"/>
    <w:rsid w:val="00055240"/>
    <w:rsid w:val="00056B8D"/>
    <w:rsid w:val="000606DB"/>
    <w:rsid w:val="00060A5A"/>
    <w:rsid w:val="000615A5"/>
    <w:rsid w:val="000620E8"/>
    <w:rsid w:val="00064B44"/>
    <w:rsid w:val="0006673B"/>
    <w:rsid w:val="00067FE2"/>
    <w:rsid w:val="0007061B"/>
    <w:rsid w:val="00071345"/>
    <w:rsid w:val="00073D1A"/>
    <w:rsid w:val="0007682E"/>
    <w:rsid w:val="000847FD"/>
    <w:rsid w:val="00091356"/>
    <w:rsid w:val="00095EC5"/>
    <w:rsid w:val="000A178B"/>
    <w:rsid w:val="000A4272"/>
    <w:rsid w:val="000A504F"/>
    <w:rsid w:val="000B0835"/>
    <w:rsid w:val="000B4D99"/>
    <w:rsid w:val="000C348D"/>
    <w:rsid w:val="000C574D"/>
    <w:rsid w:val="000D1AEB"/>
    <w:rsid w:val="000D3E64"/>
    <w:rsid w:val="000D4CA6"/>
    <w:rsid w:val="000E08EF"/>
    <w:rsid w:val="000E1644"/>
    <w:rsid w:val="000F13C5"/>
    <w:rsid w:val="000F212A"/>
    <w:rsid w:val="000F2BA6"/>
    <w:rsid w:val="000F685F"/>
    <w:rsid w:val="00101E40"/>
    <w:rsid w:val="00102BD6"/>
    <w:rsid w:val="00105A36"/>
    <w:rsid w:val="001215CA"/>
    <w:rsid w:val="001313B4"/>
    <w:rsid w:val="001319E3"/>
    <w:rsid w:val="00135962"/>
    <w:rsid w:val="001366E5"/>
    <w:rsid w:val="00137801"/>
    <w:rsid w:val="001428E5"/>
    <w:rsid w:val="00143663"/>
    <w:rsid w:val="0014546D"/>
    <w:rsid w:val="001500D9"/>
    <w:rsid w:val="00150900"/>
    <w:rsid w:val="00156DB7"/>
    <w:rsid w:val="00157228"/>
    <w:rsid w:val="00160C3C"/>
    <w:rsid w:val="0016159C"/>
    <w:rsid w:val="00162135"/>
    <w:rsid w:val="00170AC7"/>
    <w:rsid w:val="00176375"/>
    <w:rsid w:val="0017783C"/>
    <w:rsid w:val="0018024A"/>
    <w:rsid w:val="00180CE5"/>
    <w:rsid w:val="00183FF2"/>
    <w:rsid w:val="001908A5"/>
    <w:rsid w:val="00190F56"/>
    <w:rsid w:val="0019314C"/>
    <w:rsid w:val="00194669"/>
    <w:rsid w:val="00196975"/>
    <w:rsid w:val="001979ED"/>
    <w:rsid w:val="001A290B"/>
    <w:rsid w:val="001A521E"/>
    <w:rsid w:val="001A5566"/>
    <w:rsid w:val="001A7869"/>
    <w:rsid w:val="001B434D"/>
    <w:rsid w:val="001C6007"/>
    <w:rsid w:val="001D1B3D"/>
    <w:rsid w:val="001D390F"/>
    <w:rsid w:val="001D3ADF"/>
    <w:rsid w:val="001E18A9"/>
    <w:rsid w:val="001E4A7B"/>
    <w:rsid w:val="001F065A"/>
    <w:rsid w:val="001F2635"/>
    <w:rsid w:val="001F38F0"/>
    <w:rsid w:val="001F434C"/>
    <w:rsid w:val="001F5203"/>
    <w:rsid w:val="00200121"/>
    <w:rsid w:val="002044C1"/>
    <w:rsid w:val="00211A00"/>
    <w:rsid w:val="0021434C"/>
    <w:rsid w:val="00221DCB"/>
    <w:rsid w:val="00226F47"/>
    <w:rsid w:val="00230096"/>
    <w:rsid w:val="00231C2C"/>
    <w:rsid w:val="00232C4F"/>
    <w:rsid w:val="00232FDC"/>
    <w:rsid w:val="0023637E"/>
    <w:rsid w:val="00237430"/>
    <w:rsid w:val="00237674"/>
    <w:rsid w:val="00243E3D"/>
    <w:rsid w:val="002479D0"/>
    <w:rsid w:val="0025723C"/>
    <w:rsid w:val="00257C76"/>
    <w:rsid w:val="00262B93"/>
    <w:rsid w:val="0026307D"/>
    <w:rsid w:val="002665FF"/>
    <w:rsid w:val="00266C8F"/>
    <w:rsid w:val="00267567"/>
    <w:rsid w:val="0027000A"/>
    <w:rsid w:val="0027520B"/>
    <w:rsid w:val="00276A99"/>
    <w:rsid w:val="002866A9"/>
    <w:rsid w:val="00286AD9"/>
    <w:rsid w:val="0029050F"/>
    <w:rsid w:val="002966F3"/>
    <w:rsid w:val="002B69F3"/>
    <w:rsid w:val="002B763A"/>
    <w:rsid w:val="002B77D1"/>
    <w:rsid w:val="002D382A"/>
    <w:rsid w:val="002D6F12"/>
    <w:rsid w:val="002D7377"/>
    <w:rsid w:val="002F1EDD"/>
    <w:rsid w:val="002F6052"/>
    <w:rsid w:val="003013F2"/>
    <w:rsid w:val="0030232A"/>
    <w:rsid w:val="003040EC"/>
    <w:rsid w:val="0030694A"/>
    <w:rsid w:val="003069F4"/>
    <w:rsid w:val="003102FE"/>
    <w:rsid w:val="003149C5"/>
    <w:rsid w:val="00317C79"/>
    <w:rsid w:val="00323FE8"/>
    <w:rsid w:val="00326F10"/>
    <w:rsid w:val="00327FE4"/>
    <w:rsid w:val="00330AAE"/>
    <w:rsid w:val="00331719"/>
    <w:rsid w:val="00332034"/>
    <w:rsid w:val="00332677"/>
    <w:rsid w:val="0033277D"/>
    <w:rsid w:val="00336742"/>
    <w:rsid w:val="00337993"/>
    <w:rsid w:val="00341B4D"/>
    <w:rsid w:val="00342AB2"/>
    <w:rsid w:val="003572DF"/>
    <w:rsid w:val="00360920"/>
    <w:rsid w:val="0036141E"/>
    <w:rsid w:val="00363195"/>
    <w:rsid w:val="003635A4"/>
    <w:rsid w:val="0036679B"/>
    <w:rsid w:val="003819AB"/>
    <w:rsid w:val="003835B7"/>
    <w:rsid w:val="00384709"/>
    <w:rsid w:val="00386C35"/>
    <w:rsid w:val="00391798"/>
    <w:rsid w:val="003919E1"/>
    <w:rsid w:val="003A1B9A"/>
    <w:rsid w:val="003A3D77"/>
    <w:rsid w:val="003A4ECF"/>
    <w:rsid w:val="003A5E4C"/>
    <w:rsid w:val="003A612C"/>
    <w:rsid w:val="003A6F57"/>
    <w:rsid w:val="003A71F7"/>
    <w:rsid w:val="003B5AED"/>
    <w:rsid w:val="003C095B"/>
    <w:rsid w:val="003C0D01"/>
    <w:rsid w:val="003C6B7B"/>
    <w:rsid w:val="003D294C"/>
    <w:rsid w:val="003D3011"/>
    <w:rsid w:val="003E0DFD"/>
    <w:rsid w:val="003E1AB7"/>
    <w:rsid w:val="003E1EC8"/>
    <w:rsid w:val="003F1D5C"/>
    <w:rsid w:val="003F334B"/>
    <w:rsid w:val="003F3666"/>
    <w:rsid w:val="003F5850"/>
    <w:rsid w:val="004008EF"/>
    <w:rsid w:val="00405D0A"/>
    <w:rsid w:val="0041303E"/>
    <w:rsid w:val="004135BD"/>
    <w:rsid w:val="00417EAC"/>
    <w:rsid w:val="00421BFA"/>
    <w:rsid w:val="0042494F"/>
    <w:rsid w:val="004254C0"/>
    <w:rsid w:val="004302A4"/>
    <w:rsid w:val="004304D5"/>
    <w:rsid w:val="00430647"/>
    <w:rsid w:val="00430D30"/>
    <w:rsid w:val="00431341"/>
    <w:rsid w:val="00431AE4"/>
    <w:rsid w:val="00432C5B"/>
    <w:rsid w:val="004330BF"/>
    <w:rsid w:val="00440797"/>
    <w:rsid w:val="004421C4"/>
    <w:rsid w:val="00443FF3"/>
    <w:rsid w:val="004463BA"/>
    <w:rsid w:val="004522A8"/>
    <w:rsid w:val="0045DD91"/>
    <w:rsid w:val="00474104"/>
    <w:rsid w:val="004806E5"/>
    <w:rsid w:val="004822D4"/>
    <w:rsid w:val="00490086"/>
    <w:rsid w:val="0049290B"/>
    <w:rsid w:val="004A04C9"/>
    <w:rsid w:val="004A180F"/>
    <w:rsid w:val="004A3187"/>
    <w:rsid w:val="004A4451"/>
    <w:rsid w:val="004B60BC"/>
    <w:rsid w:val="004C0580"/>
    <w:rsid w:val="004C07EB"/>
    <w:rsid w:val="004C1114"/>
    <w:rsid w:val="004C27F5"/>
    <w:rsid w:val="004C3F04"/>
    <w:rsid w:val="004D2FAE"/>
    <w:rsid w:val="004D3958"/>
    <w:rsid w:val="004D4D0C"/>
    <w:rsid w:val="004D5715"/>
    <w:rsid w:val="004D64AC"/>
    <w:rsid w:val="004E1E1E"/>
    <w:rsid w:val="004E486E"/>
    <w:rsid w:val="004E5499"/>
    <w:rsid w:val="004E767C"/>
    <w:rsid w:val="004F45E9"/>
    <w:rsid w:val="004F6738"/>
    <w:rsid w:val="004F6B46"/>
    <w:rsid w:val="005008DF"/>
    <w:rsid w:val="005045D0"/>
    <w:rsid w:val="00514DC0"/>
    <w:rsid w:val="00517DBB"/>
    <w:rsid w:val="00521876"/>
    <w:rsid w:val="00521F1F"/>
    <w:rsid w:val="00524089"/>
    <w:rsid w:val="00525F47"/>
    <w:rsid w:val="00530C0A"/>
    <w:rsid w:val="00534C6C"/>
    <w:rsid w:val="00537CE1"/>
    <w:rsid w:val="005427DC"/>
    <w:rsid w:val="00554174"/>
    <w:rsid w:val="00555554"/>
    <w:rsid w:val="005661BD"/>
    <w:rsid w:val="0057263A"/>
    <w:rsid w:val="00574286"/>
    <w:rsid w:val="005809C4"/>
    <w:rsid w:val="0058173E"/>
    <w:rsid w:val="005841C0"/>
    <w:rsid w:val="005912A8"/>
    <w:rsid w:val="00591C1B"/>
    <w:rsid w:val="0059260F"/>
    <w:rsid w:val="005A2256"/>
    <w:rsid w:val="005B172F"/>
    <w:rsid w:val="005B3C6E"/>
    <w:rsid w:val="005C38D7"/>
    <w:rsid w:val="005C431C"/>
    <w:rsid w:val="005C646A"/>
    <w:rsid w:val="005D6419"/>
    <w:rsid w:val="005E11FD"/>
    <w:rsid w:val="005E4C7E"/>
    <w:rsid w:val="005E5074"/>
    <w:rsid w:val="005E57E4"/>
    <w:rsid w:val="005E5C12"/>
    <w:rsid w:val="005F3E6B"/>
    <w:rsid w:val="005F48D9"/>
    <w:rsid w:val="00612E4F"/>
    <w:rsid w:val="00613501"/>
    <w:rsid w:val="00615D5E"/>
    <w:rsid w:val="006172DC"/>
    <w:rsid w:val="00622E99"/>
    <w:rsid w:val="0062357A"/>
    <w:rsid w:val="00625E5D"/>
    <w:rsid w:val="00626734"/>
    <w:rsid w:val="00626FB0"/>
    <w:rsid w:val="00627D68"/>
    <w:rsid w:val="00631687"/>
    <w:rsid w:val="00633A9F"/>
    <w:rsid w:val="00637E2E"/>
    <w:rsid w:val="00646911"/>
    <w:rsid w:val="0065731E"/>
    <w:rsid w:val="006577E4"/>
    <w:rsid w:val="00657C61"/>
    <w:rsid w:val="00660E6D"/>
    <w:rsid w:val="0066370F"/>
    <w:rsid w:val="00663A39"/>
    <w:rsid w:val="00683BAE"/>
    <w:rsid w:val="0068500A"/>
    <w:rsid w:val="00695344"/>
    <w:rsid w:val="006A0784"/>
    <w:rsid w:val="006A697B"/>
    <w:rsid w:val="006B0F66"/>
    <w:rsid w:val="006B1124"/>
    <w:rsid w:val="006B22B5"/>
    <w:rsid w:val="006B44C2"/>
    <w:rsid w:val="006B4DDE"/>
    <w:rsid w:val="006B7B9F"/>
    <w:rsid w:val="006C2DB8"/>
    <w:rsid w:val="006C5AF8"/>
    <w:rsid w:val="006C67DC"/>
    <w:rsid w:val="006C7448"/>
    <w:rsid w:val="006D0700"/>
    <w:rsid w:val="006D5B3F"/>
    <w:rsid w:val="006D7A5F"/>
    <w:rsid w:val="006E216A"/>
    <w:rsid w:val="006E4597"/>
    <w:rsid w:val="006E574A"/>
    <w:rsid w:val="006E6FBB"/>
    <w:rsid w:val="006E7260"/>
    <w:rsid w:val="006F06C7"/>
    <w:rsid w:val="006F24E8"/>
    <w:rsid w:val="006F3BA5"/>
    <w:rsid w:val="007143E8"/>
    <w:rsid w:val="00714527"/>
    <w:rsid w:val="00722967"/>
    <w:rsid w:val="00735F58"/>
    <w:rsid w:val="00743968"/>
    <w:rsid w:val="007517D7"/>
    <w:rsid w:val="007531EA"/>
    <w:rsid w:val="007565BB"/>
    <w:rsid w:val="007577ED"/>
    <w:rsid w:val="00764176"/>
    <w:rsid w:val="007643A0"/>
    <w:rsid w:val="00765FC3"/>
    <w:rsid w:val="007757B7"/>
    <w:rsid w:val="007773C7"/>
    <w:rsid w:val="00780BA2"/>
    <w:rsid w:val="00785415"/>
    <w:rsid w:val="00786294"/>
    <w:rsid w:val="00791CB9"/>
    <w:rsid w:val="00793130"/>
    <w:rsid w:val="00793FCA"/>
    <w:rsid w:val="0079734B"/>
    <w:rsid w:val="00797DEE"/>
    <w:rsid w:val="007A15B2"/>
    <w:rsid w:val="007A1BE1"/>
    <w:rsid w:val="007B3233"/>
    <w:rsid w:val="007B5A42"/>
    <w:rsid w:val="007C199B"/>
    <w:rsid w:val="007C1E34"/>
    <w:rsid w:val="007C2D85"/>
    <w:rsid w:val="007C613D"/>
    <w:rsid w:val="007D0E35"/>
    <w:rsid w:val="007D0FFB"/>
    <w:rsid w:val="007D3073"/>
    <w:rsid w:val="007D421C"/>
    <w:rsid w:val="007D64B9"/>
    <w:rsid w:val="007D6FFD"/>
    <w:rsid w:val="007D72D4"/>
    <w:rsid w:val="007E0452"/>
    <w:rsid w:val="007E569B"/>
    <w:rsid w:val="007E7955"/>
    <w:rsid w:val="007F3511"/>
    <w:rsid w:val="007F6864"/>
    <w:rsid w:val="00800B74"/>
    <w:rsid w:val="008012D1"/>
    <w:rsid w:val="008038CA"/>
    <w:rsid w:val="00805F0B"/>
    <w:rsid w:val="008070C0"/>
    <w:rsid w:val="00811C12"/>
    <w:rsid w:val="00812C4A"/>
    <w:rsid w:val="00833C48"/>
    <w:rsid w:val="00842C96"/>
    <w:rsid w:val="00845778"/>
    <w:rsid w:val="0085041E"/>
    <w:rsid w:val="00852B7C"/>
    <w:rsid w:val="00856059"/>
    <w:rsid w:val="008564BC"/>
    <w:rsid w:val="0085752F"/>
    <w:rsid w:val="00857BFF"/>
    <w:rsid w:val="008607F4"/>
    <w:rsid w:val="00862B07"/>
    <w:rsid w:val="008646AD"/>
    <w:rsid w:val="00872D89"/>
    <w:rsid w:val="0088580A"/>
    <w:rsid w:val="00887E28"/>
    <w:rsid w:val="0089143A"/>
    <w:rsid w:val="00893B14"/>
    <w:rsid w:val="008968EF"/>
    <w:rsid w:val="008A0E2F"/>
    <w:rsid w:val="008B0600"/>
    <w:rsid w:val="008B27E2"/>
    <w:rsid w:val="008B3197"/>
    <w:rsid w:val="008B6227"/>
    <w:rsid w:val="008C28C9"/>
    <w:rsid w:val="008C4BCD"/>
    <w:rsid w:val="008D30A9"/>
    <w:rsid w:val="008D3B85"/>
    <w:rsid w:val="008D48A2"/>
    <w:rsid w:val="008D5C3A"/>
    <w:rsid w:val="008D7898"/>
    <w:rsid w:val="008E2870"/>
    <w:rsid w:val="008E37C6"/>
    <w:rsid w:val="008E6DA2"/>
    <w:rsid w:val="008F057E"/>
    <w:rsid w:val="008F23B7"/>
    <w:rsid w:val="008F277A"/>
    <w:rsid w:val="008F28DD"/>
    <w:rsid w:val="008F6DD5"/>
    <w:rsid w:val="009020E7"/>
    <w:rsid w:val="00902B7E"/>
    <w:rsid w:val="00902C51"/>
    <w:rsid w:val="00907B1E"/>
    <w:rsid w:val="00915BD2"/>
    <w:rsid w:val="009171D0"/>
    <w:rsid w:val="009200CF"/>
    <w:rsid w:val="00920A51"/>
    <w:rsid w:val="009239B1"/>
    <w:rsid w:val="009252B5"/>
    <w:rsid w:val="00931F1F"/>
    <w:rsid w:val="00932489"/>
    <w:rsid w:val="00941382"/>
    <w:rsid w:val="00943AFD"/>
    <w:rsid w:val="00944BB1"/>
    <w:rsid w:val="009517CE"/>
    <w:rsid w:val="0095272C"/>
    <w:rsid w:val="00963A51"/>
    <w:rsid w:val="00972ADC"/>
    <w:rsid w:val="0097318B"/>
    <w:rsid w:val="00974CD3"/>
    <w:rsid w:val="0097606C"/>
    <w:rsid w:val="00980FF7"/>
    <w:rsid w:val="00983B6E"/>
    <w:rsid w:val="00984D08"/>
    <w:rsid w:val="0099091B"/>
    <w:rsid w:val="009936F8"/>
    <w:rsid w:val="009A32D7"/>
    <w:rsid w:val="009A3772"/>
    <w:rsid w:val="009A6451"/>
    <w:rsid w:val="009A7355"/>
    <w:rsid w:val="009B0610"/>
    <w:rsid w:val="009B27F4"/>
    <w:rsid w:val="009C1325"/>
    <w:rsid w:val="009C508A"/>
    <w:rsid w:val="009C7826"/>
    <w:rsid w:val="009D17F0"/>
    <w:rsid w:val="009D2C63"/>
    <w:rsid w:val="009D416D"/>
    <w:rsid w:val="009D69C0"/>
    <w:rsid w:val="009E517B"/>
    <w:rsid w:val="009E6693"/>
    <w:rsid w:val="009F0CB5"/>
    <w:rsid w:val="009F48E2"/>
    <w:rsid w:val="009F4D08"/>
    <w:rsid w:val="009F60AE"/>
    <w:rsid w:val="00A00C49"/>
    <w:rsid w:val="00A03F93"/>
    <w:rsid w:val="00A0402D"/>
    <w:rsid w:val="00A12907"/>
    <w:rsid w:val="00A32C6C"/>
    <w:rsid w:val="00A42796"/>
    <w:rsid w:val="00A45090"/>
    <w:rsid w:val="00A46268"/>
    <w:rsid w:val="00A5311D"/>
    <w:rsid w:val="00A53A00"/>
    <w:rsid w:val="00A55494"/>
    <w:rsid w:val="00A56894"/>
    <w:rsid w:val="00A6058A"/>
    <w:rsid w:val="00A67991"/>
    <w:rsid w:val="00A73B9D"/>
    <w:rsid w:val="00A7639A"/>
    <w:rsid w:val="00A8130B"/>
    <w:rsid w:val="00A81E44"/>
    <w:rsid w:val="00A845E7"/>
    <w:rsid w:val="00A84BD0"/>
    <w:rsid w:val="00A84DA5"/>
    <w:rsid w:val="00A85093"/>
    <w:rsid w:val="00A8659A"/>
    <w:rsid w:val="00A86D00"/>
    <w:rsid w:val="00A90492"/>
    <w:rsid w:val="00A90D04"/>
    <w:rsid w:val="00A929DA"/>
    <w:rsid w:val="00A92D0A"/>
    <w:rsid w:val="00A95CC7"/>
    <w:rsid w:val="00AA01FD"/>
    <w:rsid w:val="00AA37B2"/>
    <w:rsid w:val="00AB5F8C"/>
    <w:rsid w:val="00AB68A3"/>
    <w:rsid w:val="00AD01C5"/>
    <w:rsid w:val="00AD25AC"/>
    <w:rsid w:val="00AD38B5"/>
    <w:rsid w:val="00AD3B58"/>
    <w:rsid w:val="00AD4AAC"/>
    <w:rsid w:val="00AE0FD0"/>
    <w:rsid w:val="00AF10C4"/>
    <w:rsid w:val="00AF56C6"/>
    <w:rsid w:val="00AF6013"/>
    <w:rsid w:val="00AF631B"/>
    <w:rsid w:val="00AF7CB2"/>
    <w:rsid w:val="00B0103B"/>
    <w:rsid w:val="00B032E8"/>
    <w:rsid w:val="00B03709"/>
    <w:rsid w:val="00B04529"/>
    <w:rsid w:val="00B1575E"/>
    <w:rsid w:val="00B20C8B"/>
    <w:rsid w:val="00B210EB"/>
    <w:rsid w:val="00B3167A"/>
    <w:rsid w:val="00B35811"/>
    <w:rsid w:val="00B41023"/>
    <w:rsid w:val="00B41BBC"/>
    <w:rsid w:val="00B42AC5"/>
    <w:rsid w:val="00B4312B"/>
    <w:rsid w:val="00B43532"/>
    <w:rsid w:val="00B45D8C"/>
    <w:rsid w:val="00B555CD"/>
    <w:rsid w:val="00B55BA1"/>
    <w:rsid w:val="00B575D5"/>
    <w:rsid w:val="00B57F96"/>
    <w:rsid w:val="00B677D5"/>
    <w:rsid w:val="00B67892"/>
    <w:rsid w:val="00B70C55"/>
    <w:rsid w:val="00B72BC4"/>
    <w:rsid w:val="00B742B3"/>
    <w:rsid w:val="00B86E1C"/>
    <w:rsid w:val="00B92486"/>
    <w:rsid w:val="00BA2364"/>
    <w:rsid w:val="00BA4D33"/>
    <w:rsid w:val="00BA57B0"/>
    <w:rsid w:val="00BB03AE"/>
    <w:rsid w:val="00BB1B8E"/>
    <w:rsid w:val="00BB3021"/>
    <w:rsid w:val="00BC2697"/>
    <w:rsid w:val="00BC2D06"/>
    <w:rsid w:val="00BC3202"/>
    <w:rsid w:val="00BD27BE"/>
    <w:rsid w:val="00BE1260"/>
    <w:rsid w:val="00BE44B7"/>
    <w:rsid w:val="00BE4810"/>
    <w:rsid w:val="00BE7998"/>
    <w:rsid w:val="00C010D8"/>
    <w:rsid w:val="00C03DEB"/>
    <w:rsid w:val="00C20351"/>
    <w:rsid w:val="00C24831"/>
    <w:rsid w:val="00C27D7E"/>
    <w:rsid w:val="00C348BE"/>
    <w:rsid w:val="00C379EF"/>
    <w:rsid w:val="00C45F90"/>
    <w:rsid w:val="00C47CC0"/>
    <w:rsid w:val="00C50015"/>
    <w:rsid w:val="00C54A16"/>
    <w:rsid w:val="00C5728A"/>
    <w:rsid w:val="00C60360"/>
    <w:rsid w:val="00C659B7"/>
    <w:rsid w:val="00C66619"/>
    <w:rsid w:val="00C72218"/>
    <w:rsid w:val="00C73099"/>
    <w:rsid w:val="00C744EB"/>
    <w:rsid w:val="00C74571"/>
    <w:rsid w:val="00C7645D"/>
    <w:rsid w:val="00C8131F"/>
    <w:rsid w:val="00C837F2"/>
    <w:rsid w:val="00C8665E"/>
    <w:rsid w:val="00C90702"/>
    <w:rsid w:val="00C908BF"/>
    <w:rsid w:val="00C91635"/>
    <w:rsid w:val="00C917FF"/>
    <w:rsid w:val="00C928E3"/>
    <w:rsid w:val="00C9340D"/>
    <w:rsid w:val="00C96B13"/>
    <w:rsid w:val="00C9766A"/>
    <w:rsid w:val="00CA0F8C"/>
    <w:rsid w:val="00CA28F5"/>
    <w:rsid w:val="00CA5124"/>
    <w:rsid w:val="00CA5DE7"/>
    <w:rsid w:val="00CB4005"/>
    <w:rsid w:val="00CC0366"/>
    <w:rsid w:val="00CC4F39"/>
    <w:rsid w:val="00CC50E7"/>
    <w:rsid w:val="00CD0981"/>
    <w:rsid w:val="00CD1D13"/>
    <w:rsid w:val="00CD2D53"/>
    <w:rsid w:val="00CD4198"/>
    <w:rsid w:val="00CD544C"/>
    <w:rsid w:val="00CD65EF"/>
    <w:rsid w:val="00CD6BAB"/>
    <w:rsid w:val="00CF4256"/>
    <w:rsid w:val="00CF6DA8"/>
    <w:rsid w:val="00D005D6"/>
    <w:rsid w:val="00D00D22"/>
    <w:rsid w:val="00D04FE8"/>
    <w:rsid w:val="00D147F0"/>
    <w:rsid w:val="00D176CF"/>
    <w:rsid w:val="00D17AD5"/>
    <w:rsid w:val="00D20B8B"/>
    <w:rsid w:val="00D2475D"/>
    <w:rsid w:val="00D271E3"/>
    <w:rsid w:val="00D314D7"/>
    <w:rsid w:val="00D35A4B"/>
    <w:rsid w:val="00D4214A"/>
    <w:rsid w:val="00D43E95"/>
    <w:rsid w:val="00D47A80"/>
    <w:rsid w:val="00D517BE"/>
    <w:rsid w:val="00D52605"/>
    <w:rsid w:val="00D52C5B"/>
    <w:rsid w:val="00D52F8B"/>
    <w:rsid w:val="00D61EA6"/>
    <w:rsid w:val="00D66C48"/>
    <w:rsid w:val="00D775E1"/>
    <w:rsid w:val="00D80784"/>
    <w:rsid w:val="00D84337"/>
    <w:rsid w:val="00D85807"/>
    <w:rsid w:val="00D8607F"/>
    <w:rsid w:val="00D87349"/>
    <w:rsid w:val="00D915C4"/>
    <w:rsid w:val="00D91EE9"/>
    <w:rsid w:val="00D9561A"/>
    <w:rsid w:val="00D95DAA"/>
    <w:rsid w:val="00D9627A"/>
    <w:rsid w:val="00D96CFC"/>
    <w:rsid w:val="00D97220"/>
    <w:rsid w:val="00DA787D"/>
    <w:rsid w:val="00DB0450"/>
    <w:rsid w:val="00DB48C3"/>
    <w:rsid w:val="00DB57F7"/>
    <w:rsid w:val="00DB63F6"/>
    <w:rsid w:val="00DC1534"/>
    <w:rsid w:val="00DC490D"/>
    <w:rsid w:val="00DC4C9A"/>
    <w:rsid w:val="00DD1886"/>
    <w:rsid w:val="00DD3EF0"/>
    <w:rsid w:val="00DD7BCD"/>
    <w:rsid w:val="00DE1083"/>
    <w:rsid w:val="00DF0A1C"/>
    <w:rsid w:val="00DF2672"/>
    <w:rsid w:val="00DF34BA"/>
    <w:rsid w:val="00E059E6"/>
    <w:rsid w:val="00E14D47"/>
    <w:rsid w:val="00E1641C"/>
    <w:rsid w:val="00E26708"/>
    <w:rsid w:val="00E2684C"/>
    <w:rsid w:val="00E27FEB"/>
    <w:rsid w:val="00E304BE"/>
    <w:rsid w:val="00E32F9C"/>
    <w:rsid w:val="00E34958"/>
    <w:rsid w:val="00E37AB0"/>
    <w:rsid w:val="00E50BC5"/>
    <w:rsid w:val="00E567EB"/>
    <w:rsid w:val="00E607F3"/>
    <w:rsid w:val="00E71C39"/>
    <w:rsid w:val="00E76BB7"/>
    <w:rsid w:val="00E80493"/>
    <w:rsid w:val="00E90BF3"/>
    <w:rsid w:val="00E93887"/>
    <w:rsid w:val="00E94204"/>
    <w:rsid w:val="00E94C60"/>
    <w:rsid w:val="00E96D1A"/>
    <w:rsid w:val="00EA4B80"/>
    <w:rsid w:val="00EA56E6"/>
    <w:rsid w:val="00EA694D"/>
    <w:rsid w:val="00EB5581"/>
    <w:rsid w:val="00EC0782"/>
    <w:rsid w:val="00EC335F"/>
    <w:rsid w:val="00EC48FB"/>
    <w:rsid w:val="00ED1FC6"/>
    <w:rsid w:val="00ED3965"/>
    <w:rsid w:val="00EE4659"/>
    <w:rsid w:val="00EE4C7D"/>
    <w:rsid w:val="00EE7897"/>
    <w:rsid w:val="00EF232A"/>
    <w:rsid w:val="00EF4C03"/>
    <w:rsid w:val="00EF6AA6"/>
    <w:rsid w:val="00F00DC0"/>
    <w:rsid w:val="00F030F6"/>
    <w:rsid w:val="00F05088"/>
    <w:rsid w:val="00F05A69"/>
    <w:rsid w:val="00F15C61"/>
    <w:rsid w:val="00F17947"/>
    <w:rsid w:val="00F21045"/>
    <w:rsid w:val="00F25EF7"/>
    <w:rsid w:val="00F26954"/>
    <w:rsid w:val="00F42D56"/>
    <w:rsid w:val="00F43FFD"/>
    <w:rsid w:val="00F44236"/>
    <w:rsid w:val="00F51EFB"/>
    <w:rsid w:val="00F51F16"/>
    <w:rsid w:val="00F51FEC"/>
    <w:rsid w:val="00F52517"/>
    <w:rsid w:val="00F62A34"/>
    <w:rsid w:val="00F723A3"/>
    <w:rsid w:val="00F832BB"/>
    <w:rsid w:val="00F9088A"/>
    <w:rsid w:val="00F9156F"/>
    <w:rsid w:val="00FA41E1"/>
    <w:rsid w:val="00FA57B2"/>
    <w:rsid w:val="00FA6937"/>
    <w:rsid w:val="00FB2EFB"/>
    <w:rsid w:val="00FB509B"/>
    <w:rsid w:val="00FC0F95"/>
    <w:rsid w:val="00FC3D4B"/>
    <w:rsid w:val="00FC6312"/>
    <w:rsid w:val="00FD41C7"/>
    <w:rsid w:val="00FD49E8"/>
    <w:rsid w:val="00FD7D4E"/>
    <w:rsid w:val="00FE0A78"/>
    <w:rsid w:val="00FE36E3"/>
    <w:rsid w:val="00FE3ED7"/>
    <w:rsid w:val="00FE5A32"/>
    <w:rsid w:val="00FE6B01"/>
    <w:rsid w:val="00FE76A9"/>
    <w:rsid w:val="00FF0857"/>
    <w:rsid w:val="00FF486D"/>
    <w:rsid w:val="09742291"/>
    <w:rsid w:val="0F89FA97"/>
    <w:rsid w:val="1E86F5E9"/>
    <w:rsid w:val="3A4F09F1"/>
    <w:rsid w:val="3EF9BAF1"/>
    <w:rsid w:val="44193E6D"/>
    <w:rsid w:val="46557596"/>
    <w:rsid w:val="51EE24F2"/>
    <w:rsid w:val="53A61EF4"/>
    <w:rsid w:val="564D892F"/>
    <w:rsid w:val="6CE6CF0D"/>
    <w:rsid w:val="6F33F3B5"/>
    <w:rsid w:val="75CE3763"/>
    <w:rsid w:val="7F5674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C78F97E2-BF55-4E8B-96B6-1F419CB80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CellMar>
        <w:left w:w="0" w:type="dxa"/>
        <w:right w:w="0" w:type="dxa"/>
      </w:tblCellMar>
    </w:tbl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CellMar>
        <w:left w:w="0" w:type="dxa"/>
        <w:right w:w="0" w:type="dxa"/>
      </w:tblCellMar>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tblCellMar>
        <w:left w:w="0" w:type="dxa"/>
        <w:right w:w="0" w:type="dxa"/>
      </w:tblCellMar>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6F3BA5"/>
    <w:rPr>
      <w:b/>
      <w:sz w:val="24"/>
    </w:rPr>
  </w:style>
  <w:style w:type="character" w:customStyle="1" w:styleId="BodyTextIndentChar">
    <w:name w:val="Body Text Indent Char"/>
    <w:aliases w:val=" Char Char"/>
    <w:link w:val="BodyTextIndent"/>
    <w:rsid w:val="00DD7BCD"/>
    <w:rPr>
      <w:iCs/>
      <w:sz w:val="24"/>
    </w:rPr>
  </w:style>
  <w:style w:type="character" w:customStyle="1" w:styleId="H3Char">
    <w:name w:val="H3 Char"/>
    <w:link w:val="H3"/>
    <w:rsid w:val="00DD7BCD"/>
    <w:rPr>
      <w:b/>
      <w:bCs/>
      <w:i/>
      <w:sz w:val="24"/>
    </w:rPr>
  </w:style>
  <w:style w:type="character" w:customStyle="1" w:styleId="InstructionsChar">
    <w:name w:val="Instructions Char"/>
    <w:link w:val="Instructions"/>
    <w:rsid w:val="00DD7BCD"/>
    <w:rPr>
      <w:b/>
      <w:i/>
      <w:iCs/>
      <w:sz w:val="24"/>
      <w:szCs w:val="24"/>
    </w:rPr>
  </w:style>
  <w:style w:type="character" w:customStyle="1" w:styleId="CommentTextChar">
    <w:name w:val="Comment Text Char"/>
    <w:link w:val="CommentText"/>
    <w:rsid w:val="00A95CC7"/>
  </w:style>
  <w:style w:type="character" w:customStyle="1" w:styleId="H4Char">
    <w:name w:val="H4 Char"/>
    <w:link w:val="H4"/>
    <w:rsid w:val="00A95CC7"/>
    <w:rPr>
      <w:b/>
      <w:bCs/>
      <w:snapToGrid w:val="0"/>
      <w:sz w:val="24"/>
    </w:rPr>
  </w:style>
  <w:style w:type="character" w:customStyle="1" w:styleId="BodyTextNumberedChar1">
    <w:name w:val="Body Text Numbered Char1"/>
    <w:link w:val="BodyTextNumbered"/>
    <w:rsid w:val="003A612C"/>
    <w:rPr>
      <w:iCs/>
      <w:sz w:val="24"/>
    </w:rPr>
  </w:style>
  <w:style w:type="paragraph" w:customStyle="1" w:styleId="BodyTextNumbered">
    <w:name w:val="Body Text Numbered"/>
    <w:basedOn w:val="BodyText"/>
    <w:link w:val="BodyTextNumberedChar1"/>
    <w:rsid w:val="003A612C"/>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517DBB"/>
    <w:rPr>
      <w:sz w:val="24"/>
      <w:szCs w:val="24"/>
    </w:rPr>
  </w:style>
  <w:style w:type="character" w:customStyle="1" w:styleId="BodyTextNumberedChar">
    <w:name w:val="Body Text Numbered Char"/>
    <w:rsid w:val="007C1E34"/>
    <w:rPr>
      <w:iCs/>
      <w:sz w:val="24"/>
      <w:lang w:val="en-US" w:eastAsia="en-US" w:bidi="ar-SA"/>
    </w:rPr>
  </w:style>
  <w:style w:type="character" w:customStyle="1" w:styleId="H3Char1">
    <w:name w:val="H3 Char1"/>
    <w:rsid w:val="007C1E34"/>
    <w:rPr>
      <w:b/>
      <w:bCs/>
      <w:i/>
      <w:sz w:val="24"/>
      <w:lang w:val="en-US" w:eastAsia="en-US" w:bidi="ar-SA"/>
    </w:rPr>
  </w:style>
  <w:style w:type="paragraph" w:styleId="ListParagraph">
    <w:name w:val="List Paragraph"/>
    <w:basedOn w:val="Normal"/>
    <w:uiPriority w:val="34"/>
    <w:qFormat/>
    <w:rsid w:val="005661BD"/>
    <w:pPr>
      <w:ind w:left="720"/>
      <w:contextualSpacing/>
    </w:pPr>
  </w:style>
  <w:style w:type="character" w:customStyle="1" w:styleId="FootnoteTextChar">
    <w:name w:val="Footnote Text Char"/>
    <w:basedOn w:val="DefaultParagraphFont"/>
    <w:link w:val="FootnoteText"/>
    <w:semiHidden/>
    <w:rsid w:val="00327FE4"/>
    <w:rPr>
      <w:sz w:val="18"/>
    </w:rPr>
  </w:style>
  <w:style w:type="character" w:styleId="FootnoteReference">
    <w:name w:val="footnote reference"/>
    <w:rsid w:val="00327FE4"/>
    <w:rPr>
      <w:vertAlign w:val="superscript"/>
    </w:rPr>
  </w:style>
  <w:style w:type="character" w:styleId="Mention">
    <w:name w:val="Mention"/>
    <w:basedOn w:val="DefaultParagraphFont"/>
    <w:uiPriority w:val="99"/>
    <w:unhideWhenUsed/>
    <w:rsid w:val="001215C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002821">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95599227">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Douglas.Fohn@ercot.com" TargetMode="External"/><Relationship Id="rId26" Type="http://schemas.openxmlformats.org/officeDocument/2006/relationships/hyperlink" Target="mailto:ClientServices@ercot.com" TargetMode="External"/><Relationship Id="rId3" Type="http://schemas.openxmlformats.org/officeDocument/2006/relationships/customXml" Target="../customXml/item3.xml"/><Relationship Id="rId21" Type="http://schemas.microsoft.com/office/2011/relationships/commentsExtended" Target="commentsExtended.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Thinesh.Devadhas.Mohanadhas@ercot.com" TargetMode="External"/><Relationship Id="rId25" Type="http://schemas.openxmlformats.org/officeDocument/2006/relationships/hyperlink" Target="mailto:MPRegistration@ercot.com"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comments" Target="comments.xml"/><Relationship Id="rId29" Type="http://schemas.openxmlformats.org/officeDocument/2006/relationships/hyperlink" Target="http://mis.ercot.com/misapp/GetReports.do?reportTypeId=10036&amp;reportTitle=Daily%20Resource%20Control%20Report&amp;showHTMLView=&amp;mimicKe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17" TargetMode="External"/><Relationship Id="rId24" Type="http://schemas.openxmlformats.org/officeDocument/2006/relationships/hyperlink" Target="mailto:ercotregistration@ercot.com"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microsoft.com/office/2018/08/relationships/commentsExtensible" Target="commentsExtensible.xml"/><Relationship Id="rId28" Type="http://schemas.openxmlformats.org/officeDocument/2006/relationships/hyperlink" Target="https://www.dnb.com/duns/duns-lookup.html"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Cory.phillips@ercot.com"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microsoft.com/office/2016/09/relationships/commentsIds" Target="commentsIds.xml"/><Relationship Id="rId27" Type="http://schemas.openxmlformats.org/officeDocument/2006/relationships/hyperlink" Target="http://mis.ercot.com/misapp/GetReports.do?reportTypeId=10036&amp;reportTitle=Daily%20Resource%20Control%20Report&amp;showHTMLView=&amp;mimicKey" TargetMode="External"/><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c568f7a-33c4-492e-841c-ba4feaa9f302" xsi:nil="true"/>
    <lcf76f155ced4ddcb4097134ff3c332f xmlns="5401c3e6-00d5-4a5e-bc08-a1c2fb39d50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FA47D5823C5B448AF49A6499B966AF" ma:contentTypeVersion="17" ma:contentTypeDescription="Create a new document." ma:contentTypeScope="" ma:versionID="65f8df5d6b8e0c2bceb4df1e30c9944e">
  <xsd:schema xmlns:xsd="http://www.w3.org/2001/XMLSchema" xmlns:xs="http://www.w3.org/2001/XMLSchema" xmlns:p="http://schemas.microsoft.com/office/2006/metadata/properties" xmlns:ns2="5401c3e6-00d5-4a5e-bc08-a1c2fb39d50e" xmlns:ns3="8c568f7a-33c4-492e-841c-ba4feaa9f302" targetNamespace="http://schemas.microsoft.com/office/2006/metadata/properties" ma:root="true" ma:fieldsID="335a475f57e81c5656d575aff3ba8d2e" ns2:_="" ns3:_="">
    <xsd:import namespace="5401c3e6-00d5-4a5e-bc08-a1c2fb39d50e"/>
    <xsd:import namespace="8c568f7a-33c4-492e-841c-ba4feaa9f30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LengthInSeconds"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1c3e6-00d5-4a5e-bc08-a1c2fb39d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568f7a-33c4-492e-841c-ba4feaa9f302"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a94446d5-9d23-4bc7-8662-a29e65900e09}" ma:internalName="TaxCatchAll" ma:showField="CatchAllData" ma:web="8c568f7a-33c4-492e-841c-ba4feaa9f30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B8AA7F-DA9A-428B-A3E7-61E23CA829B8}">
  <ds:schemaRefs>
    <ds:schemaRef ds:uri="http://schemas.openxmlformats.org/package/2006/metadata/core-properties"/>
    <ds:schemaRef ds:uri="http://www.w3.org/XML/1998/namespace"/>
    <ds:schemaRef ds:uri="http://purl.org/dc/elements/1.1/"/>
    <ds:schemaRef ds:uri="5401c3e6-00d5-4a5e-bc08-a1c2fb39d50e"/>
    <ds:schemaRef ds:uri="http://purl.org/dc/terms/"/>
    <ds:schemaRef ds:uri="http://purl.org/dc/dcmitype/"/>
    <ds:schemaRef ds:uri="8c568f7a-33c4-492e-841c-ba4feaa9f302"/>
    <ds:schemaRef ds:uri="http://schemas.microsoft.com/office/2006/documentManagement/types"/>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B40B4D97-A82E-448D-B935-8203B766B714}">
  <ds:schemaRefs>
    <ds:schemaRef ds:uri="http://schemas.microsoft.com/sharepoint/v3/contenttype/forms"/>
  </ds:schemaRefs>
</ds:datastoreItem>
</file>

<file path=customXml/itemProps4.xml><?xml version="1.0" encoding="utf-8"?>
<ds:datastoreItem xmlns:ds="http://schemas.openxmlformats.org/officeDocument/2006/customXml" ds:itemID="{76856AA3-E981-4962-89BC-344B51BA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1c3e6-00d5-4a5e-bc08-a1c2fb39d50e"/>
    <ds:schemaRef ds:uri="8c568f7a-33c4-492e-841c-ba4feaa9f3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70</Pages>
  <Words>25173</Words>
  <Characters>144477</Characters>
  <Application>Microsoft Office Word</Application>
  <DocSecurity>0</DocSecurity>
  <Lines>2675</Lines>
  <Paragraphs>1040</Paragraphs>
  <ScaleCrop>false</ScaleCrop>
  <Company>Hewlett-Packard Company</Company>
  <LinksUpToDate>false</LinksUpToDate>
  <CharactersWithSpaces>168610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6</cp:revision>
  <cp:lastPrinted>2013-11-16T00:11:00Z</cp:lastPrinted>
  <dcterms:created xsi:type="dcterms:W3CDTF">2025-12-19T18:56:00Z</dcterms:created>
  <dcterms:modified xsi:type="dcterms:W3CDTF">2025-12-19T19:03:00Z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0x01010073FA47D5823C5B448AF49A6499B966AF</vt:lpwstr>
  </property>
  <property fmtid="{D5CDD505-2E9C-101B-9397-08002B2CF9AE}" pid="3" name="MediaServiceImageTags">
    <vt:lpwstr/>
  </property>
  <property fmtid="{D5CDD505-2E9C-101B-9397-08002B2CF9AE}" pid="4" name="docLang">
    <vt:lpwstr>en</vt:lpwstr>
  </property>
  <property fmtid="{D5CDD505-2E9C-101B-9397-08002B2CF9AE}" pid="5" name="MSIP_Label_c144db1d-993e-40da-980d-6eea152adc50_Enabled">
    <vt:lpwstr>true</vt:lpwstr>
  </property>
  <property fmtid="{D5CDD505-2E9C-101B-9397-08002B2CF9AE}" pid="6" name="MSIP_Label_c144db1d-993e-40da-980d-6eea152adc50_SetDate">
    <vt:lpwstr>2025-12-03T15:51:24Z</vt:lpwstr>
  </property>
  <property fmtid="{D5CDD505-2E9C-101B-9397-08002B2CF9AE}" pid="7" name="MSIP_Label_c144db1d-993e-40da-980d-6eea152adc50_Method">
    <vt:lpwstr>Privileged</vt:lpwstr>
  </property>
  <property fmtid="{D5CDD505-2E9C-101B-9397-08002B2CF9AE}" pid="8" name="MSIP_Label_c144db1d-993e-40da-980d-6eea152adc50_Name">
    <vt:lpwstr>Public</vt:lpwstr>
  </property>
  <property fmtid="{D5CDD505-2E9C-101B-9397-08002B2CF9AE}" pid="9" name="MSIP_Label_c144db1d-993e-40da-980d-6eea152adc50_SiteId">
    <vt:lpwstr>0afb747d-bff7-4596-a9fc-950ef9e0ec45</vt:lpwstr>
  </property>
  <property fmtid="{D5CDD505-2E9C-101B-9397-08002B2CF9AE}" pid="10" name="MSIP_Label_c144db1d-993e-40da-980d-6eea152adc50_ActionId">
    <vt:lpwstr>1d4955c5-2ed5-443a-9ec9-bc4172bb1f2a</vt:lpwstr>
  </property>
  <property fmtid="{D5CDD505-2E9C-101B-9397-08002B2CF9AE}" pid="11" name="MSIP_Label_c144db1d-993e-40da-980d-6eea152adc50_ContentBits">
    <vt:lpwstr>0</vt:lpwstr>
  </property>
  <property fmtid="{D5CDD505-2E9C-101B-9397-08002B2CF9AE}" pid="12" name="MSIP_Label_c144db1d-993e-40da-980d-6eea152adc50_Tag">
    <vt:lpwstr>10, 0, 1, 1</vt:lpwstr>
  </property>
</Properties>
</file>